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26" w:rsidRPr="008F719F" w:rsidRDefault="00BC161B" w:rsidP="00D03E26">
      <w:pPr>
        <w:ind w:right="1474"/>
        <w:jc w:val="both"/>
        <w:rPr>
          <w:rFonts w:ascii="Arial" w:hAnsi="Arial"/>
          <w:b/>
          <w:sz w:val="28"/>
          <w:lang w:val="el-GR"/>
        </w:rPr>
      </w:pPr>
      <w:r>
        <w:rPr>
          <w:noProof/>
          <w:lang w:eastAsia="en-US"/>
        </w:rPr>
        <w:drawing>
          <wp:inline distT="0" distB="0" distL="0" distR="0" wp14:anchorId="051671F4" wp14:editId="491E4D5F">
            <wp:extent cx="581025" cy="495300"/>
            <wp:effectExtent l="0" t="0" r="9525" b="0"/>
            <wp:docPr id="1" name="Εικόνα 1"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9100" b="21857"/>
                    <a:stretch>
                      <a:fillRect/>
                    </a:stretch>
                  </pic:blipFill>
                  <pic:spPr bwMode="auto">
                    <a:xfrm>
                      <a:off x="0" y="0"/>
                      <a:ext cx="581025" cy="495300"/>
                    </a:xfrm>
                    <a:prstGeom prst="rect">
                      <a:avLst/>
                    </a:prstGeom>
                    <a:noFill/>
                    <a:ln>
                      <a:noFill/>
                    </a:ln>
                  </pic:spPr>
                </pic:pic>
              </a:graphicData>
            </a:graphic>
          </wp:inline>
        </w:drawing>
      </w:r>
    </w:p>
    <w:p w:rsidR="00D03E26" w:rsidRPr="008F719F" w:rsidRDefault="00D03E26" w:rsidP="00D03E26">
      <w:pPr>
        <w:ind w:right="1474"/>
        <w:jc w:val="both"/>
        <w:rPr>
          <w:rFonts w:ascii="Arial" w:hAnsi="Arial"/>
          <w:b/>
          <w:sz w:val="18"/>
          <w:szCs w:val="18"/>
          <w:lang w:val="el-GR"/>
        </w:rPr>
      </w:pPr>
      <w:r w:rsidRPr="008F719F">
        <w:rPr>
          <w:rFonts w:ascii="Arial" w:hAnsi="Arial"/>
          <w:b/>
          <w:sz w:val="18"/>
          <w:szCs w:val="18"/>
          <w:lang w:val="el-GR"/>
        </w:rPr>
        <w:t>ΑΝΕΞΑΡΤΗΤΟΣ ΔΙΑΧΕΙΡΙΣΤΗΣ ΜΕΤΑΦΟΡΑΣ ΗΛΕΚΤΡΙΚΗΣ ΕΝΕΡΓΕΙΑΣ Α.Ε.</w:t>
      </w:r>
    </w:p>
    <w:p w:rsidR="00D03E26" w:rsidRPr="008F719F" w:rsidRDefault="00D03E26" w:rsidP="00D03E26">
      <w:pPr>
        <w:ind w:right="1474"/>
        <w:jc w:val="both"/>
        <w:rPr>
          <w:rFonts w:ascii="Arial" w:hAnsi="Arial"/>
          <w:b/>
          <w:sz w:val="18"/>
          <w:szCs w:val="18"/>
          <w:lang w:val="el-GR"/>
        </w:rPr>
      </w:pPr>
      <w:r w:rsidRPr="008F719F">
        <w:rPr>
          <w:rFonts w:ascii="Arial" w:hAnsi="Arial"/>
          <w:b/>
          <w:sz w:val="18"/>
          <w:szCs w:val="18"/>
          <w:lang w:val="el-GR"/>
        </w:rPr>
        <w:t xml:space="preserve">ΔΝΕΜ/ ΤΟΜΕΑΣ ΠΡΟΔΙΑΓΡΑΦΩΝ &amp; ΕΞΟΠΛΙΣΜΟΥ Υ/Σ - ΚΥΤ </w:t>
      </w:r>
    </w:p>
    <w:p w:rsidR="00D03E26" w:rsidRPr="008F719F" w:rsidRDefault="00D03E26" w:rsidP="00D03E26">
      <w:pPr>
        <w:ind w:left="720" w:right="56" w:firstLine="720"/>
        <w:jc w:val="both"/>
        <w:rPr>
          <w:rFonts w:ascii="Arial" w:hAnsi="Arial"/>
          <w:sz w:val="24"/>
          <w:lang w:val="el-GR"/>
        </w:rPr>
      </w:pPr>
    </w:p>
    <w:p w:rsidR="00D03E26" w:rsidRPr="008F719F" w:rsidRDefault="00D03E26" w:rsidP="00D03E26">
      <w:pPr>
        <w:ind w:left="720" w:right="56" w:firstLine="720"/>
        <w:jc w:val="both"/>
        <w:rPr>
          <w:rFonts w:ascii="Arial" w:hAnsi="Arial"/>
          <w:sz w:val="24"/>
          <w:lang w:val="el-GR"/>
        </w:rPr>
      </w:pPr>
    </w:p>
    <w:p w:rsidR="00FC0DF7" w:rsidRPr="005403E2" w:rsidRDefault="0071125C">
      <w:pPr>
        <w:jc w:val="both"/>
        <w:rPr>
          <w:rFonts w:ascii="Arial" w:hAnsi="Arial"/>
          <w:sz w:val="24"/>
          <w:lang w:val="el-GR"/>
        </w:rPr>
      </w:pP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005E1C35" w:rsidRPr="008F719F">
        <w:rPr>
          <w:rFonts w:ascii="Arial" w:hAnsi="Arial"/>
          <w:sz w:val="24"/>
          <w:lang w:val="el-GR"/>
        </w:rPr>
        <w:t xml:space="preserve">        </w:t>
      </w:r>
      <w:r w:rsidR="00DB06E3">
        <w:rPr>
          <w:rFonts w:ascii="Arial" w:hAnsi="Arial"/>
          <w:sz w:val="24"/>
          <w:lang w:val="el-GR"/>
        </w:rPr>
        <w:t>Ιούλιος 2019</w:t>
      </w:r>
    </w:p>
    <w:p w:rsidR="00FC0DF7" w:rsidRPr="008F719F" w:rsidRDefault="00FC0DF7">
      <w:pPr>
        <w:jc w:val="both"/>
        <w:rPr>
          <w:rFonts w:ascii="Arial" w:hAnsi="Arial"/>
          <w:sz w:val="24"/>
          <w:lang w:val="el-GR"/>
        </w:rPr>
      </w:pPr>
    </w:p>
    <w:p w:rsidR="00FC0DF7" w:rsidRPr="008F719F" w:rsidRDefault="00FC0DF7">
      <w:pPr>
        <w:jc w:val="both"/>
        <w:rPr>
          <w:rFonts w:ascii="Arial" w:hAnsi="Arial"/>
          <w:sz w:val="24"/>
          <w:lang w:val="el-GR"/>
        </w:rPr>
      </w:pPr>
    </w:p>
    <w:p w:rsidR="00FC0DF7" w:rsidRPr="0055381D" w:rsidRDefault="00FC0DF7">
      <w:pPr>
        <w:jc w:val="center"/>
        <w:rPr>
          <w:rFonts w:ascii="Arial" w:hAnsi="Arial"/>
          <w:b/>
          <w:sz w:val="24"/>
          <w:u w:val="single"/>
          <w:lang w:val="el-GR"/>
        </w:rPr>
      </w:pPr>
      <w:r w:rsidRPr="008F719F">
        <w:rPr>
          <w:rFonts w:ascii="Arial" w:hAnsi="Arial"/>
          <w:b/>
          <w:sz w:val="24"/>
          <w:u w:val="single"/>
          <w:lang w:val="el-GR"/>
        </w:rPr>
        <w:t xml:space="preserve">ΠΡΟΔΙΑΓΡΑΦΗ  </w:t>
      </w:r>
      <w:r w:rsidRPr="008F719F">
        <w:rPr>
          <w:rFonts w:ascii="Arial" w:hAnsi="Arial"/>
          <w:b/>
          <w:sz w:val="24"/>
          <w:u w:val="single"/>
        </w:rPr>
        <w:t>SS</w:t>
      </w:r>
      <w:r w:rsidR="00C90C7F" w:rsidRPr="008F719F">
        <w:rPr>
          <w:rFonts w:ascii="Arial" w:hAnsi="Arial"/>
          <w:b/>
          <w:sz w:val="24"/>
          <w:u w:val="single"/>
          <w:lang w:val="el-GR"/>
        </w:rPr>
        <w:t>-52/</w:t>
      </w:r>
      <w:r w:rsidR="00D80C81" w:rsidRPr="001D60BA">
        <w:rPr>
          <w:rFonts w:ascii="Arial" w:hAnsi="Arial"/>
          <w:b/>
          <w:sz w:val="24"/>
          <w:u w:val="single"/>
          <w:lang w:val="el-GR"/>
        </w:rPr>
        <w:t>1</w:t>
      </w:r>
      <w:r w:rsidR="00DB06E3" w:rsidRPr="0055381D">
        <w:rPr>
          <w:rFonts w:ascii="Arial" w:hAnsi="Arial"/>
          <w:b/>
          <w:sz w:val="24"/>
          <w:u w:val="single"/>
          <w:lang w:val="el-GR"/>
        </w:rPr>
        <w:t>8</w:t>
      </w:r>
    </w:p>
    <w:p w:rsidR="004F4E5F" w:rsidRPr="008F719F" w:rsidRDefault="00F0628C">
      <w:pPr>
        <w:jc w:val="center"/>
        <w:rPr>
          <w:rFonts w:ascii="Arial" w:hAnsi="Arial"/>
          <w:b/>
          <w:sz w:val="24"/>
          <w:u w:val="single"/>
          <w:lang w:val="el-GR"/>
        </w:rPr>
      </w:pPr>
      <w:r w:rsidRPr="008F719F">
        <w:rPr>
          <w:rFonts w:ascii="Arial" w:hAnsi="Arial"/>
          <w:b/>
          <w:sz w:val="24"/>
          <w:u w:val="single"/>
          <w:lang w:val="el-GR"/>
        </w:rPr>
        <w:t>ΑΥΤΕΠΑΓΩΓΕΣ</w:t>
      </w:r>
      <w:r w:rsidR="00FC0DF7" w:rsidRPr="008F719F">
        <w:rPr>
          <w:rFonts w:ascii="Arial" w:hAnsi="Arial"/>
          <w:b/>
          <w:sz w:val="24"/>
          <w:u w:val="single"/>
          <w:lang w:val="el-GR"/>
        </w:rPr>
        <w:t xml:space="preserve"> </w:t>
      </w:r>
      <w:r w:rsidR="00CA2294" w:rsidRPr="008F719F">
        <w:rPr>
          <w:rFonts w:ascii="Arial" w:hAnsi="Arial"/>
          <w:b/>
          <w:sz w:val="24"/>
          <w:u w:val="single"/>
          <w:lang w:val="el-GR"/>
        </w:rPr>
        <w:t xml:space="preserve">ΠΑΡΑΛΛΗΛΗΣ </w:t>
      </w:r>
      <w:r w:rsidR="00FC0DF7" w:rsidRPr="008F719F">
        <w:rPr>
          <w:rFonts w:ascii="Arial" w:hAnsi="Arial"/>
          <w:b/>
          <w:sz w:val="24"/>
          <w:u w:val="single"/>
          <w:lang w:val="el-GR"/>
        </w:rPr>
        <w:t>ΑΝΤΙΣΤΑΘΜΙΣΗΣ 157,5</w:t>
      </w:r>
      <w:r w:rsidR="00FC0DF7" w:rsidRPr="008F719F">
        <w:rPr>
          <w:rFonts w:ascii="Arial" w:hAnsi="Arial"/>
          <w:b/>
          <w:sz w:val="24"/>
          <w:u w:val="single"/>
        </w:rPr>
        <w:t>kV</w:t>
      </w:r>
      <w:r w:rsidR="004F4E5F" w:rsidRPr="008F719F">
        <w:rPr>
          <w:rFonts w:ascii="Arial" w:hAnsi="Arial"/>
          <w:b/>
          <w:sz w:val="24"/>
          <w:u w:val="single"/>
          <w:lang w:val="el-GR"/>
        </w:rPr>
        <w:t>,</w:t>
      </w:r>
    </w:p>
    <w:p w:rsidR="00FC0DF7" w:rsidRPr="001D60BA" w:rsidRDefault="00D80C81">
      <w:pPr>
        <w:jc w:val="center"/>
        <w:rPr>
          <w:rFonts w:ascii="Arial" w:hAnsi="Arial"/>
          <w:b/>
          <w:sz w:val="24"/>
          <w:u w:val="single"/>
          <w:lang w:val="el-GR"/>
        </w:rPr>
      </w:pPr>
      <w:r w:rsidRPr="001D60BA">
        <w:rPr>
          <w:rFonts w:ascii="Arial" w:hAnsi="Arial"/>
          <w:b/>
          <w:sz w:val="24"/>
          <w:u w:val="single"/>
          <w:lang w:val="el-GR"/>
        </w:rPr>
        <w:t xml:space="preserve">8 </w:t>
      </w:r>
      <w:r w:rsidRPr="008F719F">
        <w:rPr>
          <w:rFonts w:ascii="Arial" w:hAnsi="Arial"/>
          <w:b/>
          <w:sz w:val="24"/>
          <w:u w:val="single"/>
        </w:rPr>
        <w:t>MVAR</w:t>
      </w:r>
      <w:r w:rsidR="00AC2ACA">
        <w:rPr>
          <w:rFonts w:ascii="Arial" w:hAnsi="Arial"/>
          <w:b/>
          <w:sz w:val="24"/>
          <w:u w:val="single"/>
          <w:lang w:val="el-GR"/>
        </w:rPr>
        <w:t xml:space="preserve"> – </w:t>
      </w:r>
      <w:r w:rsidR="00B55E8C">
        <w:rPr>
          <w:rFonts w:ascii="Arial" w:hAnsi="Arial"/>
          <w:b/>
          <w:sz w:val="24"/>
          <w:u w:val="single"/>
          <w:lang w:val="el-GR"/>
        </w:rPr>
        <w:t>50</w:t>
      </w:r>
      <w:r w:rsidR="00AC2ACA">
        <w:rPr>
          <w:rFonts w:ascii="Arial" w:hAnsi="Arial"/>
          <w:b/>
          <w:sz w:val="24"/>
          <w:u w:val="single"/>
          <w:lang w:val="el-GR"/>
        </w:rPr>
        <w:t xml:space="preserve"> </w:t>
      </w:r>
      <w:r w:rsidR="00247C46" w:rsidRPr="008F719F">
        <w:rPr>
          <w:rFonts w:ascii="Arial" w:hAnsi="Arial"/>
          <w:b/>
          <w:sz w:val="24"/>
          <w:u w:val="single"/>
        </w:rPr>
        <w:t>MVAR</w:t>
      </w:r>
    </w:p>
    <w:p w:rsidR="00FC0DF7" w:rsidRPr="001D60BA" w:rsidRDefault="00FC0DF7">
      <w:pPr>
        <w:jc w:val="both"/>
        <w:rPr>
          <w:rFonts w:ascii="Arial" w:hAnsi="Arial"/>
          <w:sz w:val="24"/>
          <w:lang w:val="el-GR"/>
        </w:rPr>
      </w:pPr>
    </w:p>
    <w:p w:rsidR="00FC0DF7" w:rsidRPr="001D60BA" w:rsidDel="00010D2C" w:rsidRDefault="00FC0DF7">
      <w:pPr>
        <w:jc w:val="both"/>
        <w:rPr>
          <w:del w:id="0" w:author="Καρμίρης Αγγελος" w:date="2020-01-03T10:36:00Z"/>
          <w:rFonts w:ascii="Arial" w:hAnsi="Arial"/>
          <w:sz w:val="24"/>
          <w:lang w:val="el-GR"/>
        </w:rPr>
      </w:pPr>
    </w:p>
    <w:p w:rsidR="00FC0DF7" w:rsidRPr="001D60BA" w:rsidDel="00010D2C" w:rsidRDefault="00FC0DF7">
      <w:pPr>
        <w:jc w:val="both"/>
        <w:rPr>
          <w:del w:id="1" w:author="Καρμίρης Αγγελος" w:date="2020-01-03T10:36:00Z"/>
          <w:rFonts w:ascii="Arial" w:hAnsi="Arial"/>
          <w:sz w:val="24"/>
          <w:lang w:val="el-GR"/>
        </w:rPr>
      </w:pPr>
    </w:p>
    <w:p w:rsidR="00FC0DF7" w:rsidRPr="008F719F" w:rsidDel="00010D2C" w:rsidRDefault="00FC0DF7">
      <w:pPr>
        <w:jc w:val="both"/>
        <w:rPr>
          <w:del w:id="2" w:author="Καρμίρης Αγγελος" w:date="2020-01-03T10:36:00Z"/>
          <w:rFonts w:ascii="Arial" w:hAnsi="Arial"/>
          <w:b/>
          <w:sz w:val="24"/>
          <w:lang w:val="el-GR"/>
        </w:rPr>
      </w:pPr>
      <w:del w:id="3" w:author="Καρμίρης Αγγελος" w:date="2020-01-03T10:36:00Z">
        <w:r w:rsidRPr="008F719F" w:rsidDel="00010D2C">
          <w:rPr>
            <w:rFonts w:ascii="Arial" w:hAnsi="Arial"/>
            <w:b/>
            <w:sz w:val="24"/>
          </w:rPr>
          <w:sym w:font="Algerian" w:char="0049"/>
        </w:r>
        <w:r w:rsidRPr="008F719F" w:rsidDel="00010D2C">
          <w:rPr>
            <w:rFonts w:ascii="Arial" w:hAnsi="Arial"/>
            <w:b/>
            <w:sz w:val="24"/>
            <w:lang w:val="el-GR"/>
          </w:rPr>
          <w:delText>.</w:delText>
        </w:r>
        <w:r w:rsidRPr="008F719F" w:rsidDel="00010D2C">
          <w:rPr>
            <w:rFonts w:ascii="Arial" w:hAnsi="Arial"/>
            <w:b/>
            <w:sz w:val="24"/>
            <w:lang w:val="el-GR"/>
          </w:rPr>
          <w:tab/>
        </w:r>
        <w:r w:rsidRPr="008F719F" w:rsidDel="00010D2C">
          <w:rPr>
            <w:rFonts w:ascii="Arial" w:hAnsi="Arial"/>
            <w:b/>
            <w:sz w:val="24"/>
            <w:u w:val="double"/>
            <w:lang w:val="el-GR"/>
          </w:rPr>
          <w:delText>ΘΕΜΑ</w:delText>
        </w:r>
      </w:del>
    </w:p>
    <w:p w:rsidR="007A235F" w:rsidDel="00010D2C" w:rsidRDefault="007A235F">
      <w:pPr>
        <w:ind w:left="709" w:hanging="709"/>
        <w:jc w:val="both"/>
        <w:rPr>
          <w:del w:id="4" w:author="Καρμίρης Αγγελος" w:date="2020-01-03T10:36:00Z"/>
          <w:rFonts w:ascii="Arial" w:hAnsi="Arial"/>
          <w:sz w:val="24"/>
          <w:lang w:val="el-GR"/>
        </w:rPr>
      </w:pPr>
    </w:p>
    <w:p w:rsidR="00FC0DF7" w:rsidRPr="008F719F" w:rsidDel="00010D2C" w:rsidRDefault="00FC0DF7">
      <w:pPr>
        <w:ind w:left="709" w:hanging="709"/>
        <w:jc w:val="both"/>
        <w:rPr>
          <w:del w:id="5" w:author="Καρμίρης Αγγελος" w:date="2020-01-03T10:36:00Z"/>
          <w:rFonts w:ascii="Arial" w:hAnsi="Arial"/>
          <w:sz w:val="24"/>
          <w:lang w:val="el-GR"/>
        </w:rPr>
      </w:pPr>
      <w:del w:id="6" w:author="Καρμίρης Αγγελος" w:date="2020-01-03T10:36:00Z">
        <w:r w:rsidRPr="008F719F" w:rsidDel="00010D2C">
          <w:rPr>
            <w:rFonts w:ascii="Arial" w:hAnsi="Arial"/>
            <w:sz w:val="24"/>
            <w:lang w:val="el-GR"/>
          </w:rPr>
          <w:tab/>
          <w:delText>Η παρούσα προδιαγραφή καλύπτει την μελέτη, κατασκευή, δοκιμή στο εργοστάσιο του προμηθευτή</w:delText>
        </w:r>
        <w:r w:rsidR="00147E51" w:rsidRPr="008F719F" w:rsidDel="00010D2C">
          <w:rPr>
            <w:rFonts w:ascii="Arial" w:hAnsi="Arial"/>
            <w:sz w:val="24"/>
            <w:lang w:val="el-GR"/>
          </w:rPr>
          <w:delText xml:space="preserve"> και προμήθεια τριφασικών αυτεπαγωγών</w:delText>
        </w:r>
        <w:r w:rsidR="00CA2294" w:rsidRPr="008F719F" w:rsidDel="00010D2C">
          <w:rPr>
            <w:rFonts w:ascii="Arial" w:hAnsi="Arial"/>
            <w:sz w:val="24"/>
            <w:lang w:val="el-GR"/>
          </w:rPr>
          <w:delText xml:space="preserve"> παράλληλης</w:delText>
        </w:r>
        <w:r w:rsidRPr="008F719F" w:rsidDel="00010D2C">
          <w:rPr>
            <w:rFonts w:ascii="Arial" w:hAnsi="Arial"/>
            <w:sz w:val="24"/>
            <w:lang w:val="el-GR"/>
          </w:rPr>
          <w:delText xml:space="preserve"> αντιστάθμισης υπαίθριου τύπου.</w:delText>
        </w:r>
      </w:del>
    </w:p>
    <w:p w:rsidR="00FC0DF7" w:rsidRPr="008F719F" w:rsidDel="00010D2C" w:rsidRDefault="00FC0DF7">
      <w:pPr>
        <w:jc w:val="both"/>
        <w:rPr>
          <w:del w:id="7" w:author="Καρμίρης Αγγελος" w:date="2020-01-03T10:36:00Z"/>
          <w:rFonts w:ascii="Arial" w:hAnsi="Arial"/>
          <w:sz w:val="24"/>
          <w:lang w:val="el-GR"/>
        </w:rPr>
      </w:pPr>
    </w:p>
    <w:p w:rsidR="00FC0DF7" w:rsidRPr="008F719F" w:rsidDel="00010D2C" w:rsidRDefault="00FC0DF7">
      <w:pPr>
        <w:jc w:val="both"/>
        <w:rPr>
          <w:del w:id="8" w:author="Καρμίρης Αγγελος" w:date="2020-01-03T10:36:00Z"/>
          <w:rFonts w:ascii="Arial" w:hAnsi="Arial"/>
          <w:b/>
          <w:sz w:val="24"/>
          <w:lang w:val="el-GR"/>
        </w:rPr>
      </w:pPr>
      <w:del w:id="9" w:author="Καρμίρης Αγγελος" w:date="2020-01-03T10:36:00Z">
        <w:r w:rsidRPr="008F719F" w:rsidDel="00010D2C">
          <w:rPr>
            <w:rFonts w:ascii="Arial" w:hAnsi="Arial"/>
            <w:b/>
            <w:sz w:val="24"/>
          </w:rPr>
          <w:sym w:font="Algerian" w:char="0049"/>
        </w:r>
        <w:r w:rsidRPr="008F719F" w:rsidDel="00010D2C">
          <w:rPr>
            <w:rFonts w:ascii="Arial" w:hAnsi="Arial"/>
            <w:b/>
            <w:sz w:val="24"/>
          </w:rPr>
          <w:sym w:font="Algerian" w:char="0049"/>
        </w:r>
        <w:r w:rsidRPr="008F719F" w:rsidDel="00010D2C">
          <w:rPr>
            <w:rFonts w:ascii="Arial" w:hAnsi="Arial"/>
            <w:b/>
            <w:sz w:val="24"/>
            <w:lang w:val="el-GR"/>
          </w:rPr>
          <w:delText>.</w:delText>
        </w:r>
        <w:r w:rsidRPr="008F719F" w:rsidDel="00010D2C">
          <w:rPr>
            <w:rFonts w:ascii="Arial" w:hAnsi="Arial"/>
            <w:b/>
            <w:sz w:val="24"/>
            <w:lang w:val="el-GR"/>
          </w:rPr>
          <w:tab/>
        </w:r>
        <w:r w:rsidRPr="008F719F" w:rsidDel="00010D2C">
          <w:rPr>
            <w:rFonts w:ascii="Arial" w:hAnsi="Arial"/>
            <w:b/>
            <w:sz w:val="24"/>
            <w:u w:val="double"/>
            <w:lang w:val="el-GR"/>
          </w:rPr>
          <w:delText>ΚΑΝΟΝΙΣΜΟΙ</w:delText>
        </w:r>
      </w:del>
    </w:p>
    <w:p w:rsidR="007A235F" w:rsidDel="00010D2C" w:rsidRDefault="007A235F">
      <w:pPr>
        <w:ind w:left="709" w:hanging="709"/>
        <w:jc w:val="both"/>
        <w:rPr>
          <w:del w:id="10" w:author="Καρμίρης Αγγελος" w:date="2020-01-03T10:36:00Z"/>
          <w:rFonts w:ascii="Arial" w:hAnsi="Arial"/>
          <w:sz w:val="24"/>
          <w:lang w:val="el-GR"/>
        </w:rPr>
      </w:pPr>
    </w:p>
    <w:p w:rsidR="00FC0DF7" w:rsidRPr="008F719F" w:rsidDel="00010D2C" w:rsidRDefault="00FC0DF7">
      <w:pPr>
        <w:ind w:left="709" w:hanging="709"/>
        <w:jc w:val="both"/>
        <w:rPr>
          <w:del w:id="11" w:author="Καρμίρης Αγγελος" w:date="2020-01-03T10:36:00Z"/>
          <w:rFonts w:ascii="Arial" w:hAnsi="Arial"/>
          <w:sz w:val="24"/>
          <w:lang w:val="el-GR"/>
        </w:rPr>
      </w:pPr>
      <w:del w:id="12" w:author="Καρμίρης Αγγελος" w:date="2020-01-03T10:36:00Z">
        <w:r w:rsidRPr="008F719F" w:rsidDel="00010D2C">
          <w:rPr>
            <w:rFonts w:ascii="Arial" w:hAnsi="Arial"/>
            <w:sz w:val="24"/>
            <w:lang w:val="el-GR"/>
          </w:rPr>
          <w:tab/>
          <w:delText>‘Ολα τα υλικά, ο εξοπλισμός, η μελέτη, η κατασκευή, η επιθεώρηση των αναγρ</w:delText>
        </w:r>
        <w:r w:rsidR="00147E51" w:rsidRPr="008F719F" w:rsidDel="00010D2C">
          <w:rPr>
            <w:rFonts w:ascii="Arial" w:hAnsi="Arial"/>
            <w:sz w:val="24"/>
            <w:lang w:val="el-GR"/>
          </w:rPr>
          <w:delText>αφόμενων στην προδιαγραφή αυτεπαγωγών</w:delText>
        </w:r>
        <w:r w:rsidRPr="008F719F" w:rsidDel="00010D2C">
          <w:rPr>
            <w:rFonts w:ascii="Arial" w:hAnsi="Arial"/>
            <w:sz w:val="24"/>
            <w:lang w:val="el-GR"/>
          </w:rPr>
          <w:delText xml:space="preserve"> αντιστάθμισης, πρέπει να διέπονται από τους τελευταίους εφαρμοζόμενους κανονισμούς </w:delText>
        </w:r>
        <w:r w:rsidR="0071125C" w:rsidRPr="008F719F" w:rsidDel="00010D2C">
          <w:rPr>
            <w:rFonts w:ascii="Arial" w:hAnsi="Arial"/>
            <w:sz w:val="24"/>
          </w:rPr>
          <w:delText>IEC</w:delText>
        </w:r>
        <w:r w:rsidR="00FD5D8C" w:rsidRPr="008F719F" w:rsidDel="00010D2C">
          <w:rPr>
            <w:rFonts w:ascii="Arial" w:hAnsi="Arial"/>
            <w:sz w:val="24"/>
            <w:lang w:val="el-GR"/>
          </w:rPr>
          <w:delText xml:space="preserve"> </w:delText>
        </w:r>
        <w:r w:rsidR="00B72204" w:rsidRPr="008F719F" w:rsidDel="00010D2C">
          <w:rPr>
            <w:rFonts w:ascii="Arial" w:hAnsi="Arial"/>
            <w:sz w:val="24"/>
            <w:lang w:val="el-GR"/>
          </w:rPr>
          <w:delText>60</w:delText>
        </w:r>
        <w:r w:rsidR="00B67DED" w:rsidRPr="008F719F" w:rsidDel="00010D2C">
          <w:rPr>
            <w:rFonts w:ascii="Arial" w:hAnsi="Arial"/>
            <w:sz w:val="24"/>
            <w:lang w:val="el-GR"/>
          </w:rPr>
          <w:delText>076-6, 60076-3, 60076-4</w:delText>
        </w:r>
      </w:del>
    </w:p>
    <w:p w:rsidR="00FC0DF7" w:rsidRPr="008F719F" w:rsidDel="00010D2C" w:rsidRDefault="00FC0DF7">
      <w:pPr>
        <w:jc w:val="both"/>
        <w:rPr>
          <w:del w:id="13" w:author="Καρμίρης Αγγελος" w:date="2020-01-03T10:36:00Z"/>
          <w:rFonts w:ascii="Arial" w:hAnsi="Arial"/>
          <w:sz w:val="24"/>
          <w:lang w:val="el-GR"/>
        </w:rPr>
      </w:pPr>
    </w:p>
    <w:p w:rsidR="00FC0DF7" w:rsidRPr="008F719F" w:rsidDel="00010D2C" w:rsidRDefault="00FC0DF7">
      <w:pPr>
        <w:jc w:val="both"/>
        <w:rPr>
          <w:del w:id="14" w:author="Καρμίρης Αγγελος" w:date="2020-01-03T10:36:00Z"/>
          <w:rFonts w:ascii="Arial" w:hAnsi="Arial"/>
          <w:b/>
          <w:sz w:val="24"/>
          <w:lang w:val="el-GR"/>
        </w:rPr>
      </w:pPr>
      <w:del w:id="15" w:author="Καρμίρης Αγγελος" w:date="2020-01-03T10:36:00Z">
        <w:r w:rsidRPr="008F719F" w:rsidDel="00010D2C">
          <w:rPr>
            <w:rFonts w:ascii="Arial" w:hAnsi="Arial"/>
            <w:b/>
            <w:sz w:val="24"/>
            <w:lang w:val="el-GR"/>
          </w:rPr>
          <w:sym w:font="Algerian" w:char="0049"/>
        </w:r>
        <w:r w:rsidRPr="008F719F" w:rsidDel="00010D2C">
          <w:rPr>
            <w:rFonts w:ascii="Arial" w:hAnsi="Arial"/>
            <w:b/>
            <w:sz w:val="24"/>
            <w:lang w:val="el-GR"/>
          </w:rPr>
          <w:sym w:font="Algerian" w:char="0049"/>
        </w:r>
        <w:r w:rsidRPr="008F719F" w:rsidDel="00010D2C">
          <w:rPr>
            <w:rFonts w:ascii="Arial" w:hAnsi="Arial"/>
            <w:b/>
            <w:sz w:val="24"/>
            <w:lang w:val="el-GR"/>
          </w:rPr>
          <w:sym w:font="Algerian" w:char="0049"/>
        </w:r>
        <w:r w:rsidRPr="008F719F" w:rsidDel="00010D2C">
          <w:rPr>
            <w:rFonts w:ascii="Arial" w:hAnsi="Arial"/>
            <w:b/>
            <w:sz w:val="24"/>
            <w:lang w:val="el-GR"/>
          </w:rPr>
          <w:delText>.</w:delText>
        </w:r>
        <w:r w:rsidRPr="008F719F" w:rsidDel="00010D2C">
          <w:rPr>
            <w:rFonts w:ascii="Arial" w:hAnsi="Arial"/>
            <w:b/>
            <w:sz w:val="24"/>
            <w:lang w:val="el-GR"/>
          </w:rPr>
          <w:tab/>
        </w:r>
        <w:r w:rsidRPr="008F719F" w:rsidDel="00010D2C">
          <w:rPr>
            <w:rFonts w:ascii="Arial" w:hAnsi="Arial"/>
            <w:b/>
            <w:sz w:val="24"/>
            <w:u w:val="double"/>
            <w:lang w:val="el-GR"/>
          </w:rPr>
          <w:delText>ΧΑΡΑΚΤΗΡΙΣΤΙΚΑ ΤΟΥ ΣΥΣΤΗΜΑΤΟΣ</w:delText>
        </w:r>
      </w:del>
    </w:p>
    <w:p w:rsidR="00FC0DF7" w:rsidRPr="008F719F" w:rsidDel="00010D2C" w:rsidRDefault="00FC0DF7">
      <w:pPr>
        <w:jc w:val="both"/>
        <w:rPr>
          <w:del w:id="16" w:author="Καρμίρης Αγγελος" w:date="2020-01-03T10:36:00Z"/>
          <w:rFonts w:ascii="Arial" w:hAnsi="Arial"/>
          <w:sz w:val="16"/>
          <w:lang w:val="el-GR"/>
        </w:rPr>
      </w:pPr>
    </w:p>
    <w:p w:rsidR="00FC0DF7" w:rsidRPr="008F719F" w:rsidDel="00010D2C" w:rsidRDefault="00FD5D8C">
      <w:pPr>
        <w:jc w:val="both"/>
        <w:rPr>
          <w:del w:id="17" w:author="Καρμίρης Αγγελος" w:date="2020-01-03T10:36:00Z"/>
          <w:rFonts w:ascii="Arial" w:hAnsi="Arial"/>
          <w:sz w:val="24"/>
          <w:lang w:val="el-GR"/>
        </w:rPr>
      </w:pPr>
      <w:del w:id="18" w:author="Καρμίρης Αγγελος" w:date="2020-01-03T10:36:00Z">
        <w:r w:rsidRPr="008F719F" w:rsidDel="00010D2C">
          <w:rPr>
            <w:rFonts w:ascii="Arial" w:hAnsi="Arial"/>
            <w:sz w:val="24"/>
            <w:lang w:val="el-GR"/>
          </w:rPr>
          <w:tab/>
          <w:delText>1.</w:delText>
        </w:r>
        <w:r w:rsidRPr="008F719F" w:rsidDel="00010D2C">
          <w:rPr>
            <w:rFonts w:ascii="Arial" w:hAnsi="Arial"/>
            <w:sz w:val="24"/>
            <w:lang w:val="el-GR"/>
          </w:rPr>
          <w:tab/>
          <w:delText>Μέγιστη τάση συστήματος</w:delText>
        </w:r>
        <w:r w:rsidR="00FC0DF7" w:rsidRPr="008F719F" w:rsidDel="00010D2C">
          <w:rPr>
            <w:rFonts w:ascii="Arial" w:hAnsi="Arial"/>
            <w:sz w:val="24"/>
            <w:lang w:val="el-GR"/>
          </w:rPr>
          <w:tab/>
        </w:r>
        <w:r w:rsidR="00FC0DF7" w:rsidRPr="008F719F" w:rsidDel="00010D2C">
          <w:rPr>
            <w:rFonts w:ascii="Arial" w:hAnsi="Arial"/>
            <w:sz w:val="24"/>
            <w:lang w:val="el-GR"/>
          </w:rPr>
          <w:tab/>
        </w:r>
        <w:r w:rsidR="00FC0DF7" w:rsidRPr="008F719F" w:rsidDel="00010D2C">
          <w:rPr>
            <w:rFonts w:ascii="Arial" w:hAnsi="Arial"/>
            <w:sz w:val="24"/>
            <w:lang w:val="el-GR"/>
          </w:rPr>
          <w:tab/>
          <w:delText>:</w:delText>
        </w:r>
        <w:r w:rsidR="00FC0DF7" w:rsidRPr="008F719F" w:rsidDel="00010D2C">
          <w:rPr>
            <w:rFonts w:ascii="Arial" w:hAnsi="Arial"/>
            <w:sz w:val="24"/>
            <w:lang w:val="el-GR"/>
          </w:rPr>
          <w:tab/>
          <w:delText>170</w:delText>
        </w:r>
        <w:r w:rsidR="00FC0DF7" w:rsidRPr="008F719F" w:rsidDel="00010D2C">
          <w:rPr>
            <w:rFonts w:ascii="Arial" w:hAnsi="Arial"/>
            <w:sz w:val="24"/>
          </w:rPr>
          <w:delText>kV</w:delText>
        </w:r>
      </w:del>
    </w:p>
    <w:p w:rsidR="00FC0DF7" w:rsidRPr="008F719F" w:rsidDel="00010D2C" w:rsidRDefault="00FC0DF7">
      <w:pPr>
        <w:jc w:val="both"/>
        <w:rPr>
          <w:del w:id="19" w:author="Καρμίρης Αγγελος" w:date="2020-01-03T10:36:00Z"/>
          <w:rFonts w:ascii="Arial" w:hAnsi="Arial"/>
          <w:sz w:val="24"/>
          <w:lang w:val="el-GR"/>
        </w:rPr>
      </w:pPr>
      <w:del w:id="20" w:author="Καρμίρης Αγγελος" w:date="2020-01-03T10:36:00Z">
        <w:r w:rsidRPr="008F719F" w:rsidDel="00010D2C">
          <w:rPr>
            <w:rFonts w:ascii="Arial" w:hAnsi="Arial"/>
            <w:sz w:val="24"/>
            <w:lang w:val="el-GR"/>
          </w:rPr>
          <w:tab/>
          <w:delText>2.</w:delText>
        </w:r>
        <w:r w:rsidRPr="008F719F" w:rsidDel="00010D2C">
          <w:rPr>
            <w:rFonts w:ascii="Arial" w:hAnsi="Arial"/>
            <w:sz w:val="24"/>
            <w:lang w:val="el-GR"/>
          </w:rPr>
          <w:tab/>
          <w:delText>Ονομαστική συχνότητα</w:delText>
        </w:r>
        <w:r w:rsidRPr="008F719F" w:rsidDel="00010D2C">
          <w:rPr>
            <w:rFonts w:ascii="Arial" w:hAnsi="Arial"/>
            <w:sz w:val="24"/>
            <w:lang w:val="el-GR"/>
          </w:rPr>
          <w:tab/>
        </w:r>
        <w:r w:rsidRPr="008F719F" w:rsidDel="00010D2C">
          <w:rPr>
            <w:rFonts w:ascii="Arial" w:hAnsi="Arial"/>
            <w:sz w:val="24"/>
            <w:lang w:val="el-GR"/>
          </w:rPr>
          <w:tab/>
        </w:r>
        <w:r w:rsidRPr="008F719F" w:rsidDel="00010D2C">
          <w:rPr>
            <w:rFonts w:ascii="Arial" w:hAnsi="Arial"/>
            <w:sz w:val="24"/>
            <w:lang w:val="el-GR"/>
          </w:rPr>
          <w:tab/>
          <w:delText>:</w:delText>
        </w:r>
        <w:r w:rsidRPr="008F719F" w:rsidDel="00010D2C">
          <w:rPr>
            <w:rFonts w:ascii="Arial" w:hAnsi="Arial"/>
            <w:sz w:val="24"/>
            <w:lang w:val="el-GR"/>
          </w:rPr>
          <w:tab/>
          <w:delText>50</w:delText>
        </w:r>
        <w:r w:rsidRPr="008F719F" w:rsidDel="00010D2C">
          <w:rPr>
            <w:rFonts w:ascii="Arial" w:hAnsi="Arial"/>
            <w:sz w:val="24"/>
          </w:rPr>
          <w:delText>Hz</w:delText>
        </w:r>
      </w:del>
    </w:p>
    <w:p w:rsidR="00FC0DF7" w:rsidRPr="008F719F" w:rsidDel="00010D2C" w:rsidRDefault="00FC0DF7">
      <w:pPr>
        <w:jc w:val="both"/>
        <w:rPr>
          <w:del w:id="21" w:author="Καρμίρης Αγγελος" w:date="2020-01-03T10:36:00Z"/>
          <w:rFonts w:ascii="Arial" w:hAnsi="Arial"/>
          <w:sz w:val="24"/>
          <w:lang w:val="el-GR"/>
        </w:rPr>
      </w:pPr>
      <w:del w:id="22" w:author="Καρμίρης Αγγελος" w:date="2020-01-03T10:36:00Z">
        <w:r w:rsidRPr="008F719F" w:rsidDel="00010D2C">
          <w:rPr>
            <w:rFonts w:ascii="Arial" w:hAnsi="Arial"/>
            <w:sz w:val="24"/>
            <w:lang w:val="el-GR"/>
          </w:rPr>
          <w:tab/>
          <w:delText>3.</w:delText>
        </w:r>
        <w:r w:rsidRPr="008F719F" w:rsidDel="00010D2C">
          <w:rPr>
            <w:rFonts w:ascii="Arial" w:hAnsi="Arial"/>
            <w:sz w:val="24"/>
            <w:lang w:val="el-GR"/>
          </w:rPr>
          <w:tab/>
          <w:delText>Στάθμη βραχυκυκλώσεως συστήματος</w:delText>
        </w:r>
        <w:r w:rsidRPr="008F719F" w:rsidDel="00010D2C">
          <w:rPr>
            <w:rFonts w:ascii="Arial" w:hAnsi="Arial"/>
            <w:sz w:val="24"/>
            <w:lang w:val="el-GR"/>
          </w:rPr>
          <w:tab/>
        </w:r>
        <w:r w:rsidR="00E72DA2" w:rsidRPr="008F719F" w:rsidDel="00010D2C">
          <w:rPr>
            <w:rFonts w:ascii="Arial" w:hAnsi="Arial"/>
            <w:sz w:val="24"/>
            <w:lang w:val="el-GR"/>
          </w:rPr>
          <w:delText xml:space="preserve">:       </w:delText>
        </w:r>
        <w:r w:rsidR="00CA2294" w:rsidRPr="008F719F" w:rsidDel="00010D2C">
          <w:rPr>
            <w:rFonts w:ascii="Arial" w:hAnsi="Arial"/>
            <w:sz w:val="24"/>
            <w:lang w:val="el-GR"/>
          </w:rPr>
          <w:delText>31</w:delText>
        </w:r>
        <w:r w:rsidR="000B71DA" w:rsidRPr="008F719F" w:rsidDel="00010D2C">
          <w:rPr>
            <w:rFonts w:ascii="Arial" w:hAnsi="Arial"/>
            <w:sz w:val="24"/>
            <w:lang w:val="el-GR"/>
          </w:rPr>
          <w:delText>,</w:delText>
        </w:r>
        <w:r w:rsidR="00E72DA2" w:rsidRPr="008F719F" w:rsidDel="00010D2C">
          <w:rPr>
            <w:rFonts w:ascii="Arial" w:hAnsi="Arial"/>
            <w:sz w:val="24"/>
            <w:lang w:val="el-GR"/>
          </w:rPr>
          <w:delText>5</w:delText>
        </w:r>
        <w:r w:rsidRPr="008F719F" w:rsidDel="00010D2C">
          <w:rPr>
            <w:rFonts w:ascii="Arial" w:hAnsi="Arial"/>
            <w:sz w:val="24"/>
          </w:rPr>
          <w:delText>kA</w:delText>
        </w:r>
        <w:r w:rsidRPr="008F719F" w:rsidDel="00010D2C">
          <w:rPr>
            <w:rFonts w:ascii="Arial" w:hAnsi="Arial"/>
            <w:sz w:val="24"/>
            <w:lang w:val="el-GR"/>
          </w:rPr>
          <w:delText xml:space="preserve"> στα 170</w:delText>
        </w:r>
        <w:r w:rsidRPr="008F719F" w:rsidDel="00010D2C">
          <w:rPr>
            <w:rFonts w:ascii="Arial" w:hAnsi="Arial"/>
            <w:sz w:val="24"/>
          </w:rPr>
          <w:delText>kV</w:delText>
        </w:r>
      </w:del>
    </w:p>
    <w:p w:rsidR="00FC0DF7" w:rsidRPr="008F719F" w:rsidDel="00010D2C" w:rsidRDefault="00FC0DF7">
      <w:pPr>
        <w:jc w:val="both"/>
        <w:rPr>
          <w:del w:id="23" w:author="Καρμίρης Αγγελος" w:date="2020-01-03T10:36:00Z"/>
          <w:rFonts w:ascii="Arial" w:hAnsi="Arial"/>
          <w:sz w:val="22"/>
          <w:lang w:val="el-GR"/>
        </w:rPr>
      </w:pPr>
      <w:del w:id="24" w:author="Καρμίρης Αγγελος" w:date="2020-01-03T10:36:00Z">
        <w:r w:rsidRPr="008F719F" w:rsidDel="00010D2C">
          <w:rPr>
            <w:rFonts w:ascii="Arial" w:hAnsi="Arial"/>
            <w:sz w:val="24"/>
            <w:lang w:val="el-GR"/>
          </w:rPr>
          <w:tab/>
          <w:delText>4.</w:delText>
        </w:r>
        <w:r w:rsidRPr="008F719F" w:rsidDel="00010D2C">
          <w:rPr>
            <w:rFonts w:ascii="Arial" w:hAnsi="Arial"/>
            <w:sz w:val="24"/>
            <w:lang w:val="el-GR"/>
          </w:rPr>
          <w:tab/>
          <w:delText>Λοιπά χαρακτηριστικά</w:delText>
        </w:r>
        <w:r w:rsidRPr="008F719F" w:rsidDel="00010D2C">
          <w:rPr>
            <w:rFonts w:ascii="Arial" w:hAnsi="Arial"/>
            <w:sz w:val="24"/>
            <w:lang w:val="el-GR"/>
          </w:rPr>
          <w:tab/>
          <w:delText xml:space="preserve">:  </w:delText>
        </w:r>
        <w:r w:rsidRPr="008F719F" w:rsidDel="00010D2C">
          <w:rPr>
            <w:rFonts w:ascii="Arial" w:hAnsi="Arial"/>
            <w:sz w:val="22"/>
            <w:lang w:val="el-GR"/>
          </w:rPr>
          <w:delText>Τριφασικό σύστημα τριών αγωγών με</w:delText>
        </w:r>
      </w:del>
    </w:p>
    <w:p w:rsidR="00FC0DF7" w:rsidRPr="008F719F" w:rsidDel="00010D2C" w:rsidRDefault="00FC0DF7">
      <w:pPr>
        <w:ind w:left="3600" w:firstLine="720"/>
        <w:jc w:val="both"/>
        <w:rPr>
          <w:del w:id="25" w:author="Καρμίρης Αγγελος" w:date="2020-01-03T10:36:00Z"/>
          <w:rFonts w:ascii="Arial" w:hAnsi="Arial"/>
          <w:sz w:val="22"/>
          <w:lang w:val="el-GR"/>
        </w:rPr>
      </w:pPr>
      <w:del w:id="26" w:author="Καρμίρης Αγγελος" w:date="2020-01-03T10:36:00Z">
        <w:r w:rsidRPr="008F719F" w:rsidDel="00010D2C">
          <w:rPr>
            <w:rFonts w:ascii="Arial" w:hAnsi="Arial"/>
            <w:sz w:val="22"/>
            <w:lang w:val="el-GR"/>
          </w:rPr>
          <w:delText xml:space="preserve">   γειωμένο ουδέτερο.</w:delText>
        </w:r>
      </w:del>
    </w:p>
    <w:p w:rsidR="00FC0DF7" w:rsidRPr="008F719F" w:rsidDel="00010D2C" w:rsidRDefault="00FC0DF7">
      <w:pPr>
        <w:jc w:val="both"/>
        <w:rPr>
          <w:del w:id="27" w:author="Καρμίρης Αγγελος" w:date="2020-01-03T10:36:00Z"/>
          <w:rFonts w:ascii="Arial" w:hAnsi="Arial"/>
          <w:sz w:val="24"/>
          <w:lang w:val="el-GR"/>
        </w:rPr>
      </w:pPr>
    </w:p>
    <w:p w:rsidR="00FC0DF7" w:rsidRPr="008F719F" w:rsidDel="00010D2C" w:rsidRDefault="00FC0DF7">
      <w:pPr>
        <w:jc w:val="both"/>
        <w:rPr>
          <w:del w:id="28" w:author="Καρμίρης Αγγελος" w:date="2020-01-03T10:36:00Z"/>
          <w:rFonts w:ascii="Arial" w:hAnsi="Arial"/>
          <w:b/>
          <w:sz w:val="24"/>
          <w:lang w:val="el-GR"/>
        </w:rPr>
      </w:pPr>
      <w:del w:id="29" w:author="Καρμίρης Αγγελος" w:date="2020-01-03T10:36:00Z">
        <w:r w:rsidRPr="008F719F" w:rsidDel="00010D2C">
          <w:rPr>
            <w:rFonts w:ascii="Arial" w:hAnsi="Arial"/>
            <w:b/>
            <w:sz w:val="24"/>
            <w:lang w:val="el-GR"/>
          </w:rPr>
          <w:sym w:font="Algerian" w:char="0049"/>
        </w:r>
        <w:r w:rsidRPr="008F719F" w:rsidDel="00010D2C">
          <w:rPr>
            <w:rFonts w:ascii="Arial" w:hAnsi="Arial"/>
            <w:b/>
            <w:sz w:val="24"/>
            <w:lang w:val="el-GR"/>
          </w:rPr>
          <w:sym w:font="Algerian" w:char="0056"/>
        </w:r>
        <w:r w:rsidRPr="008F719F" w:rsidDel="00010D2C">
          <w:rPr>
            <w:rFonts w:ascii="Arial" w:hAnsi="Arial"/>
            <w:b/>
            <w:sz w:val="24"/>
            <w:lang w:val="el-GR"/>
          </w:rPr>
          <w:delText>.</w:delText>
        </w:r>
        <w:r w:rsidRPr="008F719F" w:rsidDel="00010D2C">
          <w:rPr>
            <w:rFonts w:ascii="Arial" w:hAnsi="Arial"/>
            <w:b/>
            <w:sz w:val="24"/>
            <w:lang w:val="el-GR"/>
          </w:rPr>
          <w:tab/>
        </w:r>
        <w:r w:rsidRPr="008F719F" w:rsidDel="00010D2C">
          <w:rPr>
            <w:rFonts w:ascii="Arial" w:hAnsi="Arial"/>
            <w:b/>
            <w:sz w:val="24"/>
            <w:u w:val="double"/>
            <w:lang w:val="el-GR"/>
          </w:rPr>
          <w:delText>ΣΥΝΘΗΚΕΣ ΛΕΙΤΟΥΡΓΙΑΣ</w:delText>
        </w:r>
      </w:del>
    </w:p>
    <w:p w:rsidR="007A235F" w:rsidDel="00010D2C" w:rsidRDefault="007A235F">
      <w:pPr>
        <w:ind w:left="709" w:hanging="709"/>
        <w:jc w:val="both"/>
        <w:rPr>
          <w:del w:id="30" w:author="Καρμίρης Αγγελος" w:date="2020-01-03T10:36:00Z"/>
          <w:rFonts w:ascii="Arial" w:hAnsi="Arial"/>
          <w:sz w:val="24"/>
          <w:lang w:val="el-GR"/>
        </w:rPr>
      </w:pPr>
    </w:p>
    <w:p w:rsidR="00FC0DF7" w:rsidRPr="008F719F" w:rsidDel="00010D2C" w:rsidRDefault="00FC0DF7">
      <w:pPr>
        <w:ind w:left="709" w:hanging="709"/>
        <w:jc w:val="both"/>
        <w:rPr>
          <w:del w:id="31" w:author="Καρμίρης Αγγελος" w:date="2020-01-03T10:36:00Z"/>
          <w:rFonts w:ascii="Arial" w:hAnsi="Arial"/>
          <w:sz w:val="24"/>
          <w:lang w:val="el-GR"/>
        </w:rPr>
      </w:pPr>
      <w:del w:id="32" w:author="Καρμίρης Αγγελος" w:date="2020-01-03T10:36:00Z">
        <w:r w:rsidRPr="008F719F" w:rsidDel="00010D2C">
          <w:rPr>
            <w:rFonts w:ascii="Arial" w:hAnsi="Arial"/>
            <w:sz w:val="24"/>
            <w:lang w:val="el-GR"/>
          </w:rPr>
          <w:tab/>
          <w:delText>Εκτός εάν καθορίζεται διαφορετικά στη παρούσα προδι</w:delText>
        </w:r>
        <w:r w:rsidR="008E53A8" w:rsidRPr="008F719F" w:rsidDel="00010D2C">
          <w:rPr>
            <w:rFonts w:ascii="Arial" w:hAnsi="Arial"/>
            <w:sz w:val="24"/>
            <w:lang w:val="el-GR"/>
          </w:rPr>
          <w:delText>αγραφή, οι</w:delText>
        </w:r>
        <w:r w:rsidR="002F4658" w:rsidRPr="008F719F" w:rsidDel="00010D2C">
          <w:rPr>
            <w:rFonts w:ascii="Arial" w:hAnsi="Arial"/>
            <w:sz w:val="24"/>
            <w:lang w:val="el-GR"/>
          </w:rPr>
          <w:delText xml:space="preserve"> προδιαγραφόμενες αυτεπαγωγές αντιστάθμισης πρέπει να είναι κατάλληλες</w:delText>
        </w:r>
        <w:r w:rsidRPr="008F719F" w:rsidDel="00010D2C">
          <w:rPr>
            <w:rFonts w:ascii="Arial" w:hAnsi="Arial"/>
            <w:sz w:val="24"/>
            <w:lang w:val="el-GR"/>
          </w:rPr>
          <w:delText xml:space="preserve"> για υπαίθρια εγκατάσταση, σε ύψος μέχρι 1000 μέτρα πάνω από την επιφάνεια της θάλασσας για θερμοκρασία περιβάλλοντος κυμαινόμενη μεταξύ -25</w:delText>
        </w:r>
        <w:r w:rsidRPr="008F719F" w:rsidDel="00010D2C">
          <w:rPr>
            <w:rFonts w:ascii="Arial" w:hAnsi="Arial"/>
            <w:sz w:val="24"/>
            <w:vertAlign w:val="superscript"/>
            <w:lang w:val="el-GR"/>
          </w:rPr>
          <w:delText>ο</w:delText>
        </w:r>
        <w:r w:rsidRPr="008F719F" w:rsidDel="00010D2C">
          <w:rPr>
            <w:rFonts w:ascii="Arial" w:hAnsi="Arial"/>
            <w:sz w:val="24"/>
          </w:rPr>
          <w:delText>C</w:delText>
        </w:r>
        <w:r w:rsidRPr="008F719F" w:rsidDel="00010D2C">
          <w:rPr>
            <w:rFonts w:ascii="Arial" w:hAnsi="Arial"/>
            <w:sz w:val="24"/>
            <w:lang w:val="el-GR"/>
          </w:rPr>
          <w:delText xml:space="preserve"> και +40</w:delText>
        </w:r>
        <w:r w:rsidRPr="008F719F" w:rsidDel="00010D2C">
          <w:rPr>
            <w:rFonts w:ascii="Arial" w:hAnsi="Arial"/>
            <w:sz w:val="24"/>
            <w:vertAlign w:val="superscript"/>
            <w:lang w:val="el-GR"/>
          </w:rPr>
          <w:delText>ο</w:delText>
        </w:r>
        <w:r w:rsidRPr="008F719F" w:rsidDel="00010D2C">
          <w:rPr>
            <w:rFonts w:ascii="Arial" w:hAnsi="Arial"/>
            <w:sz w:val="24"/>
          </w:rPr>
          <w:delText>C</w:delText>
        </w:r>
        <w:r w:rsidRPr="008F719F" w:rsidDel="00010D2C">
          <w:rPr>
            <w:rFonts w:ascii="Arial" w:hAnsi="Arial"/>
            <w:sz w:val="24"/>
            <w:lang w:val="el-GR"/>
          </w:rPr>
          <w:delText>, και να λειτουργούν κανονικά με συνθήκες χιονιού και πάγου.</w:delText>
        </w:r>
      </w:del>
    </w:p>
    <w:p w:rsidR="00FC0DF7" w:rsidRPr="008F719F" w:rsidDel="00010D2C" w:rsidRDefault="00FC0DF7">
      <w:pPr>
        <w:ind w:left="709" w:hanging="709"/>
        <w:jc w:val="both"/>
        <w:rPr>
          <w:del w:id="33" w:author="Καρμίρης Αγγελος" w:date="2020-01-03T10:36:00Z"/>
          <w:rFonts w:ascii="Arial" w:hAnsi="Arial"/>
          <w:sz w:val="24"/>
          <w:lang w:val="el-GR"/>
        </w:rPr>
      </w:pPr>
    </w:p>
    <w:p w:rsidR="00FC0DF7" w:rsidRPr="008F719F" w:rsidDel="00010D2C" w:rsidRDefault="00FC0DF7">
      <w:pPr>
        <w:ind w:left="709" w:hanging="709"/>
        <w:jc w:val="both"/>
        <w:rPr>
          <w:del w:id="34" w:author="Καρμίρης Αγγελος" w:date="2020-01-03T10:36:00Z"/>
          <w:rFonts w:ascii="Arial" w:hAnsi="Arial"/>
          <w:b/>
          <w:sz w:val="24"/>
          <w:lang w:val="el-GR"/>
        </w:rPr>
      </w:pPr>
      <w:del w:id="35" w:author="Καρμίρης Αγγελος" w:date="2020-01-03T10:36:00Z">
        <w:r w:rsidRPr="008F719F" w:rsidDel="00010D2C">
          <w:rPr>
            <w:rFonts w:ascii="Arial" w:hAnsi="Arial"/>
            <w:b/>
            <w:sz w:val="24"/>
            <w:lang w:val="el-GR"/>
          </w:rPr>
          <w:sym w:font="Algerian" w:char="0056"/>
        </w:r>
        <w:r w:rsidRPr="008F719F" w:rsidDel="00010D2C">
          <w:rPr>
            <w:rFonts w:ascii="Arial" w:hAnsi="Arial"/>
            <w:b/>
            <w:sz w:val="24"/>
            <w:lang w:val="el-GR"/>
          </w:rPr>
          <w:delText>.</w:delText>
        </w:r>
        <w:r w:rsidRPr="008F719F" w:rsidDel="00010D2C">
          <w:rPr>
            <w:rFonts w:ascii="Arial" w:hAnsi="Arial"/>
            <w:b/>
            <w:sz w:val="24"/>
            <w:lang w:val="el-GR"/>
          </w:rPr>
          <w:tab/>
        </w:r>
        <w:r w:rsidRPr="008F719F" w:rsidDel="00010D2C">
          <w:rPr>
            <w:rFonts w:ascii="Arial" w:hAnsi="Arial"/>
            <w:b/>
            <w:sz w:val="24"/>
            <w:u w:val="double"/>
            <w:lang w:val="el-GR"/>
          </w:rPr>
          <w:delText>ΑΠΑΙΤΗΣΕΙΣ</w:delText>
        </w:r>
        <w:r w:rsidR="00CA2294" w:rsidRPr="008F719F" w:rsidDel="00010D2C">
          <w:rPr>
            <w:rFonts w:ascii="Arial" w:hAnsi="Arial"/>
            <w:b/>
            <w:sz w:val="24"/>
            <w:u w:val="double"/>
            <w:lang w:val="el-GR"/>
          </w:rPr>
          <w:delText xml:space="preserve"> ΓΙΑ ΤΗΝ ΑΥΤΕΠΑΓΩΓΗ</w:delText>
        </w:r>
      </w:del>
    </w:p>
    <w:p w:rsidR="00FC0DF7" w:rsidRPr="008F719F" w:rsidDel="00010D2C" w:rsidRDefault="00FC0DF7">
      <w:pPr>
        <w:ind w:left="709" w:hanging="709"/>
        <w:jc w:val="both"/>
        <w:rPr>
          <w:del w:id="36" w:author="Καρμίρης Αγγελος" w:date="2020-01-03T10:36:00Z"/>
          <w:rFonts w:ascii="Arial" w:hAnsi="Arial"/>
          <w:sz w:val="16"/>
          <w:lang w:val="el-GR"/>
        </w:rPr>
      </w:pPr>
    </w:p>
    <w:p w:rsidR="00FC0DF7" w:rsidRPr="008F719F" w:rsidDel="00010D2C" w:rsidRDefault="00FC0DF7">
      <w:pPr>
        <w:ind w:left="709" w:hanging="709"/>
        <w:jc w:val="both"/>
        <w:rPr>
          <w:del w:id="37" w:author="Καρμίρης Αγγελος" w:date="2020-01-03T10:36:00Z"/>
          <w:rFonts w:ascii="Arial" w:hAnsi="Arial"/>
          <w:b/>
          <w:sz w:val="24"/>
          <w:u w:val="single"/>
          <w:lang w:val="el-GR"/>
        </w:rPr>
      </w:pPr>
      <w:del w:id="38" w:author="Καρμίρης Αγγελος" w:date="2020-01-03T10:36:00Z">
        <w:r w:rsidRPr="008F719F" w:rsidDel="00010D2C">
          <w:rPr>
            <w:rFonts w:ascii="Arial" w:hAnsi="Arial"/>
            <w:b/>
            <w:sz w:val="24"/>
            <w:lang w:val="el-GR"/>
          </w:rPr>
          <w:tab/>
          <w:delText>1.</w:delText>
        </w:r>
        <w:r w:rsidRPr="008F719F" w:rsidDel="00010D2C">
          <w:rPr>
            <w:rFonts w:ascii="Arial" w:hAnsi="Arial"/>
            <w:b/>
            <w:sz w:val="24"/>
            <w:lang w:val="el-GR"/>
          </w:rPr>
          <w:tab/>
        </w:r>
        <w:r w:rsidRPr="008F719F" w:rsidDel="00010D2C">
          <w:rPr>
            <w:rFonts w:ascii="Arial" w:hAnsi="Arial"/>
            <w:b/>
            <w:sz w:val="24"/>
            <w:u w:val="single"/>
            <w:lang w:val="el-GR"/>
          </w:rPr>
          <w:delText>Βασικά ονομαστικά μεγέθη</w:delText>
        </w:r>
      </w:del>
    </w:p>
    <w:p w:rsidR="00FC0DF7" w:rsidRPr="008F719F" w:rsidDel="00010D2C" w:rsidRDefault="00FC0DF7">
      <w:pPr>
        <w:ind w:left="709" w:hanging="709"/>
        <w:jc w:val="both"/>
        <w:rPr>
          <w:del w:id="39" w:author="Καρμίρης Αγγελος" w:date="2020-01-03T10:36:00Z"/>
          <w:rFonts w:ascii="Arial" w:hAnsi="Arial"/>
          <w:b/>
          <w:sz w:val="12"/>
          <w:lang w:val="el-GR"/>
        </w:rPr>
      </w:pPr>
    </w:p>
    <w:p w:rsidR="00FC0DF7" w:rsidRPr="008F719F" w:rsidDel="00010D2C" w:rsidRDefault="00B67DED">
      <w:pPr>
        <w:ind w:left="709" w:hanging="709"/>
        <w:jc w:val="both"/>
        <w:rPr>
          <w:del w:id="40" w:author="Καρμίρης Αγγελος" w:date="2020-01-03T10:36:00Z"/>
          <w:rFonts w:ascii="Arial" w:hAnsi="Arial"/>
          <w:sz w:val="24"/>
          <w:lang w:val="el-GR"/>
        </w:rPr>
      </w:pPr>
      <w:del w:id="41" w:author="Καρμίρης Αγγελος" w:date="2020-01-03T10:36:00Z">
        <w:r w:rsidRPr="008F719F" w:rsidDel="00010D2C">
          <w:rPr>
            <w:rFonts w:ascii="Arial" w:hAnsi="Arial"/>
            <w:sz w:val="24"/>
            <w:lang w:val="el-GR"/>
          </w:rPr>
          <w:tab/>
        </w:r>
        <w:r w:rsidRPr="008F719F" w:rsidDel="00010D2C">
          <w:rPr>
            <w:rFonts w:ascii="Arial" w:hAnsi="Arial"/>
            <w:sz w:val="24"/>
            <w:lang w:val="el-GR"/>
          </w:rPr>
          <w:tab/>
        </w:r>
        <w:r w:rsidRPr="008F719F" w:rsidDel="00010D2C">
          <w:rPr>
            <w:rFonts w:ascii="Arial" w:hAnsi="Arial"/>
            <w:sz w:val="24"/>
            <w:lang w:val="el-GR"/>
          </w:rPr>
          <w:tab/>
          <w:delText>α.</w:delText>
        </w:r>
        <w:r w:rsidRPr="008F719F" w:rsidDel="00010D2C">
          <w:rPr>
            <w:rFonts w:ascii="Arial" w:hAnsi="Arial"/>
            <w:sz w:val="24"/>
            <w:lang w:val="el-GR"/>
          </w:rPr>
          <w:tab/>
          <w:delText>Μέγιστη</w:delText>
        </w:r>
        <w:r w:rsidR="00FC0DF7" w:rsidRPr="008F719F" w:rsidDel="00010D2C">
          <w:rPr>
            <w:rFonts w:ascii="Arial" w:hAnsi="Arial"/>
            <w:sz w:val="24"/>
            <w:lang w:val="el-GR"/>
          </w:rPr>
          <w:delText xml:space="preserve"> τάση λειτουργίας</w:delText>
        </w:r>
        <w:r w:rsidRPr="008F719F" w:rsidDel="00010D2C">
          <w:rPr>
            <w:rFonts w:ascii="Arial" w:hAnsi="Arial"/>
            <w:sz w:val="24"/>
            <w:lang w:val="el-GR"/>
          </w:rPr>
          <w:delText xml:space="preserve"> (</w:delText>
        </w:r>
        <w:r w:rsidRPr="008F719F" w:rsidDel="00010D2C">
          <w:rPr>
            <w:rFonts w:ascii="Arial" w:hAnsi="Arial"/>
            <w:sz w:val="24"/>
          </w:rPr>
          <w:delText>Um</w:delText>
        </w:r>
        <w:r w:rsidRPr="008F719F" w:rsidDel="00010D2C">
          <w:rPr>
            <w:rFonts w:ascii="Arial" w:hAnsi="Arial"/>
            <w:sz w:val="24"/>
            <w:lang w:val="el-GR"/>
          </w:rPr>
          <w:delText>)</w:delText>
        </w:r>
        <w:r w:rsidR="00FC0DF7" w:rsidRPr="008F719F" w:rsidDel="00010D2C">
          <w:rPr>
            <w:rFonts w:ascii="Arial" w:hAnsi="Arial"/>
            <w:sz w:val="24"/>
            <w:lang w:val="el-GR"/>
          </w:rPr>
          <w:tab/>
        </w:r>
        <w:r w:rsidR="008F719F" w:rsidRPr="008F719F" w:rsidDel="00010D2C">
          <w:rPr>
            <w:rFonts w:ascii="Arial" w:hAnsi="Arial"/>
            <w:sz w:val="24"/>
            <w:lang w:val="el-GR"/>
          </w:rPr>
          <w:tab/>
        </w:r>
        <w:r w:rsidR="00FC0DF7" w:rsidRPr="008F719F" w:rsidDel="00010D2C">
          <w:rPr>
            <w:rFonts w:ascii="Arial" w:hAnsi="Arial"/>
            <w:sz w:val="24"/>
            <w:lang w:val="el-GR"/>
          </w:rPr>
          <w:delText>:</w:delText>
        </w:r>
        <w:r w:rsidR="00FC0DF7" w:rsidRPr="008F719F" w:rsidDel="00010D2C">
          <w:rPr>
            <w:rFonts w:ascii="Arial" w:hAnsi="Arial"/>
            <w:sz w:val="24"/>
            <w:lang w:val="el-GR"/>
          </w:rPr>
          <w:tab/>
          <w:delText>170</w:delText>
        </w:r>
        <w:r w:rsidR="00FC0DF7" w:rsidRPr="008F719F" w:rsidDel="00010D2C">
          <w:rPr>
            <w:rFonts w:ascii="Arial" w:hAnsi="Arial"/>
            <w:sz w:val="24"/>
          </w:rPr>
          <w:delText>kV</w:delText>
        </w:r>
      </w:del>
    </w:p>
    <w:p w:rsidR="00567D35" w:rsidDel="00010D2C" w:rsidRDefault="00567D35" w:rsidP="001D60BA">
      <w:pPr>
        <w:tabs>
          <w:tab w:val="left" w:pos="720"/>
          <w:tab w:val="left" w:pos="1440"/>
          <w:tab w:val="left" w:pos="2160"/>
          <w:tab w:val="left" w:pos="2880"/>
          <w:tab w:val="left" w:pos="3600"/>
        </w:tabs>
        <w:rPr>
          <w:del w:id="42" w:author="Καρμίρης Αγγελος" w:date="2020-01-03T10:36:00Z"/>
          <w:rFonts w:ascii="Arial" w:hAnsi="Arial"/>
          <w:sz w:val="24"/>
          <w:lang w:val="el-GR"/>
        </w:rPr>
      </w:pPr>
    </w:p>
    <w:p w:rsidR="006C0CD7" w:rsidRPr="008F719F" w:rsidDel="00010D2C" w:rsidRDefault="005F1D6E" w:rsidP="001D60BA">
      <w:pPr>
        <w:tabs>
          <w:tab w:val="left" w:pos="720"/>
          <w:tab w:val="left" w:pos="1440"/>
          <w:tab w:val="left" w:pos="2160"/>
          <w:tab w:val="left" w:pos="2880"/>
          <w:tab w:val="left" w:pos="3600"/>
        </w:tabs>
        <w:rPr>
          <w:del w:id="43" w:author="Καρμίρης Αγγελος" w:date="2020-01-03T10:36:00Z"/>
          <w:rFonts w:ascii="Arial" w:hAnsi="Arial"/>
          <w:sz w:val="24"/>
          <w:lang w:val="el-GR"/>
        </w:rPr>
      </w:pPr>
      <w:del w:id="44" w:author="Καρμίρης Αγγελος" w:date="2020-01-03T10:36:00Z">
        <w:r w:rsidRPr="008F719F" w:rsidDel="00010D2C">
          <w:rPr>
            <w:rFonts w:ascii="Arial" w:hAnsi="Arial"/>
            <w:sz w:val="24"/>
            <w:lang w:val="el-GR"/>
          </w:rPr>
          <w:tab/>
        </w:r>
        <w:r w:rsidRPr="008F719F" w:rsidDel="00010D2C">
          <w:rPr>
            <w:rFonts w:ascii="Arial" w:hAnsi="Arial"/>
            <w:sz w:val="24"/>
            <w:lang w:val="el-GR"/>
          </w:rPr>
          <w:tab/>
          <w:delText>β.</w:delText>
        </w:r>
        <w:r w:rsidRPr="008F719F" w:rsidDel="00010D2C">
          <w:rPr>
            <w:rFonts w:ascii="Arial" w:hAnsi="Arial"/>
            <w:sz w:val="24"/>
            <w:lang w:val="el-GR"/>
          </w:rPr>
          <w:tab/>
          <w:delText>Ονομαστική τάση (</w:delText>
        </w:r>
        <w:r w:rsidRPr="008F719F" w:rsidDel="00010D2C">
          <w:rPr>
            <w:rFonts w:ascii="Arial" w:hAnsi="Arial"/>
            <w:sz w:val="24"/>
          </w:rPr>
          <w:delText>Ur</w:delText>
        </w:r>
        <w:r w:rsidRPr="008F719F" w:rsidDel="00010D2C">
          <w:rPr>
            <w:rFonts w:ascii="Arial" w:hAnsi="Arial"/>
            <w:sz w:val="24"/>
            <w:lang w:val="el-GR"/>
          </w:rPr>
          <w:delText>)</w:delText>
        </w:r>
        <w:r w:rsidRPr="008F719F" w:rsidDel="00010D2C">
          <w:rPr>
            <w:rFonts w:ascii="Arial" w:hAnsi="Arial"/>
            <w:sz w:val="24"/>
            <w:lang w:val="el-GR"/>
          </w:rPr>
          <w:tab/>
        </w:r>
        <w:r w:rsidR="00567D35" w:rsidDel="00010D2C">
          <w:rPr>
            <w:rFonts w:ascii="Arial" w:hAnsi="Arial"/>
            <w:sz w:val="24"/>
            <w:lang w:val="el-GR"/>
          </w:rPr>
          <w:tab/>
        </w:r>
        <w:r w:rsidR="00567D35" w:rsidDel="00010D2C">
          <w:rPr>
            <w:rFonts w:ascii="Arial" w:hAnsi="Arial"/>
            <w:sz w:val="24"/>
            <w:lang w:val="el-GR"/>
          </w:rPr>
          <w:tab/>
        </w:r>
        <w:r w:rsidRPr="008F719F" w:rsidDel="00010D2C">
          <w:rPr>
            <w:rFonts w:ascii="Arial" w:hAnsi="Arial"/>
            <w:sz w:val="24"/>
            <w:lang w:val="el-GR"/>
          </w:rPr>
          <w:delText>:</w:delText>
        </w:r>
        <w:r w:rsidRPr="008F719F" w:rsidDel="00010D2C">
          <w:rPr>
            <w:rFonts w:ascii="Arial" w:hAnsi="Arial"/>
            <w:sz w:val="24"/>
            <w:lang w:val="el-GR"/>
          </w:rPr>
          <w:tab/>
          <w:delText>157,5</w:delText>
        </w:r>
        <w:r w:rsidRPr="008F719F" w:rsidDel="00010D2C">
          <w:rPr>
            <w:rFonts w:ascii="Arial" w:hAnsi="Arial"/>
            <w:sz w:val="24"/>
          </w:rPr>
          <w:delText>kV</w:delText>
        </w:r>
      </w:del>
    </w:p>
    <w:p w:rsidR="00567D35" w:rsidDel="00010D2C" w:rsidRDefault="00567D35" w:rsidP="00783433">
      <w:pPr>
        <w:tabs>
          <w:tab w:val="left" w:pos="720"/>
          <w:tab w:val="left" w:pos="1440"/>
          <w:tab w:val="left" w:pos="2160"/>
          <w:tab w:val="left" w:pos="2880"/>
          <w:tab w:val="left" w:pos="3600"/>
          <w:tab w:val="left" w:pos="6450"/>
        </w:tabs>
        <w:rPr>
          <w:del w:id="45" w:author="Καρμίρης Αγγελος" w:date="2020-01-03T10:36:00Z"/>
          <w:rFonts w:ascii="Arial" w:hAnsi="Arial"/>
          <w:sz w:val="24"/>
          <w:lang w:val="el-GR"/>
        </w:rPr>
      </w:pPr>
    </w:p>
    <w:p w:rsidR="004F4E5F" w:rsidRPr="008F719F" w:rsidDel="00010D2C" w:rsidRDefault="004F4E5F" w:rsidP="001D60BA">
      <w:pPr>
        <w:tabs>
          <w:tab w:val="left" w:pos="720"/>
          <w:tab w:val="left" w:pos="1440"/>
          <w:tab w:val="left" w:pos="2160"/>
          <w:tab w:val="left" w:pos="2880"/>
          <w:tab w:val="left" w:pos="3600"/>
        </w:tabs>
        <w:rPr>
          <w:del w:id="46" w:author="Καρμίρης Αγγελος" w:date="2020-01-03T10:36:00Z"/>
          <w:rFonts w:ascii="Arial" w:hAnsi="Arial"/>
          <w:sz w:val="24"/>
          <w:lang w:val="el-GR"/>
        </w:rPr>
      </w:pPr>
      <w:del w:id="47" w:author="Καρμίρης Αγγελος" w:date="2020-01-03T10:36:00Z">
        <w:r w:rsidRPr="008F719F" w:rsidDel="00010D2C">
          <w:rPr>
            <w:rFonts w:ascii="Arial" w:hAnsi="Arial"/>
            <w:sz w:val="24"/>
            <w:lang w:val="el-GR"/>
          </w:rPr>
          <w:tab/>
        </w:r>
        <w:r w:rsidRPr="008F719F" w:rsidDel="00010D2C">
          <w:rPr>
            <w:rFonts w:ascii="Arial" w:hAnsi="Arial"/>
            <w:sz w:val="24"/>
            <w:lang w:val="el-GR"/>
          </w:rPr>
          <w:tab/>
        </w:r>
        <w:r w:rsidR="004C625F" w:rsidRPr="008F719F" w:rsidDel="00010D2C">
          <w:rPr>
            <w:rFonts w:ascii="Arial" w:hAnsi="Arial"/>
            <w:sz w:val="24"/>
            <w:lang w:val="el-GR"/>
          </w:rPr>
          <w:delText>γ</w:delText>
        </w:r>
        <w:r w:rsidR="00FC0DF7" w:rsidRPr="008F719F" w:rsidDel="00010D2C">
          <w:rPr>
            <w:rFonts w:ascii="Arial" w:hAnsi="Arial"/>
            <w:sz w:val="24"/>
            <w:lang w:val="el-GR"/>
          </w:rPr>
          <w:delText>.</w:delText>
        </w:r>
        <w:r w:rsidR="00FC0DF7" w:rsidRPr="008F719F" w:rsidDel="00010D2C">
          <w:rPr>
            <w:rFonts w:ascii="Arial" w:hAnsi="Arial"/>
            <w:sz w:val="24"/>
            <w:lang w:val="el-GR"/>
          </w:rPr>
          <w:tab/>
          <w:delText>Ονομαστική ισχύς</w:delText>
        </w:r>
        <w:r w:rsidR="00567D35" w:rsidDel="00010D2C">
          <w:rPr>
            <w:rFonts w:ascii="Arial" w:hAnsi="Arial"/>
            <w:sz w:val="24"/>
            <w:lang w:val="el-GR"/>
          </w:rPr>
          <w:tab/>
        </w:r>
        <w:r w:rsidR="00783433" w:rsidDel="00010D2C">
          <w:rPr>
            <w:rFonts w:ascii="Arial" w:hAnsi="Arial"/>
            <w:sz w:val="24"/>
            <w:lang w:val="el-GR"/>
          </w:rPr>
          <w:delText xml:space="preserve">: </w:delText>
        </w:r>
        <w:r w:rsidR="00567D35" w:rsidDel="00010D2C">
          <w:rPr>
            <w:rFonts w:ascii="Arial" w:hAnsi="Arial"/>
            <w:sz w:val="24"/>
            <w:lang w:val="el-GR"/>
          </w:rPr>
          <w:delText>(όπως</w:delText>
        </w:r>
        <w:r w:rsidR="00B0203E" w:rsidDel="00010D2C">
          <w:rPr>
            <w:rFonts w:ascii="Arial" w:hAnsi="Arial"/>
            <w:sz w:val="24"/>
            <w:lang w:val="el-GR"/>
          </w:rPr>
          <w:delText xml:space="preserve"> καθορίζεται στη διακήρυξη</w:delText>
        </w:r>
        <w:r w:rsidR="00567D35" w:rsidDel="00010D2C">
          <w:rPr>
            <w:rFonts w:ascii="Arial" w:hAnsi="Arial"/>
            <w:sz w:val="24"/>
            <w:lang w:val="el-GR"/>
          </w:rPr>
          <w:delText>)</w:delText>
        </w:r>
      </w:del>
    </w:p>
    <w:p w:rsidR="00567D35" w:rsidDel="00010D2C" w:rsidRDefault="00567D35" w:rsidP="00CA2294">
      <w:pPr>
        <w:ind w:left="709" w:hanging="709"/>
        <w:jc w:val="both"/>
        <w:rPr>
          <w:del w:id="48" w:author="Καρμίρης Αγγελος" w:date="2020-01-03T10:36:00Z"/>
          <w:rFonts w:ascii="Arial" w:hAnsi="Arial"/>
          <w:sz w:val="24"/>
          <w:lang w:val="el-GR"/>
        </w:rPr>
      </w:pPr>
    </w:p>
    <w:p w:rsidR="00567D35" w:rsidRPr="008F719F" w:rsidDel="00010D2C" w:rsidRDefault="00567D35">
      <w:pPr>
        <w:tabs>
          <w:tab w:val="left" w:pos="720"/>
          <w:tab w:val="left" w:pos="1440"/>
          <w:tab w:val="left" w:pos="2160"/>
          <w:tab w:val="left" w:pos="2880"/>
          <w:tab w:val="left" w:pos="3600"/>
        </w:tabs>
        <w:rPr>
          <w:del w:id="49" w:author="Καρμίρης Αγγελος" w:date="2020-01-03T10:36:00Z"/>
          <w:rFonts w:ascii="Arial" w:hAnsi="Arial"/>
          <w:sz w:val="24"/>
          <w:lang w:val="el-GR"/>
        </w:rPr>
      </w:pPr>
      <w:del w:id="50" w:author="Καρμίρης Αγγελος" w:date="2020-01-03T10:36:00Z">
        <w:r w:rsidRPr="008F719F" w:rsidDel="00010D2C">
          <w:rPr>
            <w:rFonts w:ascii="Arial" w:hAnsi="Arial"/>
            <w:sz w:val="24"/>
            <w:lang w:val="el-GR"/>
          </w:rPr>
          <w:tab/>
        </w:r>
        <w:r w:rsidRPr="008F719F" w:rsidDel="00010D2C">
          <w:rPr>
            <w:rFonts w:ascii="Arial" w:hAnsi="Arial"/>
            <w:sz w:val="24"/>
            <w:lang w:val="el-GR"/>
          </w:rPr>
          <w:tab/>
        </w:r>
        <w:r w:rsidDel="00010D2C">
          <w:rPr>
            <w:rFonts w:ascii="Arial" w:hAnsi="Arial"/>
            <w:sz w:val="24"/>
            <w:lang w:val="el-GR"/>
          </w:rPr>
          <w:delText>δ.</w:delText>
        </w:r>
        <w:r w:rsidDel="00010D2C">
          <w:rPr>
            <w:rFonts w:ascii="Arial" w:hAnsi="Arial"/>
            <w:sz w:val="24"/>
            <w:lang w:val="el-GR"/>
          </w:rPr>
          <w:tab/>
          <w:delText>Ονομαστικ</w:delText>
        </w:r>
        <w:r w:rsidR="00FC719B" w:rsidDel="00010D2C">
          <w:rPr>
            <w:rFonts w:ascii="Arial" w:hAnsi="Arial"/>
            <w:sz w:val="24"/>
            <w:lang w:val="el-GR"/>
          </w:rPr>
          <w:delText>ή</w:delText>
        </w:r>
        <w:r w:rsidDel="00010D2C">
          <w:rPr>
            <w:rFonts w:ascii="Arial" w:hAnsi="Arial"/>
            <w:sz w:val="24"/>
            <w:lang w:val="el-GR"/>
          </w:rPr>
          <w:delText xml:space="preserve"> </w:delText>
        </w:r>
        <w:r w:rsidR="00FC719B" w:rsidDel="00010D2C">
          <w:rPr>
            <w:rFonts w:ascii="Arial" w:hAnsi="Arial"/>
            <w:sz w:val="24"/>
            <w:lang w:val="el-GR"/>
          </w:rPr>
          <w:delText>ένταση</w:delText>
        </w:r>
        <w:r w:rsidDel="00010D2C">
          <w:rPr>
            <w:rFonts w:ascii="Arial" w:hAnsi="Arial"/>
            <w:sz w:val="24"/>
            <w:lang w:val="el-GR"/>
          </w:rPr>
          <w:tab/>
          <w:delText>: (υπολογιζόμεν</w:delText>
        </w:r>
        <w:r w:rsidR="00FC719B" w:rsidDel="00010D2C">
          <w:rPr>
            <w:rFonts w:ascii="Arial" w:hAnsi="Arial"/>
            <w:sz w:val="24"/>
            <w:lang w:val="el-GR"/>
          </w:rPr>
          <w:delText>η</w:delText>
        </w:r>
        <w:r w:rsidDel="00010D2C">
          <w:rPr>
            <w:rFonts w:ascii="Arial" w:hAnsi="Arial"/>
            <w:sz w:val="24"/>
            <w:lang w:val="el-GR"/>
          </w:rPr>
          <w:delText xml:space="preserve"> από την </w:delText>
        </w:r>
      </w:del>
    </w:p>
    <w:p w:rsidR="00567D35" w:rsidDel="00010D2C" w:rsidRDefault="00567D35" w:rsidP="001D60BA">
      <w:pPr>
        <w:ind w:left="709" w:hanging="709"/>
        <w:rPr>
          <w:del w:id="51" w:author="Καρμίρης Αγγελος" w:date="2020-01-03T10:36:00Z"/>
          <w:rFonts w:ascii="Arial" w:hAnsi="Arial"/>
          <w:sz w:val="24"/>
          <w:lang w:val="el-GR"/>
        </w:rPr>
      </w:pPr>
      <w:del w:id="52" w:author="Καρμίρης Αγγελος" w:date="2020-01-03T10:36:00Z">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delText xml:space="preserve">   ονομαστική ισχύ και την</w:delText>
        </w:r>
      </w:del>
    </w:p>
    <w:p w:rsidR="00567D35" w:rsidDel="00010D2C" w:rsidRDefault="00567D35" w:rsidP="00567D35">
      <w:pPr>
        <w:ind w:left="709" w:hanging="709"/>
        <w:jc w:val="both"/>
        <w:rPr>
          <w:del w:id="53" w:author="Καρμίρης Αγγελος" w:date="2020-01-03T10:36:00Z"/>
          <w:rFonts w:ascii="Arial" w:hAnsi="Arial"/>
          <w:sz w:val="24"/>
          <w:lang w:val="el-GR"/>
        </w:rPr>
      </w:pPr>
      <w:del w:id="54" w:author="Καρμίρης Αγγελος" w:date="2020-01-03T10:36:00Z">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r>
        <w:r w:rsidDel="00010D2C">
          <w:rPr>
            <w:rFonts w:ascii="Arial" w:hAnsi="Arial"/>
            <w:sz w:val="24"/>
            <w:lang w:val="el-GR"/>
          </w:rPr>
          <w:tab/>
          <w:delText xml:space="preserve">   ονομαστική τάση)</w:delText>
        </w:r>
      </w:del>
    </w:p>
    <w:p w:rsidR="00567D35" w:rsidDel="00010D2C" w:rsidRDefault="00567D35" w:rsidP="00567D35">
      <w:pPr>
        <w:ind w:left="709" w:hanging="709"/>
        <w:jc w:val="both"/>
        <w:rPr>
          <w:del w:id="55" w:author="Καρμίρης Αγγελος" w:date="2020-01-03T10:36:00Z"/>
          <w:rFonts w:ascii="Arial" w:hAnsi="Arial"/>
          <w:sz w:val="24"/>
          <w:lang w:val="el-GR"/>
        </w:rPr>
      </w:pPr>
    </w:p>
    <w:p w:rsidR="00CA2294" w:rsidRPr="008F719F" w:rsidDel="00010D2C" w:rsidRDefault="00FC0DF7" w:rsidP="00CA2294">
      <w:pPr>
        <w:ind w:left="709" w:hanging="709"/>
        <w:jc w:val="both"/>
        <w:rPr>
          <w:del w:id="56" w:author="Καρμίρης Αγγελος" w:date="2020-01-03T10:36:00Z"/>
          <w:rFonts w:ascii="Arial" w:hAnsi="Arial"/>
          <w:sz w:val="24"/>
          <w:lang w:val="el-GR"/>
        </w:rPr>
      </w:pPr>
      <w:del w:id="57" w:author="Καρμίρης Αγγελος" w:date="2020-01-03T10:36:00Z">
        <w:r w:rsidRPr="008F719F" w:rsidDel="00010D2C">
          <w:rPr>
            <w:rFonts w:ascii="Arial" w:hAnsi="Arial"/>
            <w:sz w:val="24"/>
            <w:lang w:val="el-GR"/>
          </w:rPr>
          <w:tab/>
        </w:r>
        <w:r w:rsidRPr="008F719F" w:rsidDel="00010D2C">
          <w:rPr>
            <w:rFonts w:ascii="Arial" w:hAnsi="Arial"/>
            <w:sz w:val="24"/>
            <w:lang w:val="el-GR"/>
          </w:rPr>
          <w:tab/>
        </w:r>
        <w:r w:rsidRPr="008F719F" w:rsidDel="00010D2C">
          <w:rPr>
            <w:rFonts w:ascii="Arial" w:hAnsi="Arial"/>
            <w:sz w:val="24"/>
            <w:lang w:val="el-GR"/>
          </w:rPr>
          <w:tab/>
        </w:r>
        <w:r w:rsidR="00BB43D6" w:rsidDel="00010D2C">
          <w:rPr>
            <w:rFonts w:ascii="Arial" w:hAnsi="Arial"/>
            <w:sz w:val="24"/>
            <w:lang w:val="el-GR"/>
          </w:rPr>
          <w:delText>ε</w:delText>
        </w:r>
        <w:r w:rsidRPr="008F719F" w:rsidDel="00010D2C">
          <w:rPr>
            <w:rFonts w:ascii="Arial" w:hAnsi="Arial"/>
            <w:sz w:val="24"/>
            <w:lang w:val="el-GR"/>
          </w:rPr>
          <w:delText>.</w:delText>
        </w:r>
        <w:r w:rsidRPr="008F719F" w:rsidDel="00010D2C">
          <w:rPr>
            <w:rFonts w:ascii="Arial" w:hAnsi="Arial"/>
            <w:sz w:val="24"/>
            <w:lang w:val="el-GR"/>
          </w:rPr>
          <w:tab/>
          <w:delText>Ονομαστική συχνότητα</w:delText>
        </w:r>
        <w:r w:rsidRPr="008F719F" w:rsidDel="00010D2C">
          <w:rPr>
            <w:rFonts w:ascii="Arial" w:hAnsi="Arial"/>
            <w:sz w:val="24"/>
            <w:lang w:val="el-GR"/>
          </w:rPr>
          <w:tab/>
        </w:r>
        <w:r w:rsidRPr="008F719F" w:rsidDel="00010D2C">
          <w:rPr>
            <w:rFonts w:ascii="Arial" w:hAnsi="Arial"/>
            <w:sz w:val="24"/>
            <w:lang w:val="el-GR"/>
          </w:rPr>
          <w:tab/>
        </w:r>
        <w:r w:rsidRPr="008F719F" w:rsidDel="00010D2C">
          <w:rPr>
            <w:rFonts w:ascii="Arial" w:hAnsi="Arial"/>
            <w:sz w:val="24"/>
            <w:lang w:val="el-GR"/>
          </w:rPr>
          <w:tab/>
          <w:delText>:</w:delText>
        </w:r>
        <w:r w:rsidRPr="008F719F" w:rsidDel="00010D2C">
          <w:rPr>
            <w:rFonts w:ascii="Arial" w:hAnsi="Arial"/>
            <w:sz w:val="24"/>
            <w:lang w:val="el-GR"/>
          </w:rPr>
          <w:tab/>
          <w:delText>50</w:delText>
        </w:r>
        <w:r w:rsidRPr="008F719F" w:rsidDel="00010D2C">
          <w:rPr>
            <w:rFonts w:ascii="Arial" w:hAnsi="Arial"/>
            <w:sz w:val="24"/>
          </w:rPr>
          <w:delText>Hz</w:delText>
        </w:r>
        <w:r w:rsidR="00CA2294" w:rsidRPr="008F719F" w:rsidDel="00010D2C">
          <w:rPr>
            <w:rFonts w:ascii="Arial" w:hAnsi="Arial"/>
            <w:sz w:val="24"/>
            <w:lang w:val="el-GR"/>
          </w:rPr>
          <w:delText xml:space="preserve"> </w:delText>
        </w:r>
      </w:del>
    </w:p>
    <w:p w:rsidR="00567D35" w:rsidDel="00010D2C" w:rsidRDefault="00567D35" w:rsidP="00E3028A">
      <w:pPr>
        <w:ind w:left="2160" w:hanging="709"/>
        <w:jc w:val="both"/>
        <w:rPr>
          <w:del w:id="58" w:author="Καρμίρης Αγγελος" w:date="2020-01-03T10:36:00Z"/>
          <w:rFonts w:ascii="Arial" w:hAnsi="Arial"/>
          <w:sz w:val="24"/>
          <w:lang w:val="el-GR"/>
        </w:rPr>
      </w:pPr>
    </w:p>
    <w:p w:rsidR="00567D35" w:rsidDel="00010D2C" w:rsidRDefault="00BB43D6" w:rsidP="001D60BA">
      <w:pPr>
        <w:ind w:left="2160" w:hanging="709"/>
        <w:rPr>
          <w:del w:id="59" w:author="Καρμίρης Αγγελος" w:date="2020-01-03T10:36:00Z"/>
          <w:rFonts w:ascii="Arial" w:hAnsi="Arial"/>
          <w:sz w:val="24"/>
          <w:lang w:val="el-GR"/>
        </w:rPr>
      </w:pPr>
      <w:del w:id="60" w:author="Καρμίρης Αγγελος" w:date="2020-01-03T10:36:00Z">
        <w:r w:rsidDel="00010D2C">
          <w:rPr>
            <w:rFonts w:ascii="Arial" w:hAnsi="Arial"/>
            <w:sz w:val="24"/>
            <w:lang w:val="el-GR"/>
          </w:rPr>
          <w:delText>στ</w:delText>
        </w:r>
        <w:r w:rsidR="004C625F" w:rsidRPr="008F719F" w:rsidDel="00010D2C">
          <w:rPr>
            <w:rFonts w:ascii="Arial" w:hAnsi="Arial"/>
            <w:sz w:val="24"/>
            <w:lang w:val="el-GR"/>
          </w:rPr>
          <w:delText>.</w:delText>
        </w:r>
        <w:r w:rsidR="004C625F" w:rsidRPr="008F719F" w:rsidDel="00010D2C">
          <w:rPr>
            <w:rFonts w:ascii="Arial" w:hAnsi="Arial"/>
            <w:sz w:val="24"/>
            <w:lang w:val="el-GR"/>
          </w:rPr>
          <w:tab/>
          <w:delText xml:space="preserve">Μέγιστη τάση </w:delText>
        </w:r>
      </w:del>
    </w:p>
    <w:p w:rsidR="00CA2294" w:rsidRPr="008F719F" w:rsidDel="00010D2C" w:rsidRDefault="004C625F" w:rsidP="001D60BA">
      <w:pPr>
        <w:ind w:left="2160"/>
        <w:rPr>
          <w:del w:id="61" w:author="Καρμίρης Αγγελος" w:date="2020-01-03T10:36:00Z"/>
          <w:rFonts w:ascii="Arial" w:hAnsi="Arial"/>
          <w:sz w:val="24"/>
          <w:lang w:val="el-GR"/>
        </w:rPr>
      </w:pPr>
      <w:del w:id="62" w:author="Καρμίρης Αγγελος" w:date="2020-01-03T10:36:00Z">
        <w:r w:rsidRPr="008F719F" w:rsidDel="00010D2C">
          <w:rPr>
            <w:rFonts w:ascii="Arial" w:hAnsi="Arial"/>
            <w:sz w:val="24"/>
            <w:lang w:val="el-GR"/>
          </w:rPr>
          <w:delText>λειτουργίας (</w:delText>
        </w:r>
        <w:r w:rsidRPr="008F719F" w:rsidDel="00010D2C">
          <w:rPr>
            <w:rFonts w:ascii="Arial" w:hAnsi="Arial"/>
            <w:sz w:val="24"/>
          </w:rPr>
          <w:delText>Umax</w:delText>
        </w:r>
        <w:r w:rsidRPr="008F719F" w:rsidDel="00010D2C">
          <w:rPr>
            <w:rFonts w:ascii="Arial" w:hAnsi="Arial"/>
            <w:sz w:val="24"/>
            <w:lang w:val="el-GR"/>
          </w:rPr>
          <w:delText>)</w:delText>
        </w:r>
        <w:r w:rsidR="00567D35" w:rsidDel="00010D2C">
          <w:rPr>
            <w:rFonts w:ascii="Arial" w:hAnsi="Arial"/>
            <w:sz w:val="24"/>
            <w:lang w:val="el-GR"/>
          </w:rPr>
          <w:tab/>
        </w:r>
        <w:r w:rsidR="00567D35" w:rsidDel="00010D2C">
          <w:rPr>
            <w:rFonts w:ascii="Arial" w:hAnsi="Arial"/>
            <w:sz w:val="24"/>
            <w:lang w:val="el-GR"/>
          </w:rPr>
          <w:tab/>
        </w:r>
        <w:r w:rsidR="00567D35" w:rsidDel="00010D2C">
          <w:rPr>
            <w:rFonts w:ascii="Arial" w:hAnsi="Arial"/>
            <w:sz w:val="24"/>
            <w:lang w:val="el-GR"/>
          </w:rPr>
          <w:tab/>
        </w:r>
        <w:r w:rsidR="00567D35" w:rsidDel="00010D2C">
          <w:rPr>
            <w:rFonts w:ascii="Arial" w:hAnsi="Arial"/>
            <w:sz w:val="24"/>
            <w:lang w:val="el-GR"/>
          </w:rPr>
          <w:tab/>
        </w:r>
        <w:r w:rsidRPr="008F719F" w:rsidDel="00010D2C">
          <w:rPr>
            <w:rFonts w:ascii="Arial" w:hAnsi="Arial"/>
            <w:sz w:val="24"/>
            <w:lang w:val="el-GR"/>
          </w:rPr>
          <w:delText xml:space="preserve">: 105% της </w:delText>
        </w:r>
        <w:r w:rsidR="00E3028A" w:rsidDel="00010D2C">
          <w:rPr>
            <w:rFonts w:ascii="Arial" w:hAnsi="Arial"/>
            <w:sz w:val="24"/>
            <w:lang w:val="el-GR"/>
          </w:rPr>
          <w:tab/>
        </w:r>
        <w:r w:rsidR="00E3028A" w:rsidDel="00010D2C">
          <w:rPr>
            <w:rFonts w:ascii="Arial" w:hAnsi="Arial"/>
            <w:sz w:val="24"/>
            <w:lang w:val="el-GR"/>
          </w:rPr>
          <w:tab/>
        </w:r>
        <w:r w:rsidR="00E3028A" w:rsidDel="00010D2C">
          <w:rPr>
            <w:rFonts w:ascii="Arial" w:hAnsi="Arial"/>
            <w:sz w:val="24"/>
            <w:lang w:val="el-GR"/>
          </w:rPr>
          <w:tab/>
        </w:r>
        <w:r w:rsidR="00E3028A" w:rsidDel="00010D2C">
          <w:rPr>
            <w:rFonts w:ascii="Arial" w:hAnsi="Arial"/>
            <w:sz w:val="24"/>
            <w:lang w:val="el-GR"/>
          </w:rPr>
          <w:tab/>
        </w:r>
        <w:r w:rsidR="00E3028A" w:rsidDel="00010D2C">
          <w:rPr>
            <w:rFonts w:ascii="Arial" w:hAnsi="Arial"/>
            <w:sz w:val="24"/>
            <w:lang w:val="el-GR"/>
          </w:rPr>
          <w:tab/>
        </w:r>
        <w:r w:rsidR="00E3028A" w:rsidDel="00010D2C">
          <w:rPr>
            <w:rFonts w:ascii="Arial" w:hAnsi="Arial"/>
            <w:sz w:val="24"/>
            <w:lang w:val="el-GR"/>
          </w:rPr>
          <w:tab/>
        </w:r>
        <w:r w:rsidR="00674C9C" w:rsidDel="00010D2C">
          <w:rPr>
            <w:rFonts w:ascii="Arial" w:hAnsi="Arial"/>
            <w:sz w:val="24"/>
            <w:lang w:val="el-GR"/>
          </w:rPr>
          <w:delText xml:space="preserve">       </w:delText>
        </w:r>
        <w:r w:rsidRPr="008F719F" w:rsidDel="00010D2C">
          <w:rPr>
            <w:rFonts w:ascii="Arial" w:hAnsi="Arial"/>
            <w:sz w:val="24"/>
            <w:lang w:val="el-GR"/>
          </w:rPr>
          <w:delText>ονομαστικής</w:delText>
        </w:r>
        <w:r w:rsidR="00674C9C" w:rsidDel="00010D2C">
          <w:rPr>
            <w:rFonts w:ascii="Arial" w:hAnsi="Arial"/>
            <w:sz w:val="24"/>
            <w:lang w:val="el-GR"/>
          </w:rPr>
          <w:delText xml:space="preserve"> τάσης</w:delText>
        </w:r>
      </w:del>
    </w:p>
    <w:p w:rsidR="00F80101" w:rsidRPr="008F719F" w:rsidDel="00010D2C" w:rsidRDefault="00F80101">
      <w:pPr>
        <w:ind w:left="2127" w:hanging="709"/>
        <w:jc w:val="both"/>
        <w:rPr>
          <w:del w:id="63" w:author="Καρμίρης Αγγελος" w:date="2020-01-03T10:36:00Z"/>
          <w:rFonts w:ascii="Arial" w:hAnsi="Arial"/>
          <w:sz w:val="24"/>
          <w:lang w:val="el-GR"/>
        </w:rPr>
      </w:pPr>
    </w:p>
    <w:p w:rsidR="00FC0DF7" w:rsidRPr="008F719F" w:rsidDel="00010D2C" w:rsidRDefault="00BB43D6">
      <w:pPr>
        <w:ind w:left="2127" w:hanging="709"/>
        <w:jc w:val="both"/>
        <w:rPr>
          <w:del w:id="64" w:author="Καρμίρης Αγγελος" w:date="2020-01-03T10:36:00Z"/>
          <w:rFonts w:ascii="Arial" w:hAnsi="Arial"/>
          <w:sz w:val="24"/>
          <w:lang w:val="el-GR"/>
        </w:rPr>
      </w:pPr>
      <w:del w:id="65" w:author="Καρμίρης Αγγελος" w:date="2020-01-03T10:36:00Z">
        <w:r w:rsidDel="00010D2C">
          <w:rPr>
            <w:rFonts w:ascii="Arial" w:hAnsi="Arial"/>
            <w:sz w:val="24"/>
            <w:lang w:val="el-GR"/>
          </w:rPr>
          <w:delText>ζ</w:delText>
        </w:r>
        <w:r w:rsidR="00FC0DF7" w:rsidRPr="008F719F" w:rsidDel="00010D2C">
          <w:rPr>
            <w:rFonts w:ascii="Arial" w:hAnsi="Arial"/>
            <w:sz w:val="24"/>
            <w:lang w:val="el-GR"/>
          </w:rPr>
          <w:delText>.</w:delText>
        </w:r>
        <w:r w:rsidR="00FC0DF7" w:rsidRPr="008F719F" w:rsidDel="00010D2C">
          <w:rPr>
            <w:rFonts w:ascii="Arial" w:hAnsi="Arial"/>
            <w:sz w:val="24"/>
            <w:lang w:val="el-GR"/>
          </w:rPr>
          <w:tab/>
          <w:delText>Ονομαστικές στάθμες μόνωσης τυλιγμάτων και μονωτήρων διελεύσεως:</w:delText>
        </w:r>
      </w:del>
    </w:p>
    <w:p w:rsidR="00FC0DF7" w:rsidRPr="008F719F" w:rsidDel="00010D2C" w:rsidRDefault="00FC0DF7">
      <w:pPr>
        <w:ind w:left="709" w:hanging="709"/>
        <w:jc w:val="both"/>
        <w:rPr>
          <w:del w:id="66" w:author="Καρμίρης Αγγελος" w:date="2020-01-03T10:36:00Z"/>
          <w:rFonts w:ascii="Arial" w:hAnsi="Arial"/>
          <w:sz w:val="16"/>
          <w:lang w:val="el-GR"/>
        </w:rPr>
      </w:pPr>
    </w:p>
    <w:tbl>
      <w:tblPr>
        <w:tblW w:w="0" w:type="auto"/>
        <w:tblInd w:w="2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3118"/>
        <w:gridCol w:w="1560"/>
        <w:gridCol w:w="1984"/>
      </w:tblGrid>
      <w:tr w:rsidR="00FC0DF7" w:rsidRPr="00567D35" w:rsidDel="00010D2C">
        <w:trPr>
          <w:del w:id="67" w:author="Καρμίρης Αγγελος" w:date="2020-01-03T10:36:00Z"/>
        </w:trPr>
        <w:tc>
          <w:tcPr>
            <w:tcW w:w="3118" w:type="dxa"/>
            <w:shd w:val="clear" w:color="auto" w:fill="FFFF00"/>
          </w:tcPr>
          <w:p w:rsidR="00FC0DF7" w:rsidRPr="008F719F" w:rsidDel="00010D2C" w:rsidRDefault="00FC0DF7">
            <w:pPr>
              <w:jc w:val="center"/>
              <w:rPr>
                <w:del w:id="68" w:author="Καρμίρης Αγγελος" w:date="2020-01-03T10:36:00Z"/>
                <w:rFonts w:ascii="Arial" w:hAnsi="Arial"/>
                <w:b/>
                <w:sz w:val="24"/>
                <w:lang w:val="el-GR"/>
              </w:rPr>
            </w:pPr>
          </w:p>
        </w:tc>
        <w:tc>
          <w:tcPr>
            <w:tcW w:w="1560" w:type="dxa"/>
            <w:shd w:val="clear" w:color="auto" w:fill="FFFF00"/>
          </w:tcPr>
          <w:p w:rsidR="00FC0DF7" w:rsidRPr="008F719F" w:rsidDel="00010D2C" w:rsidRDefault="00FC0DF7">
            <w:pPr>
              <w:jc w:val="center"/>
              <w:rPr>
                <w:del w:id="69" w:author="Καρμίρης Αγγελος" w:date="2020-01-03T10:36:00Z"/>
                <w:rFonts w:ascii="Arial" w:hAnsi="Arial"/>
                <w:b/>
                <w:sz w:val="16"/>
                <w:lang w:val="el-GR"/>
              </w:rPr>
            </w:pPr>
          </w:p>
          <w:p w:rsidR="00FC0DF7" w:rsidRPr="008F719F" w:rsidDel="00010D2C" w:rsidRDefault="00FC0DF7">
            <w:pPr>
              <w:jc w:val="center"/>
              <w:rPr>
                <w:del w:id="70" w:author="Καρμίρης Αγγελος" w:date="2020-01-03T10:36:00Z"/>
                <w:rFonts w:ascii="Arial" w:hAnsi="Arial"/>
                <w:b/>
                <w:sz w:val="24"/>
                <w:lang w:val="el-GR"/>
              </w:rPr>
            </w:pPr>
            <w:del w:id="71" w:author="Καρμίρης Αγγελος" w:date="2020-01-03T10:36:00Z">
              <w:r w:rsidRPr="008F719F" w:rsidDel="00010D2C">
                <w:rPr>
                  <w:rFonts w:ascii="Arial" w:hAnsi="Arial"/>
                  <w:b/>
                  <w:sz w:val="24"/>
                  <w:lang w:val="el-GR"/>
                </w:rPr>
                <w:delText>Ακροδέκτες</w:delText>
              </w:r>
            </w:del>
          </w:p>
          <w:p w:rsidR="00FC0DF7" w:rsidRPr="008F719F" w:rsidDel="00010D2C" w:rsidRDefault="00FC0DF7">
            <w:pPr>
              <w:jc w:val="center"/>
              <w:rPr>
                <w:del w:id="72" w:author="Καρμίρης Αγγελος" w:date="2020-01-03T10:36:00Z"/>
                <w:rFonts w:ascii="Arial" w:hAnsi="Arial"/>
                <w:b/>
                <w:sz w:val="24"/>
                <w:lang w:val="el-GR"/>
              </w:rPr>
            </w:pPr>
            <w:del w:id="73" w:author="Καρμίρης Αγγελος" w:date="2020-01-03T10:36:00Z">
              <w:r w:rsidRPr="008F719F" w:rsidDel="00010D2C">
                <w:rPr>
                  <w:rFonts w:ascii="Arial" w:hAnsi="Arial"/>
                  <w:b/>
                  <w:sz w:val="24"/>
                  <w:lang w:val="el-GR"/>
                </w:rPr>
                <w:delText>Γραμμής</w:delText>
              </w:r>
            </w:del>
          </w:p>
          <w:p w:rsidR="00FC0DF7" w:rsidRPr="001D60BA" w:rsidDel="00010D2C" w:rsidRDefault="00FC0DF7">
            <w:pPr>
              <w:jc w:val="center"/>
              <w:rPr>
                <w:del w:id="74" w:author="Καρμίρης Αγγελος" w:date="2020-01-03T10:36:00Z"/>
                <w:rFonts w:ascii="Arial" w:hAnsi="Arial"/>
                <w:b/>
                <w:sz w:val="24"/>
                <w:lang w:val="el-GR"/>
              </w:rPr>
            </w:pPr>
          </w:p>
        </w:tc>
        <w:tc>
          <w:tcPr>
            <w:tcW w:w="1984" w:type="dxa"/>
            <w:shd w:val="clear" w:color="auto" w:fill="FFFF00"/>
          </w:tcPr>
          <w:p w:rsidR="00FC0DF7" w:rsidRPr="008F719F" w:rsidDel="00010D2C" w:rsidRDefault="00FC0DF7">
            <w:pPr>
              <w:jc w:val="center"/>
              <w:rPr>
                <w:del w:id="75" w:author="Καρμίρης Αγγελος" w:date="2020-01-03T10:36:00Z"/>
                <w:rFonts w:ascii="Arial" w:hAnsi="Arial"/>
                <w:b/>
                <w:sz w:val="16"/>
                <w:lang w:val="el-GR"/>
              </w:rPr>
            </w:pPr>
          </w:p>
          <w:p w:rsidR="00FC0DF7" w:rsidRPr="008F719F" w:rsidDel="00010D2C" w:rsidRDefault="00FC0DF7">
            <w:pPr>
              <w:jc w:val="center"/>
              <w:rPr>
                <w:del w:id="76" w:author="Καρμίρης Αγγελος" w:date="2020-01-03T10:36:00Z"/>
                <w:rFonts w:ascii="Arial" w:hAnsi="Arial"/>
                <w:b/>
                <w:sz w:val="24"/>
                <w:lang w:val="el-GR"/>
              </w:rPr>
            </w:pPr>
            <w:del w:id="77" w:author="Καρμίρης Αγγελος" w:date="2020-01-03T10:36:00Z">
              <w:r w:rsidRPr="008F719F" w:rsidDel="00010D2C">
                <w:rPr>
                  <w:rFonts w:ascii="Arial" w:hAnsi="Arial"/>
                  <w:b/>
                  <w:sz w:val="24"/>
                  <w:lang w:val="el-GR"/>
                </w:rPr>
                <w:delText>Ακροδέκτ</w:delText>
              </w:r>
              <w:r w:rsidR="002463A4" w:rsidDel="00010D2C">
                <w:rPr>
                  <w:rFonts w:ascii="Arial" w:hAnsi="Arial"/>
                  <w:b/>
                  <w:sz w:val="24"/>
                  <w:lang w:val="el-GR"/>
                </w:rPr>
                <w:delText>η</w:delText>
              </w:r>
              <w:r w:rsidRPr="008F719F" w:rsidDel="00010D2C">
                <w:rPr>
                  <w:rFonts w:ascii="Arial" w:hAnsi="Arial"/>
                  <w:b/>
                  <w:sz w:val="24"/>
                  <w:lang w:val="el-GR"/>
                </w:rPr>
                <w:delText>ς</w:delText>
              </w:r>
            </w:del>
          </w:p>
          <w:p w:rsidR="00FC0DF7" w:rsidRPr="001D60BA" w:rsidDel="00010D2C" w:rsidRDefault="002463A4">
            <w:pPr>
              <w:jc w:val="center"/>
              <w:rPr>
                <w:del w:id="78" w:author="Καρμίρης Αγγελος" w:date="2020-01-03T10:36:00Z"/>
                <w:rFonts w:ascii="Arial" w:hAnsi="Arial"/>
                <w:b/>
                <w:sz w:val="24"/>
                <w:lang w:val="el-GR"/>
              </w:rPr>
            </w:pPr>
            <w:del w:id="79" w:author="Καρμίρης Αγγελος" w:date="2020-01-03T10:36:00Z">
              <w:r w:rsidDel="00010D2C">
                <w:rPr>
                  <w:rFonts w:ascii="Arial" w:hAnsi="Arial"/>
                  <w:b/>
                  <w:sz w:val="24"/>
                  <w:lang w:val="el-GR"/>
                </w:rPr>
                <w:delText>Ουδετέρου</w:delText>
              </w:r>
            </w:del>
          </w:p>
        </w:tc>
      </w:tr>
      <w:tr w:rsidR="00FC0DF7" w:rsidRPr="008F719F" w:rsidDel="00010D2C">
        <w:trPr>
          <w:del w:id="80" w:author="Καρμίρης Αγγελος" w:date="2020-01-03T10:36:00Z"/>
        </w:trPr>
        <w:tc>
          <w:tcPr>
            <w:tcW w:w="3118" w:type="dxa"/>
          </w:tcPr>
          <w:p w:rsidR="00FC0DF7" w:rsidRPr="008F719F" w:rsidDel="00010D2C" w:rsidRDefault="00FC0DF7">
            <w:pPr>
              <w:jc w:val="both"/>
              <w:rPr>
                <w:del w:id="81" w:author="Καρμίρης Αγγελος" w:date="2020-01-03T10:36:00Z"/>
                <w:rFonts w:ascii="Arial" w:hAnsi="Arial"/>
                <w:sz w:val="16"/>
                <w:lang w:val="el-GR"/>
              </w:rPr>
            </w:pPr>
          </w:p>
          <w:p w:rsidR="00FC0DF7" w:rsidRPr="008F719F" w:rsidDel="00010D2C" w:rsidRDefault="004F4E5F">
            <w:pPr>
              <w:jc w:val="both"/>
              <w:rPr>
                <w:del w:id="82" w:author="Καρμίρης Αγγελος" w:date="2020-01-03T10:36:00Z"/>
                <w:rFonts w:ascii="Arial" w:hAnsi="Arial"/>
                <w:sz w:val="22"/>
                <w:lang w:val="el-GR"/>
              </w:rPr>
            </w:pPr>
            <w:del w:id="83" w:author="Καρμίρης Αγγελος" w:date="2020-01-03T10:36:00Z">
              <w:r w:rsidRPr="008F719F" w:rsidDel="00010D2C">
                <w:rPr>
                  <w:rFonts w:ascii="Arial" w:hAnsi="Arial"/>
                  <w:sz w:val="22"/>
                  <w:lang w:val="el-GR"/>
                </w:rPr>
                <w:delText xml:space="preserve">Αντοχή σε </w:delText>
              </w:r>
              <w:r w:rsidR="002D4B44" w:rsidRPr="008F719F" w:rsidDel="00010D2C">
                <w:rPr>
                  <w:rFonts w:ascii="Arial" w:hAnsi="Arial"/>
                  <w:sz w:val="22"/>
                  <w:lang w:val="el-GR"/>
                </w:rPr>
                <w:delText xml:space="preserve">κεραυνική </w:delText>
              </w:r>
              <w:r w:rsidR="00FC0DF7" w:rsidRPr="008F719F" w:rsidDel="00010D2C">
                <w:rPr>
                  <w:rFonts w:ascii="Arial" w:hAnsi="Arial"/>
                  <w:sz w:val="22"/>
                  <w:lang w:val="el-GR"/>
                </w:rPr>
                <w:delText>κρουστική τάση 1,2/50μ</w:delText>
              </w:r>
              <w:r w:rsidR="00FC0DF7" w:rsidRPr="008F719F" w:rsidDel="00010D2C">
                <w:rPr>
                  <w:rFonts w:ascii="Arial" w:hAnsi="Arial"/>
                  <w:sz w:val="22"/>
                </w:rPr>
                <w:delText>s</w:delText>
              </w:r>
              <w:r w:rsidRPr="008F719F" w:rsidDel="00010D2C">
                <w:rPr>
                  <w:rFonts w:ascii="Arial" w:hAnsi="Arial"/>
                  <w:sz w:val="22"/>
                  <w:lang w:val="el-GR"/>
                </w:rPr>
                <w:delText xml:space="preserve"> </w:delText>
              </w:r>
              <w:r w:rsidR="00FC0DF7" w:rsidRPr="008F719F" w:rsidDel="00010D2C">
                <w:rPr>
                  <w:rFonts w:ascii="Arial" w:hAnsi="Arial"/>
                  <w:sz w:val="22"/>
                  <w:lang w:val="el-GR"/>
                </w:rPr>
                <w:delText xml:space="preserve">(μέγιστη τιμή σε </w:delText>
              </w:r>
              <w:r w:rsidR="00FC0DF7" w:rsidRPr="008F719F" w:rsidDel="00010D2C">
                <w:rPr>
                  <w:rFonts w:ascii="Arial" w:hAnsi="Arial"/>
                  <w:sz w:val="22"/>
                </w:rPr>
                <w:delText>kV</w:delText>
              </w:r>
              <w:r w:rsidR="00FC0DF7" w:rsidRPr="008F719F" w:rsidDel="00010D2C">
                <w:rPr>
                  <w:rFonts w:ascii="Arial" w:hAnsi="Arial"/>
                  <w:sz w:val="22"/>
                  <w:lang w:val="el-GR"/>
                </w:rPr>
                <w:delText>)</w:delText>
              </w:r>
            </w:del>
          </w:p>
          <w:p w:rsidR="00FC0DF7" w:rsidRPr="008F719F" w:rsidDel="00010D2C" w:rsidRDefault="00FC0DF7">
            <w:pPr>
              <w:jc w:val="both"/>
              <w:rPr>
                <w:del w:id="84" w:author="Καρμίρης Αγγελος" w:date="2020-01-03T10:36:00Z"/>
                <w:rFonts w:ascii="Arial" w:hAnsi="Arial"/>
                <w:sz w:val="24"/>
                <w:lang w:val="el-GR"/>
              </w:rPr>
            </w:pPr>
          </w:p>
        </w:tc>
        <w:tc>
          <w:tcPr>
            <w:tcW w:w="1560" w:type="dxa"/>
          </w:tcPr>
          <w:p w:rsidR="00FC0DF7" w:rsidRPr="008F719F" w:rsidDel="00010D2C" w:rsidRDefault="00FC0DF7">
            <w:pPr>
              <w:jc w:val="center"/>
              <w:rPr>
                <w:del w:id="85" w:author="Καρμίρης Αγγελος" w:date="2020-01-03T10:36:00Z"/>
                <w:rFonts w:ascii="Arial" w:hAnsi="Arial"/>
                <w:sz w:val="16"/>
                <w:lang w:val="el-GR"/>
              </w:rPr>
            </w:pPr>
          </w:p>
          <w:p w:rsidR="00FC0DF7" w:rsidRPr="008F719F" w:rsidDel="00010D2C" w:rsidRDefault="00FC0DF7">
            <w:pPr>
              <w:jc w:val="center"/>
              <w:rPr>
                <w:del w:id="86" w:author="Καρμίρης Αγγελος" w:date="2020-01-03T10:36:00Z"/>
                <w:rFonts w:ascii="Arial" w:hAnsi="Arial"/>
                <w:sz w:val="24"/>
                <w:lang w:val="el-GR"/>
              </w:rPr>
            </w:pPr>
          </w:p>
          <w:p w:rsidR="00FC0DF7" w:rsidRPr="008F719F" w:rsidDel="00010D2C" w:rsidRDefault="00FC0DF7">
            <w:pPr>
              <w:jc w:val="center"/>
              <w:rPr>
                <w:del w:id="87" w:author="Καρμίρης Αγγελος" w:date="2020-01-03T10:36:00Z"/>
                <w:rFonts w:ascii="Arial" w:hAnsi="Arial"/>
                <w:sz w:val="24"/>
              </w:rPr>
            </w:pPr>
            <w:del w:id="88" w:author="Καρμίρης Αγγελος" w:date="2020-01-03T10:36:00Z">
              <w:r w:rsidRPr="008F719F" w:rsidDel="00010D2C">
                <w:rPr>
                  <w:rFonts w:ascii="Arial" w:hAnsi="Arial"/>
                  <w:sz w:val="24"/>
                </w:rPr>
                <w:delText>750</w:delText>
              </w:r>
            </w:del>
          </w:p>
        </w:tc>
        <w:tc>
          <w:tcPr>
            <w:tcW w:w="1984" w:type="dxa"/>
          </w:tcPr>
          <w:p w:rsidR="00FC0DF7" w:rsidRPr="008F719F" w:rsidDel="00010D2C" w:rsidRDefault="00FC0DF7">
            <w:pPr>
              <w:jc w:val="center"/>
              <w:rPr>
                <w:del w:id="89" w:author="Καρμίρης Αγγελος" w:date="2020-01-03T10:36:00Z"/>
                <w:rFonts w:ascii="Arial" w:hAnsi="Arial"/>
                <w:sz w:val="16"/>
              </w:rPr>
            </w:pPr>
          </w:p>
          <w:p w:rsidR="00FC0DF7" w:rsidRPr="008F719F" w:rsidDel="00010D2C" w:rsidRDefault="00FC0DF7">
            <w:pPr>
              <w:jc w:val="center"/>
              <w:rPr>
                <w:del w:id="90" w:author="Καρμίρης Αγγελος" w:date="2020-01-03T10:36:00Z"/>
                <w:rFonts w:ascii="Arial" w:hAnsi="Arial"/>
                <w:sz w:val="24"/>
                <w:lang w:val="el-GR"/>
              </w:rPr>
            </w:pPr>
          </w:p>
          <w:p w:rsidR="00FC0DF7" w:rsidRPr="008F719F" w:rsidDel="00010D2C" w:rsidRDefault="00BB43D6">
            <w:pPr>
              <w:jc w:val="center"/>
              <w:rPr>
                <w:del w:id="91" w:author="Καρμίρης Αγγελος" w:date="2020-01-03T10:36:00Z"/>
                <w:rFonts w:ascii="Arial" w:hAnsi="Arial"/>
                <w:sz w:val="24"/>
                <w:lang w:val="el-GR"/>
              </w:rPr>
            </w:pPr>
            <w:del w:id="92" w:author="Καρμίρης Αγγελος" w:date="2020-01-03T10:36:00Z">
              <w:r w:rsidDel="00010D2C">
                <w:rPr>
                  <w:rFonts w:ascii="Arial" w:hAnsi="Arial"/>
                  <w:sz w:val="24"/>
                  <w:lang w:val="el-GR"/>
                </w:rPr>
                <w:delText>3</w:delText>
              </w:r>
              <w:r w:rsidR="008003F3" w:rsidDel="00010D2C">
                <w:rPr>
                  <w:rFonts w:ascii="Arial" w:hAnsi="Arial"/>
                  <w:sz w:val="24"/>
                </w:rPr>
                <w:delText>2</w:delText>
              </w:r>
              <w:r w:rsidR="002D4B44" w:rsidRPr="008F719F" w:rsidDel="00010D2C">
                <w:rPr>
                  <w:rFonts w:ascii="Arial" w:hAnsi="Arial"/>
                  <w:sz w:val="24"/>
                  <w:lang w:val="el-GR"/>
                </w:rPr>
                <w:delText>5</w:delText>
              </w:r>
            </w:del>
          </w:p>
        </w:tc>
      </w:tr>
      <w:tr w:rsidR="00FC0DF7" w:rsidRPr="008F719F" w:rsidDel="00010D2C">
        <w:trPr>
          <w:del w:id="93" w:author="Καρμίρης Αγγελος" w:date="2020-01-03T10:36:00Z"/>
        </w:trPr>
        <w:tc>
          <w:tcPr>
            <w:tcW w:w="3118" w:type="dxa"/>
          </w:tcPr>
          <w:p w:rsidR="00FC0DF7" w:rsidRPr="008F719F" w:rsidDel="00010D2C" w:rsidRDefault="00FC0DF7">
            <w:pPr>
              <w:jc w:val="both"/>
              <w:rPr>
                <w:del w:id="94" w:author="Καρμίρης Αγγελος" w:date="2020-01-03T10:36:00Z"/>
                <w:rFonts w:ascii="Arial" w:hAnsi="Arial"/>
                <w:sz w:val="16"/>
                <w:lang w:val="el-GR"/>
              </w:rPr>
            </w:pPr>
          </w:p>
          <w:p w:rsidR="00FC0DF7" w:rsidRPr="008F719F" w:rsidDel="00010D2C" w:rsidRDefault="00BB43D6">
            <w:pPr>
              <w:jc w:val="both"/>
              <w:rPr>
                <w:del w:id="95" w:author="Καρμίρης Αγγελος" w:date="2020-01-03T10:36:00Z"/>
                <w:rFonts w:ascii="Arial" w:hAnsi="Arial"/>
                <w:sz w:val="22"/>
                <w:lang w:val="el-GR"/>
              </w:rPr>
            </w:pPr>
            <w:del w:id="96" w:author="Καρμίρης Αγγελος" w:date="2020-01-03T10:36:00Z">
              <w:r w:rsidDel="00010D2C">
                <w:rPr>
                  <w:rFonts w:ascii="Arial" w:hAnsi="Arial"/>
                  <w:sz w:val="22"/>
                  <w:lang w:val="el-GR"/>
                </w:rPr>
                <w:delText>Αντοχή σε</w:delText>
              </w:r>
              <w:r w:rsidR="00FC0DF7" w:rsidRPr="008F719F" w:rsidDel="00010D2C">
                <w:rPr>
                  <w:rFonts w:ascii="Arial" w:hAnsi="Arial"/>
                  <w:sz w:val="22"/>
                  <w:lang w:val="el-GR"/>
                </w:rPr>
                <w:delText xml:space="preserve"> τάσ</w:delText>
              </w:r>
              <w:r w:rsidDel="00010D2C">
                <w:rPr>
                  <w:rFonts w:ascii="Arial" w:hAnsi="Arial"/>
                  <w:sz w:val="22"/>
                  <w:lang w:val="el-GR"/>
                </w:rPr>
                <w:delText>η</w:delText>
              </w:r>
            </w:del>
          </w:p>
          <w:p w:rsidR="00FC0DF7" w:rsidRPr="00BB43D6" w:rsidDel="00010D2C" w:rsidRDefault="00BB43D6">
            <w:pPr>
              <w:jc w:val="both"/>
              <w:rPr>
                <w:del w:id="97" w:author="Καρμίρης Αγγελος" w:date="2020-01-03T10:36:00Z"/>
                <w:rFonts w:ascii="Arial" w:hAnsi="Arial"/>
                <w:sz w:val="22"/>
                <w:lang w:val="el-GR"/>
              </w:rPr>
            </w:pPr>
            <w:del w:id="98" w:author="Καρμίρης Αγγελος" w:date="2020-01-03T10:36:00Z">
              <w:r w:rsidDel="00010D2C">
                <w:rPr>
                  <w:rFonts w:ascii="Arial" w:hAnsi="Arial"/>
                  <w:sz w:val="22"/>
                  <w:lang w:val="el-GR"/>
                </w:rPr>
                <w:delText>σ</w:delText>
              </w:r>
              <w:r w:rsidR="00FC0DF7" w:rsidRPr="008F719F" w:rsidDel="00010D2C">
                <w:rPr>
                  <w:rFonts w:ascii="Arial" w:hAnsi="Arial"/>
                  <w:sz w:val="22"/>
                  <w:lang w:val="el-GR"/>
                </w:rPr>
                <w:delText>υχνότητα</w:delText>
              </w:r>
              <w:r w:rsidR="004F4E5F" w:rsidRPr="008F719F" w:rsidDel="00010D2C">
                <w:rPr>
                  <w:rFonts w:ascii="Arial" w:hAnsi="Arial"/>
                  <w:sz w:val="22"/>
                  <w:lang w:val="el-GR"/>
                </w:rPr>
                <w:delText>ς δικτύου</w:delText>
              </w:r>
              <w:r w:rsidDel="00010D2C">
                <w:rPr>
                  <w:rFonts w:ascii="Arial" w:hAnsi="Arial"/>
                  <w:sz w:val="22"/>
                  <w:lang w:val="el-GR"/>
                </w:rPr>
                <w:delText xml:space="preserve"> (</w:delText>
              </w:r>
              <w:r w:rsidDel="00010D2C">
                <w:rPr>
                  <w:rFonts w:ascii="Arial" w:hAnsi="Arial"/>
                  <w:sz w:val="22"/>
                </w:rPr>
                <w:delText>kV</w:delText>
              </w:r>
              <w:r w:rsidRPr="001D60BA" w:rsidDel="00010D2C">
                <w:rPr>
                  <w:rFonts w:ascii="Arial" w:hAnsi="Arial"/>
                  <w:sz w:val="22"/>
                  <w:lang w:val="el-GR"/>
                </w:rPr>
                <w:delText xml:space="preserve"> </w:delText>
              </w:r>
              <w:r w:rsidDel="00010D2C">
                <w:rPr>
                  <w:rFonts w:ascii="Arial" w:hAnsi="Arial"/>
                  <w:sz w:val="22"/>
                </w:rPr>
                <w:delText>rms</w:delText>
              </w:r>
              <w:r w:rsidRPr="001D60BA" w:rsidDel="00010D2C">
                <w:rPr>
                  <w:rFonts w:ascii="Arial" w:hAnsi="Arial"/>
                  <w:sz w:val="22"/>
                  <w:lang w:val="el-GR"/>
                </w:rPr>
                <w:delText>)</w:delText>
              </w:r>
            </w:del>
          </w:p>
          <w:p w:rsidR="00FC0DF7" w:rsidRPr="001D60BA" w:rsidDel="00010D2C" w:rsidRDefault="00FC0DF7">
            <w:pPr>
              <w:jc w:val="both"/>
              <w:rPr>
                <w:del w:id="99" w:author="Καρμίρης Αγγελος" w:date="2020-01-03T10:36:00Z"/>
                <w:rFonts w:ascii="Arial" w:hAnsi="Arial"/>
                <w:sz w:val="22"/>
                <w:lang w:val="el-GR"/>
              </w:rPr>
            </w:pPr>
          </w:p>
        </w:tc>
        <w:tc>
          <w:tcPr>
            <w:tcW w:w="1560" w:type="dxa"/>
          </w:tcPr>
          <w:p w:rsidR="00FC0DF7" w:rsidRPr="008F719F" w:rsidDel="00010D2C" w:rsidRDefault="00FC0DF7">
            <w:pPr>
              <w:jc w:val="center"/>
              <w:rPr>
                <w:del w:id="100" w:author="Καρμίρης Αγγελος" w:date="2020-01-03T10:36:00Z"/>
                <w:rFonts w:ascii="Arial" w:hAnsi="Arial"/>
                <w:sz w:val="16"/>
                <w:lang w:val="el-GR"/>
              </w:rPr>
            </w:pPr>
          </w:p>
          <w:p w:rsidR="00FC0DF7" w:rsidRPr="008F719F" w:rsidDel="00010D2C" w:rsidRDefault="00FC0DF7">
            <w:pPr>
              <w:jc w:val="center"/>
              <w:rPr>
                <w:del w:id="101" w:author="Καρμίρης Αγγελος" w:date="2020-01-03T10:36:00Z"/>
                <w:rFonts w:ascii="Arial" w:hAnsi="Arial"/>
                <w:sz w:val="24"/>
              </w:rPr>
            </w:pPr>
            <w:del w:id="102" w:author="Καρμίρης Αγγελος" w:date="2020-01-03T10:36:00Z">
              <w:r w:rsidRPr="008F719F" w:rsidDel="00010D2C">
                <w:rPr>
                  <w:rFonts w:ascii="Arial" w:hAnsi="Arial"/>
                  <w:sz w:val="24"/>
                </w:rPr>
                <w:delText>325</w:delText>
              </w:r>
            </w:del>
          </w:p>
        </w:tc>
        <w:tc>
          <w:tcPr>
            <w:tcW w:w="1984" w:type="dxa"/>
          </w:tcPr>
          <w:p w:rsidR="00FC0DF7" w:rsidRPr="008F719F" w:rsidDel="00010D2C" w:rsidRDefault="00FC0DF7">
            <w:pPr>
              <w:jc w:val="center"/>
              <w:rPr>
                <w:del w:id="103" w:author="Καρμίρης Αγγελος" w:date="2020-01-03T10:36:00Z"/>
                <w:rFonts w:ascii="Arial" w:hAnsi="Arial"/>
                <w:sz w:val="16"/>
                <w:lang w:val="el-GR"/>
              </w:rPr>
            </w:pPr>
          </w:p>
          <w:p w:rsidR="00FC0DF7" w:rsidRPr="008F719F" w:rsidDel="00010D2C" w:rsidRDefault="00BB43D6" w:rsidP="001E75E4">
            <w:pPr>
              <w:jc w:val="center"/>
              <w:rPr>
                <w:del w:id="104" w:author="Καρμίρης Αγγελος" w:date="2020-01-03T10:36:00Z"/>
                <w:rFonts w:ascii="Arial" w:hAnsi="Arial"/>
                <w:sz w:val="24"/>
                <w:lang w:val="el-GR"/>
              </w:rPr>
            </w:pPr>
            <w:del w:id="105" w:author="Καρμίρης Αγγελος" w:date="2020-01-03T10:36:00Z">
              <w:r w:rsidDel="00010D2C">
                <w:rPr>
                  <w:rFonts w:ascii="Arial" w:hAnsi="Arial"/>
                  <w:sz w:val="24"/>
                  <w:lang w:val="el-GR"/>
                </w:rPr>
                <w:delText>14</w:delText>
              </w:r>
              <w:r w:rsidR="001E75E4" w:rsidRPr="008F719F" w:rsidDel="00010D2C">
                <w:rPr>
                  <w:rFonts w:ascii="Arial" w:hAnsi="Arial"/>
                  <w:sz w:val="24"/>
                  <w:lang w:val="el-GR"/>
                </w:rPr>
                <w:delText>0</w:delText>
              </w:r>
            </w:del>
          </w:p>
        </w:tc>
      </w:tr>
    </w:tbl>
    <w:p w:rsidR="00FC0DF7" w:rsidRPr="008F719F" w:rsidDel="00010D2C" w:rsidRDefault="00FC0DF7">
      <w:pPr>
        <w:ind w:left="709" w:hanging="709"/>
        <w:jc w:val="both"/>
        <w:rPr>
          <w:del w:id="106" w:author="Καρμίρης Αγγελος" w:date="2020-01-03T10:36:00Z"/>
          <w:rFonts w:ascii="Arial" w:hAnsi="Arial"/>
          <w:sz w:val="16"/>
        </w:rPr>
      </w:pPr>
    </w:p>
    <w:p w:rsidR="00F80101" w:rsidRPr="008F719F" w:rsidDel="00010D2C" w:rsidRDefault="00F80101">
      <w:pPr>
        <w:ind w:left="709" w:hanging="709"/>
        <w:jc w:val="both"/>
        <w:rPr>
          <w:del w:id="107" w:author="Καρμίρης Αγγελος" w:date="2020-01-03T10:36:00Z"/>
          <w:rFonts w:ascii="Arial" w:hAnsi="Arial"/>
          <w:sz w:val="16"/>
        </w:rPr>
      </w:pPr>
    </w:p>
    <w:p w:rsidR="00F80101" w:rsidRPr="008F719F" w:rsidDel="00010D2C" w:rsidRDefault="00F80101">
      <w:pPr>
        <w:ind w:left="709" w:hanging="709"/>
        <w:jc w:val="both"/>
        <w:rPr>
          <w:del w:id="108" w:author="Καρμίρης Αγγελος" w:date="2020-01-03T10:36:00Z"/>
          <w:rFonts w:ascii="Arial" w:hAnsi="Arial"/>
          <w:sz w:val="16"/>
        </w:rPr>
      </w:pPr>
    </w:p>
    <w:p w:rsidR="00FC0DF7" w:rsidRPr="008F719F" w:rsidDel="00010D2C" w:rsidRDefault="00FC0DF7">
      <w:pPr>
        <w:ind w:left="709" w:hanging="709"/>
        <w:jc w:val="both"/>
        <w:rPr>
          <w:del w:id="109" w:author="Καρμίρης Αγγελος" w:date="2020-01-03T10:36:00Z"/>
          <w:rFonts w:ascii="Arial" w:hAnsi="Arial"/>
          <w:b/>
          <w:sz w:val="24"/>
          <w:lang w:val="el-GR"/>
        </w:rPr>
      </w:pPr>
      <w:del w:id="110" w:author="Καρμίρης Αγγελος" w:date="2020-01-03T10:36:00Z">
        <w:r w:rsidRPr="008F719F" w:rsidDel="00010D2C">
          <w:rPr>
            <w:rFonts w:ascii="Arial" w:hAnsi="Arial"/>
            <w:b/>
            <w:sz w:val="24"/>
          </w:rPr>
          <w:tab/>
        </w:r>
        <w:r w:rsidRPr="008F719F" w:rsidDel="00010D2C">
          <w:rPr>
            <w:rFonts w:ascii="Arial" w:hAnsi="Arial"/>
            <w:b/>
            <w:sz w:val="24"/>
            <w:lang w:val="el-GR"/>
          </w:rPr>
          <w:delText>2.</w:delText>
        </w:r>
        <w:r w:rsidRPr="008F719F" w:rsidDel="00010D2C">
          <w:rPr>
            <w:rFonts w:ascii="Arial" w:hAnsi="Arial"/>
            <w:b/>
            <w:sz w:val="24"/>
            <w:lang w:val="el-GR"/>
          </w:rPr>
          <w:tab/>
        </w:r>
        <w:r w:rsidRPr="008F719F" w:rsidDel="00010D2C">
          <w:rPr>
            <w:rFonts w:ascii="Arial" w:hAnsi="Arial"/>
            <w:b/>
            <w:sz w:val="24"/>
            <w:u w:val="single"/>
            <w:lang w:val="el-GR"/>
          </w:rPr>
          <w:delText>Τύπος κατασκευής</w:delText>
        </w:r>
      </w:del>
    </w:p>
    <w:p w:rsidR="00BB43D6" w:rsidDel="00010D2C" w:rsidRDefault="00BB43D6" w:rsidP="00A00129">
      <w:pPr>
        <w:ind w:left="1843" w:hanging="425"/>
        <w:jc w:val="both"/>
        <w:rPr>
          <w:del w:id="111" w:author="Καρμίρης Αγγελος" w:date="2020-01-03T10:36:00Z"/>
          <w:rFonts w:ascii="Arial" w:hAnsi="Arial"/>
          <w:sz w:val="24"/>
          <w:lang w:val="el-GR"/>
        </w:rPr>
      </w:pPr>
    </w:p>
    <w:p w:rsidR="00074A71" w:rsidRPr="008F719F" w:rsidDel="00010D2C" w:rsidRDefault="00A00129" w:rsidP="00A00129">
      <w:pPr>
        <w:ind w:left="1843" w:hanging="425"/>
        <w:jc w:val="both"/>
        <w:rPr>
          <w:del w:id="112" w:author="Καρμίρης Αγγελος" w:date="2020-01-03T10:36:00Z"/>
          <w:rFonts w:ascii="Arial" w:hAnsi="Arial"/>
          <w:sz w:val="24"/>
          <w:lang w:val="el-GR"/>
        </w:rPr>
      </w:pPr>
      <w:del w:id="113" w:author="Καρμίρης Αγγελος" w:date="2020-01-03T10:36:00Z">
        <w:r w:rsidRPr="008F719F" w:rsidDel="00010D2C">
          <w:rPr>
            <w:rFonts w:ascii="Arial" w:hAnsi="Arial"/>
            <w:sz w:val="24"/>
            <w:lang w:val="el-GR"/>
          </w:rPr>
          <w:delText xml:space="preserve">1. </w:delText>
        </w:r>
        <w:r w:rsidR="00074A71" w:rsidRPr="008F719F" w:rsidDel="00010D2C">
          <w:rPr>
            <w:rFonts w:ascii="Arial" w:hAnsi="Arial"/>
            <w:sz w:val="24"/>
            <w:lang w:val="el-GR"/>
          </w:rPr>
          <w:delText>Ο λέβητας της αυτεπαγωγής</w:delText>
        </w:r>
        <w:r w:rsidRPr="008F719F" w:rsidDel="00010D2C">
          <w:rPr>
            <w:rFonts w:ascii="Arial" w:hAnsi="Arial"/>
            <w:sz w:val="24"/>
            <w:lang w:val="el-GR"/>
          </w:rPr>
          <w:delText xml:space="preserve"> θα είναι τύπου </w:delText>
        </w:r>
        <w:r w:rsidR="00BB43D6" w:rsidDel="00010D2C">
          <w:rPr>
            <w:rFonts w:ascii="Arial" w:hAnsi="Arial"/>
            <w:sz w:val="24"/>
            <w:lang w:val="el-GR"/>
          </w:rPr>
          <w:delText>ΒΙΔΩΤΟΥ ΚΑΛΥΜΜΑΤΟΣ</w:delText>
        </w:r>
        <w:r w:rsidRPr="008F719F" w:rsidDel="00010D2C">
          <w:rPr>
            <w:rFonts w:ascii="Arial" w:hAnsi="Arial"/>
            <w:sz w:val="24"/>
            <w:lang w:val="el-GR"/>
          </w:rPr>
          <w:delText>.</w:delText>
        </w:r>
        <w:r w:rsidR="00074A71" w:rsidRPr="008F719F" w:rsidDel="00010D2C">
          <w:rPr>
            <w:rFonts w:ascii="Arial" w:hAnsi="Arial"/>
            <w:sz w:val="24"/>
            <w:lang w:val="el-GR"/>
          </w:rPr>
          <w:delText xml:space="preserve">  </w:delText>
        </w:r>
      </w:del>
    </w:p>
    <w:p w:rsidR="00FC0DF7" w:rsidRPr="008F719F" w:rsidDel="00010D2C" w:rsidRDefault="00A00129" w:rsidP="00A00129">
      <w:pPr>
        <w:ind w:left="1843" w:hanging="425"/>
        <w:jc w:val="both"/>
        <w:rPr>
          <w:del w:id="114" w:author="Καρμίρης Αγγελος" w:date="2020-01-03T10:36:00Z"/>
          <w:rFonts w:ascii="Arial" w:hAnsi="Arial"/>
          <w:sz w:val="24"/>
          <w:lang w:val="el-GR"/>
        </w:rPr>
      </w:pPr>
      <w:del w:id="115" w:author="Καρμίρης Αγγελος" w:date="2020-01-03T10:36:00Z">
        <w:r w:rsidRPr="008F719F" w:rsidDel="00010D2C">
          <w:rPr>
            <w:rFonts w:ascii="Arial" w:hAnsi="Arial"/>
            <w:sz w:val="24"/>
            <w:lang w:val="el-GR"/>
          </w:rPr>
          <w:delText xml:space="preserve">2.  </w:delText>
        </w:r>
        <w:r w:rsidR="00FC0DF7" w:rsidRPr="008F719F" w:rsidDel="00010D2C">
          <w:rPr>
            <w:rFonts w:ascii="Arial" w:hAnsi="Arial"/>
            <w:sz w:val="24"/>
            <w:lang w:val="el-GR"/>
          </w:rPr>
          <w:delText>Τα πηνία</w:delText>
        </w:r>
        <w:r w:rsidR="0064237D" w:rsidRPr="008F719F" w:rsidDel="00010D2C">
          <w:rPr>
            <w:rFonts w:ascii="Arial" w:hAnsi="Arial"/>
            <w:sz w:val="24"/>
            <w:lang w:val="el-GR"/>
          </w:rPr>
          <w:delText xml:space="preserve"> των αυτεπαγωγών</w:delText>
        </w:r>
        <w:r w:rsidR="00FC0DF7" w:rsidRPr="008F719F" w:rsidDel="00010D2C">
          <w:rPr>
            <w:rFonts w:ascii="Arial" w:hAnsi="Arial"/>
            <w:sz w:val="24"/>
            <w:lang w:val="el-GR"/>
          </w:rPr>
          <w:delText xml:space="preserve"> αντιστάθμισης πρέπει να είναι τριφασικά, εμβαπτισμένα σε λάδι, φυσικής ψύξης, με τυλίγματα χαλκού, κατάλληλα για υπαίθρια εγκατάσταση.</w:delText>
        </w:r>
      </w:del>
    </w:p>
    <w:p w:rsidR="00FC0DF7" w:rsidRPr="008F719F" w:rsidDel="00010D2C" w:rsidRDefault="00A00129" w:rsidP="00A00129">
      <w:pPr>
        <w:tabs>
          <w:tab w:val="left" w:pos="1843"/>
        </w:tabs>
        <w:ind w:left="1843" w:hanging="425"/>
        <w:jc w:val="both"/>
        <w:rPr>
          <w:del w:id="116" w:author="Καρμίρης Αγγελος" w:date="2020-01-03T10:36:00Z"/>
          <w:rFonts w:ascii="Arial" w:hAnsi="Arial"/>
          <w:sz w:val="24"/>
          <w:lang w:val="el-GR"/>
        </w:rPr>
      </w:pPr>
      <w:del w:id="117" w:author="Καρμίρης Αγγελος" w:date="2020-01-03T10:36:00Z">
        <w:r w:rsidRPr="008F719F" w:rsidDel="00010D2C">
          <w:rPr>
            <w:rFonts w:ascii="Arial" w:hAnsi="Arial"/>
            <w:sz w:val="24"/>
            <w:lang w:val="el-GR"/>
          </w:rPr>
          <w:delText xml:space="preserve">3.   </w:delText>
        </w:r>
        <w:r w:rsidR="0004317B" w:rsidRPr="008F719F" w:rsidDel="00010D2C">
          <w:rPr>
            <w:rFonts w:ascii="Arial" w:hAnsi="Arial"/>
            <w:sz w:val="24"/>
            <w:lang w:val="el-GR"/>
          </w:rPr>
          <w:delText>Ο πυρήνας</w:delText>
        </w:r>
        <w:r w:rsidR="00FC0DF7" w:rsidRPr="008F719F" w:rsidDel="00010D2C">
          <w:rPr>
            <w:rFonts w:ascii="Arial" w:hAnsi="Arial"/>
            <w:sz w:val="24"/>
            <w:lang w:val="el-GR"/>
          </w:rPr>
          <w:delText xml:space="preserve"> πρέπει να είναι από σίδηρο με διάκενα </w:delText>
        </w:r>
        <w:r w:rsidR="0004317B" w:rsidRPr="008F719F" w:rsidDel="00010D2C">
          <w:rPr>
            <w:rFonts w:ascii="Arial" w:hAnsi="Arial"/>
            <w:sz w:val="24"/>
            <w:lang w:val="el-GR"/>
          </w:rPr>
          <w:delText>και πέντε (5) σκέλη, συμπεριλαμβανομένων των πλευρικών σκελών. Η</w:delText>
        </w:r>
        <w:r w:rsidR="00FC0DF7" w:rsidRPr="008F719F" w:rsidDel="00010D2C">
          <w:rPr>
            <w:rFonts w:ascii="Arial" w:hAnsi="Arial"/>
            <w:sz w:val="24"/>
            <w:lang w:val="el-GR"/>
          </w:rPr>
          <w:delText xml:space="preserve"> όλη σχεδίαση πρέπει να παρέχει αποτελεσματική μαγνητική θωράκιση.</w:delText>
        </w:r>
      </w:del>
    </w:p>
    <w:p w:rsidR="00FC0DF7" w:rsidRPr="008F719F" w:rsidDel="00010D2C" w:rsidRDefault="00A00129" w:rsidP="00A00129">
      <w:pPr>
        <w:tabs>
          <w:tab w:val="left" w:pos="1843"/>
        </w:tabs>
        <w:ind w:left="1843" w:hanging="284"/>
        <w:jc w:val="both"/>
        <w:rPr>
          <w:del w:id="118" w:author="Καρμίρης Αγγελος" w:date="2020-01-03T10:36:00Z"/>
          <w:rFonts w:ascii="Arial" w:hAnsi="Arial"/>
          <w:sz w:val="24"/>
          <w:lang w:val="el-GR"/>
        </w:rPr>
      </w:pPr>
      <w:del w:id="119" w:author="Καρμίρης Αγγελος" w:date="2020-01-03T10:36:00Z">
        <w:r w:rsidRPr="008F719F" w:rsidDel="00010D2C">
          <w:rPr>
            <w:rFonts w:ascii="Arial" w:hAnsi="Arial"/>
            <w:sz w:val="24"/>
            <w:lang w:val="el-GR"/>
          </w:rPr>
          <w:delText xml:space="preserve">    </w:delText>
        </w:r>
        <w:r w:rsidR="00FC0DF7" w:rsidRPr="008F719F" w:rsidDel="00010D2C">
          <w:rPr>
            <w:rFonts w:ascii="Arial" w:hAnsi="Arial"/>
            <w:sz w:val="24"/>
            <w:lang w:val="el-GR"/>
          </w:rPr>
          <w:delText xml:space="preserve">Γενικά η σχεδίαση και η κατασκευή των </w:delText>
        </w:r>
        <w:r w:rsidR="00425CFD" w:rsidRPr="008F719F" w:rsidDel="00010D2C">
          <w:rPr>
            <w:rFonts w:ascii="Arial" w:hAnsi="Arial"/>
            <w:sz w:val="24"/>
            <w:lang w:val="el-GR"/>
          </w:rPr>
          <w:delText>αυτεπαγωγών</w:delText>
        </w:r>
        <w:r w:rsidR="00FC0DF7" w:rsidRPr="008F719F" w:rsidDel="00010D2C">
          <w:rPr>
            <w:rFonts w:ascii="Arial" w:hAnsi="Arial"/>
            <w:sz w:val="24"/>
            <w:lang w:val="el-GR"/>
          </w:rPr>
          <w:delText xml:space="preserve"> </w:delText>
        </w:r>
        <w:r w:rsidRPr="008F719F" w:rsidDel="00010D2C">
          <w:rPr>
            <w:rFonts w:ascii="Arial" w:hAnsi="Arial"/>
            <w:sz w:val="24"/>
            <w:lang w:val="el-GR"/>
          </w:rPr>
          <w:delText xml:space="preserve"> </w:delText>
        </w:r>
        <w:r w:rsidR="00FC0DF7" w:rsidRPr="008F719F" w:rsidDel="00010D2C">
          <w:rPr>
            <w:rFonts w:ascii="Arial" w:hAnsi="Arial"/>
            <w:sz w:val="24"/>
            <w:lang w:val="el-GR"/>
          </w:rPr>
          <w:delText>αντιστάθμισης πρέπει να είναι τέτοια ώστε να αποφεύγονται καταστροφικά αποτελέσματα λόγω κραδασμών.</w:delText>
        </w:r>
      </w:del>
    </w:p>
    <w:p w:rsidR="00AC2ACA" w:rsidDel="00010D2C" w:rsidRDefault="00AC2ACA" w:rsidP="00A00129">
      <w:pPr>
        <w:ind w:left="1843" w:hanging="425"/>
        <w:jc w:val="both"/>
        <w:rPr>
          <w:del w:id="120" w:author="Καρμίρης Αγγελος" w:date="2020-01-03T10:36:00Z"/>
          <w:rFonts w:ascii="Arial" w:hAnsi="Arial"/>
          <w:sz w:val="24"/>
          <w:lang w:val="el-GR"/>
        </w:rPr>
      </w:pPr>
      <w:del w:id="121" w:author="Καρμίρης Αγγελος" w:date="2020-01-03T10:36:00Z">
        <w:r w:rsidDel="00010D2C">
          <w:rPr>
            <w:rFonts w:ascii="Arial" w:hAnsi="Arial"/>
            <w:sz w:val="24"/>
            <w:lang w:val="el-GR"/>
          </w:rPr>
          <w:delText>4.</w:delText>
        </w:r>
        <w:r w:rsidDel="00010D2C">
          <w:rPr>
            <w:rFonts w:ascii="Arial" w:hAnsi="Arial"/>
            <w:sz w:val="24"/>
            <w:lang w:val="el-GR"/>
          </w:rPr>
          <w:tab/>
          <w:delText>Ο μαγνητικός πυρήνας της</w:delText>
        </w:r>
        <w:r w:rsidRPr="00AC2ACA" w:rsidDel="00010D2C">
          <w:rPr>
            <w:rFonts w:ascii="Arial" w:hAnsi="Arial"/>
            <w:sz w:val="24"/>
            <w:lang w:val="el-GR"/>
          </w:rPr>
          <w:delText xml:space="preserve"> </w:delText>
        </w:r>
        <w:r w:rsidDel="00010D2C">
          <w:rPr>
            <w:rFonts w:ascii="Arial" w:hAnsi="Arial"/>
            <w:sz w:val="24"/>
            <w:lang w:val="el-GR"/>
          </w:rPr>
          <w:delText>αυτεπαγωγής</w:delText>
        </w:r>
        <w:r w:rsidRPr="00AC2ACA" w:rsidDel="00010D2C">
          <w:rPr>
            <w:rFonts w:ascii="Arial" w:hAnsi="Arial"/>
            <w:sz w:val="24"/>
            <w:lang w:val="el-GR"/>
          </w:rPr>
          <w:delText xml:space="preserve"> θα είναι γειωμένος σε ένα μόνο σημείο. Η γείωση του πυρήνα θα υλοποιηθεί με έναν γειωμένο αγωγό, ο οποίος θα συνδέει τον πυρήνα με ένα κουτί γείωσης, τοποθετημένο εξωτερικά στο δοχείο τ</w:delText>
        </w:r>
        <w:r w:rsidR="00C32FA6" w:rsidDel="00010D2C">
          <w:rPr>
            <w:rFonts w:ascii="Arial" w:hAnsi="Arial"/>
            <w:sz w:val="24"/>
            <w:lang w:val="el-GR"/>
          </w:rPr>
          <w:delText>ης</w:delText>
        </w:r>
        <w:r w:rsidRPr="00AC2ACA" w:rsidDel="00010D2C">
          <w:rPr>
            <w:rFonts w:ascii="Arial" w:hAnsi="Arial"/>
            <w:sz w:val="24"/>
            <w:lang w:val="el-GR"/>
          </w:rPr>
          <w:delText xml:space="preserve"> </w:delText>
        </w:r>
        <w:r w:rsidR="00C32FA6" w:rsidDel="00010D2C">
          <w:rPr>
            <w:rFonts w:ascii="Arial" w:hAnsi="Arial"/>
            <w:sz w:val="24"/>
            <w:lang w:val="el-GR"/>
          </w:rPr>
          <w:delText>αυτεπαγωγής</w:delText>
        </w:r>
        <w:r w:rsidRPr="00AC2ACA" w:rsidDel="00010D2C">
          <w:rPr>
            <w:rFonts w:ascii="Arial" w:hAnsi="Arial"/>
            <w:sz w:val="24"/>
            <w:lang w:val="el-GR"/>
          </w:rPr>
          <w:delText>. Με αυτόν τον τρόπο η γείωση του πυρήνα θα μπορεί να ελεγχθ</w:delText>
        </w:r>
        <w:r w:rsidDel="00010D2C">
          <w:rPr>
            <w:rFonts w:ascii="Arial" w:hAnsi="Arial"/>
            <w:sz w:val="24"/>
            <w:lang w:val="el-GR"/>
          </w:rPr>
          <w:delText>εί χωρίς άνοιγμα του δοχείου της αυτεπαγωγής</w:delText>
        </w:r>
        <w:r w:rsidRPr="00AC2ACA" w:rsidDel="00010D2C">
          <w:rPr>
            <w:rFonts w:ascii="Arial" w:hAnsi="Arial"/>
            <w:sz w:val="24"/>
            <w:lang w:val="el-GR"/>
          </w:rPr>
          <w:delText>.</w:delText>
        </w:r>
      </w:del>
    </w:p>
    <w:p w:rsidR="00FC0DF7" w:rsidRPr="001D60BA" w:rsidDel="00010D2C" w:rsidRDefault="00AC2ACA" w:rsidP="00A00129">
      <w:pPr>
        <w:ind w:left="1843" w:hanging="425"/>
        <w:jc w:val="both"/>
        <w:rPr>
          <w:del w:id="122" w:author="Καρμίρης Αγγελος" w:date="2020-01-03T10:36:00Z"/>
          <w:rFonts w:ascii="Arial" w:hAnsi="Arial"/>
          <w:sz w:val="24"/>
          <w:lang w:val="el-GR"/>
        </w:rPr>
      </w:pPr>
      <w:del w:id="123" w:author="Καρμίρης Αγγελος" w:date="2020-01-03T10:36:00Z">
        <w:r w:rsidDel="00010D2C">
          <w:rPr>
            <w:rFonts w:ascii="Arial" w:hAnsi="Arial"/>
            <w:sz w:val="24"/>
            <w:lang w:val="el-GR"/>
          </w:rPr>
          <w:delText>5</w:delText>
        </w:r>
        <w:r w:rsidR="00A00129" w:rsidRPr="008F719F" w:rsidDel="00010D2C">
          <w:rPr>
            <w:rFonts w:ascii="Arial" w:hAnsi="Arial"/>
            <w:sz w:val="24"/>
            <w:lang w:val="el-GR"/>
          </w:rPr>
          <w:delText xml:space="preserve">. </w:delText>
        </w:r>
        <w:r w:rsidR="0064237D" w:rsidRPr="008F719F" w:rsidDel="00010D2C">
          <w:rPr>
            <w:rFonts w:ascii="Arial" w:hAnsi="Arial"/>
            <w:sz w:val="24"/>
            <w:lang w:val="el-GR"/>
          </w:rPr>
          <w:delText xml:space="preserve">Το </w:delText>
        </w:r>
        <w:r w:rsidR="003F6513" w:rsidDel="00010D2C">
          <w:rPr>
            <w:rFonts w:ascii="Arial" w:hAnsi="Arial"/>
            <w:sz w:val="24"/>
            <w:lang w:val="el-GR"/>
          </w:rPr>
          <w:delText>μονωτικό υγρό</w:delText>
        </w:r>
        <w:r w:rsidR="003F6513" w:rsidRPr="008F719F" w:rsidDel="00010D2C">
          <w:rPr>
            <w:rFonts w:ascii="Arial" w:hAnsi="Arial"/>
            <w:sz w:val="24"/>
            <w:lang w:val="el-GR"/>
          </w:rPr>
          <w:delText xml:space="preserve"> </w:delText>
        </w:r>
        <w:r w:rsidR="0064237D" w:rsidRPr="008F719F" w:rsidDel="00010D2C">
          <w:rPr>
            <w:rFonts w:ascii="Arial" w:hAnsi="Arial"/>
            <w:sz w:val="24"/>
            <w:lang w:val="el-GR"/>
          </w:rPr>
          <w:delText xml:space="preserve">των αυτεπαγωγών </w:delText>
        </w:r>
        <w:r w:rsidR="00672DB1" w:rsidRPr="008F719F" w:rsidDel="00010D2C">
          <w:rPr>
            <w:rFonts w:ascii="Arial" w:hAnsi="Arial"/>
            <w:sz w:val="24"/>
            <w:lang w:val="el-GR"/>
          </w:rPr>
          <w:delText xml:space="preserve">θα είναι </w:delText>
        </w:r>
        <w:r w:rsidR="003F6513" w:rsidDel="00010D2C">
          <w:rPr>
            <w:rFonts w:ascii="Arial" w:hAnsi="Arial"/>
            <w:sz w:val="24"/>
            <w:lang w:val="el-GR"/>
          </w:rPr>
          <w:delText xml:space="preserve">μη χρησιμοποιημένο </w:delText>
        </w:r>
        <w:r w:rsidR="00672DB1" w:rsidRPr="008F719F" w:rsidDel="00010D2C">
          <w:rPr>
            <w:rFonts w:ascii="Arial" w:hAnsi="Arial"/>
            <w:sz w:val="24"/>
            <w:lang w:val="el-GR"/>
          </w:rPr>
          <w:delText>ορυκτέλαιο,</w:delText>
        </w:r>
        <w:r w:rsidR="003F6513" w:rsidDel="00010D2C">
          <w:rPr>
            <w:rFonts w:ascii="Arial" w:hAnsi="Arial"/>
            <w:sz w:val="24"/>
            <w:lang w:val="el-GR"/>
          </w:rPr>
          <w:delText xml:space="preserve"> κατηγορίας «λάδι μετασχηματιστή με ανασταλτικά οξείδωσης (</w:delText>
        </w:r>
        <w:r w:rsidR="003F6513" w:rsidDel="00010D2C">
          <w:rPr>
            <w:rFonts w:ascii="Arial" w:hAnsi="Arial"/>
            <w:sz w:val="24"/>
          </w:rPr>
          <w:delText>I</w:delText>
        </w:r>
        <w:r w:rsidR="003F6513" w:rsidRPr="001D60BA" w:rsidDel="00010D2C">
          <w:rPr>
            <w:rFonts w:ascii="Arial" w:hAnsi="Arial"/>
            <w:sz w:val="24"/>
            <w:lang w:val="el-GR"/>
          </w:rPr>
          <w:delText>)</w:delText>
        </w:r>
        <w:r w:rsidR="003F6513" w:rsidDel="00010D2C">
          <w:rPr>
            <w:rFonts w:ascii="Arial" w:hAnsi="Arial"/>
            <w:sz w:val="24"/>
            <w:lang w:val="el-GR"/>
          </w:rPr>
          <w:delText>»,</w:delText>
        </w:r>
        <w:r w:rsidR="00672DB1" w:rsidRPr="008F719F" w:rsidDel="00010D2C">
          <w:rPr>
            <w:rFonts w:ascii="Arial" w:hAnsi="Arial"/>
            <w:sz w:val="24"/>
            <w:lang w:val="el-GR"/>
          </w:rPr>
          <w:delText xml:space="preserve"> σύμφωνα με το </w:delText>
        </w:r>
        <w:r w:rsidR="003F6513" w:rsidDel="00010D2C">
          <w:rPr>
            <w:rFonts w:ascii="Arial" w:hAnsi="Arial"/>
            <w:sz w:val="24"/>
            <w:lang w:val="el-GR"/>
          </w:rPr>
          <w:delText>πρότυπο</w:delText>
        </w:r>
        <w:r w:rsidR="00672DB1" w:rsidRPr="008F719F" w:rsidDel="00010D2C">
          <w:rPr>
            <w:rFonts w:ascii="Arial" w:hAnsi="Arial"/>
            <w:sz w:val="24"/>
            <w:lang w:val="el-GR"/>
          </w:rPr>
          <w:delText xml:space="preserve"> </w:delText>
        </w:r>
        <w:r w:rsidR="00672DB1" w:rsidRPr="008F719F" w:rsidDel="00010D2C">
          <w:rPr>
            <w:rFonts w:ascii="Arial" w:hAnsi="Arial"/>
            <w:sz w:val="24"/>
          </w:rPr>
          <w:delText>IEC</w:delText>
        </w:r>
        <w:r w:rsidR="005F1D6E" w:rsidRPr="008F719F" w:rsidDel="00010D2C">
          <w:rPr>
            <w:rFonts w:ascii="Arial" w:hAnsi="Arial"/>
            <w:sz w:val="24"/>
            <w:lang w:val="el-GR"/>
          </w:rPr>
          <w:delText xml:space="preserve"> </w:delText>
        </w:r>
        <w:r w:rsidR="00333086" w:rsidRPr="008F719F" w:rsidDel="00010D2C">
          <w:rPr>
            <w:rFonts w:ascii="Arial" w:hAnsi="Arial"/>
            <w:sz w:val="24"/>
            <w:lang w:val="el-GR"/>
          </w:rPr>
          <w:delText>60296</w:delText>
        </w:r>
        <w:r w:rsidR="00FC0DF7" w:rsidRPr="008F719F" w:rsidDel="00010D2C">
          <w:rPr>
            <w:rFonts w:ascii="Arial" w:hAnsi="Arial"/>
            <w:sz w:val="24"/>
            <w:lang w:val="el-GR"/>
          </w:rPr>
          <w:delText>.</w:delText>
        </w:r>
        <w:r w:rsidR="00672DB1" w:rsidRPr="008F719F" w:rsidDel="00010D2C">
          <w:rPr>
            <w:rFonts w:ascii="Arial" w:hAnsi="Arial"/>
            <w:sz w:val="24"/>
            <w:lang w:val="el-GR"/>
          </w:rPr>
          <w:delText xml:space="preserve"> Δεν θα περιέχει </w:delText>
        </w:r>
        <w:r w:rsidR="00672DB1" w:rsidRPr="008F719F" w:rsidDel="00010D2C">
          <w:rPr>
            <w:rFonts w:ascii="Arial" w:hAnsi="Arial"/>
            <w:sz w:val="24"/>
          </w:rPr>
          <w:delText>PCBs</w:delText>
        </w:r>
        <w:r w:rsidR="003F6513" w:rsidDel="00010D2C">
          <w:rPr>
            <w:rFonts w:ascii="Arial" w:hAnsi="Arial"/>
            <w:sz w:val="24"/>
            <w:lang w:val="el-GR"/>
          </w:rPr>
          <w:delText>,</w:delText>
        </w:r>
        <w:r w:rsidR="00672DB1" w:rsidRPr="008F719F" w:rsidDel="00010D2C">
          <w:rPr>
            <w:rFonts w:ascii="Arial" w:hAnsi="Arial"/>
            <w:sz w:val="24"/>
            <w:lang w:val="el-GR"/>
          </w:rPr>
          <w:delText xml:space="preserve"> </w:delText>
        </w:r>
        <w:r w:rsidR="00672DB1" w:rsidRPr="008F719F" w:rsidDel="00010D2C">
          <w:rPr>
            <w:rFonts w:ascii="Arial" w:hAnsi="Arial"/>
            <w:sz w:val="24"/>
          </w:rPr>
          <w:delText>PCTs</w:delText>
        </w:r>
        <w:r w:rsidDel="00010D2C">
          <w:rPr>
            <w:rFonts w:ascii="Arial" w:hAnsi="Arial"/>
            <w:sz w:val="24"/>
            <w:lang w:val="el-GR"/>
          </w:rPr>
          <w:delText xml:space="preserve"> και </w:delText>
        </w:r>
        <w:r w:rsidR="003F6513" w:rsidDel="00010D2C">
          <w:rPr>
            <w:rFonts w:ascii="Arial" w:hAnsi="Arial"/>
            <w:sz w:val="24"/>
            <w:lang w:val="el-GR"/>
          </w:rPr>
          <w:delText>διαβρωτικό θείο</w:delText>
        </w:r>
        <w:r w:rsidR="00672DB1" w:rsidRPr="008F719F" w:rsidDel="00010D2C">
          <w:rPr>
            <w:rFonts w:ascii="Arial" w:hAnsi="Arial"/>
            <w:sz w:val="24"/>
            <w:lang w:val="el-GR"/>
          </w:rPr>
          <w:delText>.</w:delText>
        </w:r>
        <w:r w:rsidR="003F6513" w:rsidDel="00010D2C">
          <w:rPr>
            <w:rFonts w:ascii="Arial" w:hAnsi="Arial"/>
            <w:sz w:val="24"/>
            <w:lang w:val="el-GR"/>
          </w:rPr>
          <w:delText xml:space="preserve"> Τα μόνα επιτρεπτά ανασταλτικά οξείδωσης είναι τα </w:delText>
        </w:r>
        <w:r w:rsidR="003F6513" w:rsidDel="00010D2C">
          <w:rPr>
            <w:rFonts w:ascii="Arial" w:hAnsi="Arial"/>
            <w:sz w:val="24"/>
          </w:rPr>
          <w:delText>DBPC</w:delText>
        </w:r>
        <w:r w:rsidR="003F6513" w:rsidRPr="001D60BA" w:rsidDel="00010D2C">
          <w:rPr>
            <w:rFonts w:ascii="Arial" w:hAnsi="Arial"/>
            <w:sz w:val="24"/>
            <w:lang w:val="el-GR"/>
          </w:rPr>
          <w:delText xml:space="preserve"> </w:delText>
        </w:r>
        <w:r w:rsidR="003F6513" w:rsidDel="00010D2C">
          <w:rPr>
            <w:rFonts w:ascii="Arial" w:hAnsi="Arial"/>
            <w:sz w:val="24"/>
            <w:lang w:val="el-GR"/>
          </w:rPr>
          <w:delText xml:space="preserve">και </w:delText>
        </w:r>
        <w:r w:rsidR="003F6513" w:rsidDel="00010D2C">
          <w:rPr>
            <w:rFonts w:ascii="Arial" w:hAnsi="Arial"/>
            <w:sz w:val="24"/>
          </w:rPr>
          <w:delText>DBP</w:delText>
        </w:r>
        <w:r w:rsidR="003F6513" w:rsidRPr="001D60BA" w:rsidDel="00010D2C">
          <w:rPr>
            <w:rFonts w:ascii="Arial" w:hAnsi="Arial"/>
            <w:sz w:val="24"/>
            <w:lang w:val="el-GR"/>
          </w:rPr>
          <w:delText xml:space="preserve"> </w:delText>
        </w:r>
        <w:r w:rsidR="003F6513" w:rsidDel="00010D2C">
          <w:rPr>
            <w:rFonts w:ascii="Arial" w:hAnsi="Arial"/>
            <w:sz w:val="24"/>
            <w:lang w:val="el-GR"/>
          </w:rPr>
          <w:delText>σε περιεκτικότητα μεταξύ 0,30% - 0,40% σε βάρος. Η ελάχιστη θερμοκρασία ψυχρής ενεργοποίησης (</w:delText>
        </w:r>
        <w:r w:rsidR="003F6513" w:rsidDel="00010D2C">
          <w:rPr>
            <w:rFonts w:ascii="Arial" w:hAnsi="Arial"/>
            <w:sz w:val="24"/>
          </w:rPr>
          <w:delText>LCSET</w:delText>
        </w:r>
        <w:r w:rsidR="003F6513" w:rsidRPr="001D60BA" w:rsidDel="00010D2C">
          <w:rPr>
            <w:rFonts w:ascii="Arial" w:hAnsi="Arial"/>
            <w:sz w:val="24"/>
            <w:lang w:val="el-GR"/>
          </w:rPr>
          <w:delText xml:space="preserve">) </w:delText>
        </w:r>
        <w:r w:rsidR="003F6513" w:rsidDel="00010D2C">
          <w:rPr>
            <w:rFonts w:ascii="Arial" w:hAnsi="Arial"/>
            <w:sz w:val="24"/>
            <w:lang w:val="el-GR"/>
          </w:rPr>
          <w:delText>του λαδιού δεν πρέπει να υπερβαίνει τους -30°</w:delText>
        </w:r>
        <w:r w:rsidR="003F6513" w:rsidDel="00010D2C">
          <w:rPr>
            <w:rFonts w:ascii="Arial" w:hAnsi="Arial"/>
            <w:sz w:val="24"/>
          </w:rPr>
          <w:delText>C</w:delText>
        </w:r>
        <w:r w:rsidR="003F6513" w:rsidRPr="001D60BA" w:rsidDel="00010D2C">
          <w:rPr>
            <w:rFonts w:ascii="Arial" w:hAnsi="Arial"/>
            <w:sz w:val="24"/>
            <w:lang w:val="el-GR"/>
          </w:rPr>
          <w:delText>.</w:delText>
        </w:r>
      </w:del>
    </w:p>
    <w:p w:rsidR="00C32FA6" w:rsidRPr="00C32FA6" w:rsidDel="00010D2C" w:rsidRDefault="00C32FA6" w:rsidP="00C32FA6">
      <w:pPr>
        <w:ind w:left="1843" w:hanging="425"/>
        <w:jc w:val="both"/>
        <w:rPr>
          <w:del w:id="124" w:author="Καρμίρης Αγγελος" w:date="2020-01-03T10:36:00Z"/>
          <w:rFonts w:ascii="Arial" w:hAnsi="Arial"/>
          <w:sz w:val="24"/>
          <w:lang w:val="el-GR"/>
        </w:rPr>
      </w:pPr>
      <w:del w:id="125" w:author="Καρμίρης Αγγελος" w:date="2020-01-03T10:36:00Z">
        <w:r w:rsidDel="00010D2C">
          <w:rPr>
            <w:rFonts w:ascii="Arial" w:hAnsi="Arial"/>
            <w:sz w:val="24"/>
            <w:lang w:val="el-GR"/>
          </w:rPr>
          <w:delText>6</w:delText>
        </w:r>
        <w:r w:rsidRPr="00A762B8" w:rsidDel="00010D2C">
          <w:rPr>
            <w:rFonts w:ascii="Arial" w:hAnsi="Arial"/>
            <w:sz w:val="24"/>
            <w:lang w:val="el-GR"/>
          </w:rPr>
          <w:delText>.</w:delText>
        </w:r>
        <w:r w:rsidRPr="00A762B8" w:rsidDel="00010D2C">
          <w:rPr>
            <w:rFonts w:ascii="Arial" w:hAnsi="Arial"/>
            <w:sz w:val="24"/>
            <w:lang w:val="el-GR"/>
          </w:rPr>
          <w:tab/>
        </w:r>
        <w:r w:rsidDel="00010D2C">
          <w:rPr>
            <w:rFonts w:ascii="Arial" w:hAnsi="Arial"/>
            <w:sz w:val="24"/>
            <w:lang w:val="el-GR"/>
          </w:rPr>
          <w:delText xml:space="preserve">Οι αγωγοί όλων των τυλιγμάτων, όπως και οι συνδετήριοι αγωγοί εντός του δοχείου, θα είναι μονωμένοι με χαρτί </w:delText>
        </w:r>
        <w:r w:rsidDel="00010D2C">
          <w:rPr>
            <w:rFonts w:ascii="Arial" w:hAnsi="Arial"/>
            <w:sz w:val="24"/>
          </w:rPr>
          <w:delText>Kraft</w:delText>
        </w:r>
        <w:r w:rsidDel="00010D2C">
          <w:rPr>
            <w:rFonts w:ascii="Arial" w:hAnsi="Arial"/>
            <w:sz w:val="24"/>
            <w:lang w:val="el-GR"/>
          </w:rPr>
          <w:delText xml:space="preserve">, φτιαγμένο από 100% θειικό πολτό ξύλου, κατασκευασμένο και δοκιμασμένο σύμφωνα με την σειρά προτύπων </w:delText>
        </w:r>
        <w:r w:rsidDel="00010D2C">
          <w:rPr>
            <w:rFonts w:ascii="Arial" w:hAnsi="Arial"/>
            <w:sz w:val="24"/>
          </w:rPr>
          <w:delText>IEC</w:delText>
        </w:r>
        <w:r w:rsidRPr="001D60BA" w:rsidDel="00010D2C">
          <w:rPr>
            <w:rFonts w:ascii="Arial" w:hAnsi="Arial"/>
            <w:sz w:val="24"/>
            <w:lang w:val="el-GR"/>
          </w:rPr>
          <w:delText xml:space="preserve"> 60641.</w:delText>
        </w:r>
      </w:del>
    </w:p>
    <w:p w:rsidR="006B140F" w:rsidRPr="006B140F" w:rsidDel="00010D2C" w:rsidRDefault="00C32FA6" w:rsidP="00A00129">
      <w:pPr>
        <w:ind w:left="1843" w:hanging="425"/>
        <w:jc w:val="both"/>
        <w:rPr>
          <w:del w:id="126" w:author="Καρμίρης Αγγελος" w:date="2020-01-03T10:36:00Z"/>
          <w:rFonts w:ascii="Arial" w:hAnsi="Arial"/>
          <w:sz w:val="24"/>
          <w:lang w:val="el-GR"/>
        </w:rPr>
      </w:pPr>
      <w:del w:id="127" w:author="Καρμίρης Αγγελος" w:date="2020-01-03T10:36:00Z">
        <w:r w:rsidDel="00010D2C">
          <w:rPr>
            <w:rFonts w:ascii="Arial" w:hAnsi="Arial"/>
            <w:sz w:val="24"/>
            <w:lang w:val="el-GR"/>
          </w:rPr>
          <w:delText>7</w:delText>
        </w:r>
        <w:r w:rsidR="006B140F" w:rsidRPr="00A762B8" w:rsidDel="00010D2C">
          <w:rPr>
            <w:rFonts w:ascii="Arial" w:hAnsi="Arial"/>
            <w:sz w:val="24"/>
            <w:lang w:val="el-GR"/>
          </w:rPr>
          <w:delText>.</w:delText>
        </w:r>
        <w:r w:rsidR="006B140F" w:rsidRPr="00A762B8" w:rsidDel="00010D2C">
          <w:rPr>
            <w:rFonts w:ascii="Arial" w:hAnsi="Arial"/>
            <w:sz w:val="24"/>
            <w:lang w:val="el-GR"/>
          </w:rPr>
          <w:tab/>
          <w:delText>Η αυτεπαγωγή πρέπει να σχεδιαστεί και κατασκευαστεί έτσι ώστε να αντέχει συνεχή επιτάχυνση τουλάχιστον 1</w:delText>
        </w:r>
        <w:r w:rsidR="006B140F" w:rsidRPr="006B140F" w:rsidDel="00010D2C">
          <w:rPr>
            <w:rFonts w:ascii="Arial" w:hAnsi="Arial"/>
            <w:sz w:val="24"/>
          </w:rPr>
          <w:delText>g</w:delText>
        </w:r>
        <w:r w:rsidR="006B140F" w:rsidRPr="00A762B8" w:rsidDel="00010D2C">
          <w:rPr>
            <w:rFonts w:ascii="Arial" w:hAnsi="Arial"/>
            <w:sz w:val="24"/>
            <w:lang w:val="el-GR"/>
          </w:rPr>
          <w:delText xml:space="preserve"> προς όλες τις κατευθύνσεις</w:delText>
        </w:r>
        <w:r w:rsidR="00776E62" w:rsidRPr="00776E62" w:rsidDel="00010D2C">
          <w:rPr>
            <w:rFonts w:ascii="Arial" w:hAnsi="Arial"/>
            <w:sz w:val="24"/>
            <w:lang w:val="el-GR"/>
          </w:rPr>
          <w:delText xml:space="preserve"> </w:delText>
        </w:r>
        <w:r w:rsidR="00776E62" w:rsidDel="00010D2C">
          <w:rPr>
            <w:rFonts w:ascii="Arial" w:hAnsi="Arial"/>
            <w:sz w:val="24"/>
            <w:lang w:val="el-GR"/>
          </w:rPr>
          <w:delText>κατά τη μεταφορά</w:delText>
        </w:r>
        <w:r w:rsidR="006B140F" w:rsidRPr="00A762B8" w:rsidDel="00010D2C">
          <w:rPr>
            <w:rFonts w:ascii="Arial" w:hAnsi="Arial"/>
            <w:sz w:val="24"/>
            <w:lang w:val="el-GR"/>
          </w:rPr>
          <w:delText>, επιπρόσθετα της βαρύτητας, χωρίς καμία βλάβη.</w:delText>
        </w:r>
      </w:del>
    </w:p>
    <w:p w:rsidR="004F4E5F" w:rsidRPr="008F719F" w:rsidDel="00010D2C" w:rsidRDefault="004F4E5F">
      <w:pPr>
        <w:ind w:left="1418"/>
        <w:jc w:val="both"/>
        <w:rPr>
          <w:del w:id="128" w:author="Καρμίρης Αγγελος" w:date="2020-01-03T10:36:00Z"/>
          <w:rFonts w:ascii="Arial" w:hAnsi="Arial"/>
          <w:lang w:val="el-GR"/>
        </w:rPr>
      </w:pPr>
    </w:p>
    <w:p w:rsidR="00FC0DF7" w:rsidRPr="008F719F" w:rsidDel="00010D2C" w:rsidRDefault="00FC0DF7">
      <w:pPr>
        <w:ind w:left="1418" w:hanging="709"/>
        <w:jc w:val="both"/>
        <w:rPr>
          <w:del w:id="129" w:author="Καρμίρης Αγγελος" w:date="2020-01-03T10:36:00Z"/>
          <w:rFonts w:ascii="Arial" w:hAnsi="Arial"/>
          <w:b/>
          <w:sz w:val="24"/>
          <w:lang w:val="el-GR"/>
        </w:rPr>
      </w:pPr>
      <w:del w:id="130" w:author="Καρμίρης Αγγελος" w:date="2020-01-03T10:36:00Z">
        <w:r w:rsidRPr="008F719F" w:rsidDel="00010D2C">
          <w:rPr>
            <w:rFonts w:ascii="Arial" w:hAnsi="Arial"/>
            <w:b/>
            <w:sz w:val="24"/>
            <w:lang w:val="el-GR"/>
          </w:rPr>
          <w:delText>3.</w:delText>
        </w:r>
        <w:r w:rsidRPr="008F719F" w:rsidDel="00010D2C">
          <w:rPr>
            <w:rFonts w:ascii="Arial" w:hAnsi="Arial"/>
            <w:b/>
            <w:sz w:val="24"/>
            <w:lang w:val="el-GR"/>
          </w:rPr>
          <w:tab/>
        </w:r>
        <w:r w:rsidR="009F1FA9" w:rsidRPr="008F719F" w:rsidDel="00010D2C">
          <w:rPr>
            <w:rFonts w:ascii="Arial" w:hAnsi="Arial"/>
            <w:b/>
            <w:sz w:val="24"/>
            <w:u w:val="single"/>
            <w:lang w:val="el-GR"/>
          </w:rPr>
          <w:delText>Όρια</w:delText>
        </w:r>
        <w:r w:rsidRPr="008F719F" w:rsidDel="00010D2C">
          <w:rPr>
            <w:rFonts w:ascii="Arial" w:hAnsi="Arial"/>
            <w:b/>
            <w:sz w:val="24"/>
            <w:u w:val="single"/>
            <w:lang w:val="el-GR"/>
          </w:rPr>
          <w:delText xml:space="preserve"> </w:delText>
        </w:r>
        <w:r w:rsidR="00F9421D" w:rsidDel="00010D2C">
          <w:rPr>
            <w:rFonts w:ascii="Arial" w:hAnsi="Arial"/>
            <w:b/>
            <w:sz w:val="24"/>
            <w:u w:val="single"/>
            <w:lang w:val="el-GR"/>
          </w:rPr>
          <w:delText>αν</w:delText>
        </w:r>
        <w:r w:rsidRPr="008F719F" w:rsidDel="00010D2C">
          <w:rPr>
            <w:rFonts w:ascii="Arial" w:hAnsi="Arial"/>
            <w:b/>
            <w:sz w:val="24"/>
            <w:u w:val="single"/>
            <w:lang w:val="el-GR"/>
          </w:rPr>
          <w:delText>ύψωσης θερμοκρασίας</w:delText>
        </w:r>
      </w:del>
    </w:p>
    <w:p w:rsidR="00C32FA6" w:rsidRPr="001D60BA" w:rsidDel="00010D2C" w:rsidRDefault="00C32FA6">
      <w:pPr>
        <w:ind w:left="1418"/>
        <w:jc w:val="both"/>
        <w:rPr>
          <w:del w:id="131" w:author="Καρμίρης Αγγελος" w:date="2020-01-03T10:36:00Z"/>
          <w:rFonts w:ascii="Arial" w:hAnsi="Arial"/>
          <w:sz w:val="24"/>
          <w:lang w:val="el-GR"/>
        </w:rPr>
      </w:pPr>
    </w:p>
    <w:p w:rsidR="00FC0DF7" w:rsidRPr="008F719F" w:rsidDel="00010D2C" w:rsidRDefault="00FC0DF7">
      <w:pPr>
        <w:ind w:left="1418"/>
        <w:jc w:val="both"/>
        <w:rPr>
          <w:del w:id="132" w:author="Καρμίρης Αγγελος" w:date="2020-01-03T10:36:00Z"/>
          <w:rFonts w:ascii="Arial" w:hAnsi="Arial"/>
          <w:sz w:val="24"/>
          <w:lang w:val="el-GR"/>
        </w:rPr>
      </w:pPr>
      <w:del w:id="133" w:author="Καρμίρης Αγγελος" w:date="2020-01-03T10:36:00Z">
        <w:r w:rsidRPr="008F719F" w:rsidDel="00010D2C">
          <w:rPr>
            <w:rFonts w:ascii="Arial" w:hAnsi="Arial"/>
            <w:sz w:val="24"/>
            <w:lang w:val="el-GR"/>
          </w:rPr>
          <w:tab/>
          <w:delText xml:space="preserve">Τα παρακάτω όρια </w:delText>
        </w:r>
        <w:r w:rsidR="00C32FA6" w:rsidDel="00010D2C">
          <w:rPr>
            <w:rFonts w:ascii="Arial" w:hAnsi="Arial"/>
            <w:sz w:val="24"/>
            <w:lang w:val="el-GR"/>
          </w:rPr>
          <w:delText>αν</w:delText>
        </w:r>
        <w:r w:rsidRPr="008F719F" w:rsidDel="00010D2C">
          <w:rPr>
            <w:rFonts w:ascii="Arial" w:hAnsi="Arial"/>
            <w:sz w:val="24"/>
            <w:lang w:val="el-GR"/>
          </w:rPr>
          <w:delText xml:space="preserve">ύψωσης θερμοκρασίας </w:delText>
        </w:r>
        <w:r w:rsidR="00C32FA6" w:rsidDel="00010D2C">
          <w:rPr>
            <w:rFonts w:ascii="Arial" w:hAnsi="Arial"/>
            <w:sz w:val="24"/>
            <w:lang w:val="el-GR"/>
          </w:rPr>
          <w:delText xml:space="preserve">για </w:delText>
        </w:r>
        <w:r w:rsidRPr="008F719F" w:rsidDel="00010D2C">
          <w:rPr>
            <w:rFonts w:ascii="Arial" w:hAnsi="Arial"/>
            <w:sz w:val="24"/>
            <w:lang w:val="el-GR"/>
          </w:rPr>
          <w:delText>συνεχή λειτουργία</w:delText>
        </w:r>
        <w:r w:rsidR="00C32FA6" w:rsidDel="00010D2C">
          <w:rPr>
            <w:rFonts w:ascii="Arial" w:hAnsi="Arial"/>
            <w:sz w:val="24"/>
            <w:lang w:val="el-GR"/>
          </w:rPr>
          <w:delText>, σχετικά με τα τυλίγματα, πρέπει να</w:delText>
        </w:r>
        <w:r w:rsidRPr="008F719F" w:rsidDel="00010D2C">
          <w:rPr>
            <w:rFonts w:ascii="Arial" w:hAnsi="Arial"/>
            <w:sz w:val="24"/>
            <w:lang w:val="el-GR"/>
          </w:rPr>
          <w:delText xml:space="preserve"> είναι :</w:delText>
        </w:r>
      </w:del>
    </w:p>
    <w:p w:rsidR="00FC0DF7" w:rsidRPr="008E79DF" w:rsidDel="00010D2C" w:rsidRDefault="00FC0DF7">
      <w:pPr>
        <w:ind w:left="1418"/>
        <w:jc w:val="both"/>
        <w:rPr>
          <w:del w:id="134" w:author="Καρμίρης Αγγελος" w:date="2020-01-03T10:36:00Z"/>
          <w:rFonts w:ascii="Arial" w:hAnsi="Arial"/>
          <w:sz w:val="24"/>
          <w:szCs w:val="24"/>
          <w:lang w:val="el-GR"/>
        </w:rPr>
      </w:pPr>
    </w:p>
    <w:p w:rsidR="006B140F" w:rsidRPr="001D60BA" w:rsidDel="00010D2C" w:rsidRDefault="00FC0DF7" w:rsidP="001D60BA">
      <w:pPr>
        <w:ind w:left="1418"/>
        <w:jc w:val="both"/>
        <w:rPr>
          <w:del w:id="135" w:author="Καρμίρης Αγγελος" w:date="2020-01-03T10:36:00Z"/>
          <w:rFonts w:ascii="Arial" w:hAnsi="Arial"/>
          <w:sz w:val="24"/>
          <w:szCs w:val="24"/>
          <w:lang w:val="el-GR"/>
        </w:rPr>
      </w:pPr>
      <w:del w:id="136" w:author="Καρμίρης Αγγελος" w:date="2020-01-03T10:36:00Z">
        <w:r w:rsidRPr="008E79DF" w:rsidDel="00010D2C">
          <w:rPr>
            <w:rFonts w:ascii="Arial" w:hAnsi="Arial"/>
            <w:sz w:val="24"/>
            <w:szCs w:val="24"/>
            <w:lang w:val="el-GR"/>
          </w:rPr>
          <w:delText>-</w:delText>
        </w:r>
        <w:r w:rsidRPr="008E79DF" w:rsidDel="00010D2C">
          <w:rPr>
            <w:rFonts w:ascii="Arial" w:hAnsi="Arial"/>
            <w:sz w:val="24"/>
            <w:szCs w:val="24"/>
            <w:lang w:val="el-GR"/>
          </w:rPr>
          <w:tab/>
          <w:delText xml:space="preserve">Μέση </w:delText>
        </w:r>
        <w:r w:rsidR="00C32FA6" w:rsidDel="00010D2C">
          <w:rPr>
            <w:rFonts w:ascii="Arial" w:hAnsi="Arial"/>
            <w:sz w:val="24"/>
            <w:szCs w:val="24"/>
            <w:lang w:val="el-GR"/>
          </w:rPr>
          <w:delText>αν</w:delText>
        </w:r>
        <w:r w:rsidRPr="008E79DF" w:rsidDel="00010D2C">
          <w:rPr>
            <w:rFonts w:ascii="Arial" w:hAnsi="Arial"/>
            <w:sz w:val="24"/>
            <w:szCs w:val="24"/>
            <w:lang w:val="el-GR"/>
          </w:rPr>
          <w:delText>ύψωση θερμοκρασίας</w:delText>
        </w:r>
        <w:r w:rsidR="00F9421D" w:rsidDel="00010D2C">
          <w:rPr>
            <w:rFonts w:ascii="Arial" w:hAnsi="Arial"/>
            <w:sz w:val="24"/>
            <w:szCs w:val="24"/>
            <w:lang w:val="el-GR"/>
          </w:rPr>
          <w:delText xml:space="preserve"> </w:delText>
        </w:r>
        <w:r w:rsidRPr="008E79DF" w:rsidDel="00010D2C">
          <w:rPr>
            <w:rFonts w:ascii="Arial" w:hAnsi="Arial"/>
            <w:sz w:val="24"/>
            <w:szCs w:val="24"/>
            <w:lang w:val="el-GR"/>
          </w:rPr>
          <w:delText>τυλίγματος:</w:delText>
        </w:r>
        <w:r w:rsidRPr="008E79DF" w:rsidDel="00010D2C">
          <w:rPr>
            <w:rFonts w:ascii="Arial" w:hAnsi="Arial"/>
            <w:sz w:val="24"/>
            <w:szCs w:val="24"/>
            <w:lang w:val="el-GR"/>
          </w:rPr>
          <w:tab/>
          <w:delText>65</w:delText>
        </w:r>
        <w:r w:rsidR="006B140F" w:rsidRPr="001D60BA" w:rsidDel="00010D2C">
          <w:rPr>
            <w:rFonts w:ascii="Arial" w:hAnsi="Arial"/>
            <w:sz w:val="24"/>
            <w:szCs w:val="24"/>
            <w:lang w:val="el-GR"/>
          </w:rPr>
          <w:delText xml:space="preserve"> </w:delText>
        </w:r>
        <w:r w:rsidR="006B140F" w:rsidDel="00010D2C">
          <w:rPr>
            <w:rFonts w:ascii="Arial" w:hAnsi="Arial"/>
            <w:sz w:val="24"/>
            <w:szCs w:val="24"/>
          </w:rPr>
          <w:delText>K</w:delText>
        </w:r>
      </w:del>
    </w:p>
    <w:p w:rsidR="006B140F" w:rsidRPr="00A762B8" w:rsidDel="00010D2C" w:rsidRDefault="006B140F" w:rsidP="006B140F">
      <w:pPr>
        <w:ind w:left="1418"/>
        <w:jc w:val="both"/>
        <w:rPr>
          <w:del w:id="137" w:author="Καρμίρης Αγγελος" w:date="2020-01-03T10:36:00Z"/>
          <w:rFonts w:ascii="Arial" w:hAnsi="Arial"/>
          <w:sz w:val="24"/>
          <w:szCs w:val="24"/>
          <w:lang w:val="el-GR"/>
        </w:rPr>
      </w:pPr>
      <w:del w:id="138" w:author="Καρμίρης Αγγελος" w:date="2020-01-03T10:36:00Z">
        <w:r w:rsidRPr="00A762B8" w:rsidDel="00010D2C">
          <w:rPr>
            <w:rFonts w:ascii="Arial" w:hAnsi="Arial"/>
            <w:sz w:val="24"/>
            <w:szCs w:val="24"/>
            <w:lang w:val="el-GR"/>
          </w:rPr>
          <w:delText>-</w:delText>
        </w:r>
        <w:r w:rsidRPr="00A762B8" w:rsidDel="00010D2C">
          <w:rPr>
            <w:rFonts w:ascii="Arial" w:hAnsi="Arial"/>
            <w:sz w:val="24"/>
            <w:szCs w:val="24"/>
            <w:lang w:val="el-GR"/>
          </w:rPr>
          <w:tab/>
        </w:r>
        <w:r w:rsidR="00F9421D" w:rsidDel="00010D2C">
          <w:rPr>
            <w:rFonts w:ascii="Arial" w:hAnsi="Arial"/>
            <w:sz w:val="24"/>
            <w:szCs w:val="24"/>
            <w:lang w:val="el-GR"/>
          </w:rPr>
          <w:delText>Αν</w:delText>
        </w:r>
        <w:r w:rsidRPr="00A762B8" w:rsidDel="00010D2C">
          <w:rPr>
            <w:rFonts w:ascii="Arial" w:hAnsi="Arial"/>
            <w:sz w:val="24"/>
            <w:szCs w:val="24"/>
            <w:lang w:val="el-GR"/>
          </w:rPr>
          <w:delText>ύψωση θερμοκρασίας θερμότερου</w:delText>
        </w:r>
      </w:del>
    </w:p>
    <w:p w:rsidR="00FC0DF7" w:rsidRPr="008E79DF" w:rsidDel="00010D2C" w:rsidRDefault="006B140F" w:rsidP="006B140F">
      <w:pPr>
        <w:ind w:left="1440" w:firstLine="720"/>
        <w:jc w:val="both"/>
        <w:rPr>
          <w:del w:id="139" w:author="Καρμίρης Αγγελος" w:date="2020-01-03T10:36:00Z"/>
          <w:rFonts w:ascii="Arial" w:hAnsi="Arial"/>
          <w:sz w:val="24"/>
          <w:szCs w:val="24"/>
          <w:lang w:val="el-GR"/>
        </w:rPr>
      </w:pPr>
      <w:del w:id="140" w:author="Καρμίρης Αγγελος" w:date="2020-01-03T10:36:00Z">
        <w:r w:rsidRPr="00A762B8" w:rsidDel="00010D2C">
          <w:rPr>
            <w:rFonts w:ascii="Arial" w:hAnsi="Arial"/>
            <w:sz w:val="24"/>
            <w:szCs w:val="24"/>
            <w:lang w:val="el-GR"/>
          </w:rPr>
          <w:delText>σημείου τυλίγματος (hot-spot)</w:delText>
        </w:r>
        <w:r w:rsidRPr="00A762B8" w:rsidDel="00010D2C">
          <w:rPr>
            <w:rFonts w:ascii="Arial" w:hAnsi="Arial"/>
            <w:sz w:val="24"/>
            <w:szCs w:val="24"/>
            <w:lang w:val="el-GR"/>
          </w:rPr>
          <w:tab/>
        </w:r>
        <w:r w:rsidRPr="00A762B8" w:rsidDel="00010D2C">
          <w:rPr>
            <w:rFonts w:ascii="Arial" w:hAnsi="Arial"/>
            <w:sz w:val="24"/>
            <w:szCs w:val="24"/>
            <w:lang w:val="el-GR"/>
          </w:rPr>
          <w:tab/>
        </w:r>
        <w:r w:rsidDel="00010D2C">
          <w:rPr>
            <w:rFonts w:ascii="Arial" w:hAnsi="Arial"/>
            <w:sz w:val="24"/>
            <w:szCs w:val="24"/>
            <w:lang w:val="el-GR"/>
          </w:rPr>
          <w:delText>:</w:delText>
        </w:r>
        <w:r w:rsidDel="00010D2C">
          <w:rPr>
            <w:rFonts w:ascii="Arial" w:hAnsi="Arial"/>
            <w:sz w:val="24"/>
            <w:szCs w:val="24"/>
            <w:lang w:val="el-GR"/>
          </w:rPr>
          <w:tab/>
          <w:delText>78 Κ</w:delText>
        </w:r>
      </w:del>
    </w:p>
    <w:p w:rsidR="00FC0DF7" w:rsidRPr="008E79DF" w:rsidDel="00010D2C" w:rsidRDefault="00FC0DF7">
      <w:pPr>
        <w:ind w:left="1440" w:hanging="22"/>
        <w:jc w:val="both"/>
        <w:rPr>
          <w:del w:id="141" w:author="Καρμίρης Αγγελος" w:date="2020-01-03T10:36:00Z"/>
          <w:rFonts w:ascii="Arial" w:hAnsi="Arial"/>
          <w:sz w:val="24"/>
          <w:szCs w:val="24"/>
          <w:lang w:val="el-GR"/>
        </w:rPr>
      </w:pPr>
      <w:del w:id="142" w:author="Καρμίρης Αγγελος" w:date="2020-01-03T10:36:00Z">
        <w:r w:rsidRPr="008E79DF" w:rsidDel="00010D2C">
          <w:rPr>
            <w:rFonts w:ascii="Arial" w:hAnsi="Arial"/>
            <w:sz w:val="24"/>
            <w:szCs w:val="24"/>
            <w:lang w:val="el-GR"/>
          </w:rPr>
          <w:delText>-</w:delText>
        </w:r>
        <w:r w:rsidRPr="008E79DF" w:rsidDel="00010D2C">
          <w:rPr>
            <w:rFonts w:ascii="Arial" w:hAnsi="Arial"/>
            <w:sz w:val="24"/>
            <w:szCs w:val="24"/>
            <w:lang w:val="el-GR"/>
          </w:rPr>
          <w:tab/>
        </w:r>
        <w:r w:rsidR="00F9421D" w:rsidDel="00010D2C">
          <w:rPr>
            <w:rFonts w:ascii="Arial" w:hAnsi="Arial"/>
            <w:sz w:val="24"/>
            <w:szCs w:val="24"/>
            <w:lang w:val="el-GR"/>
          </w:rPr>
          <w:delText xml:space="preserve">Ανύψωση θερμοκρασίας </w:delText>
        </w:r>
      </w:del>
    </w:p>
    <w:p w:rsidR="00FC0DF7" w:rsidRPr="008E79DF" w:rsidDel="00010D2C" w:rsidRDefault="00F76681">
      <w:pPr>
        <w:ind w:left="1440" w:hanging="22"/>
        <w:jc w:val="both"/>
        <w:rPr>
          <w:del w:id="143" w:author="Καρμίρης Αγγελος" w:date="2020-01-03T10:36:00Z"/>
          <w:rFonts w:ascii="Arial" w:hAnsi="Arial"/>
          <w:sz w:val="24"/>
          <w:szCs w:val="24"/>
          <w:lang w:val="el-GR"/>
        </w:rPr>
      </w:pPr>
      <w:del w:id="144" w:author="Καρμίρης Αγγελος" w:date="2020-01-03T10:36:00Z">
        <w:r w:rsidRPr="008E79DF" w:rsidDel="00010D2C">
          <w:rPr>
            <w:rFonts w:ascii="Arial" w:hAnsi="Arial"/>
            <w:sz w:val="24"/>
            <w:szCs w:val="24"/>
            <w:lang w:val="el-GR"/>
          </w:rPr>
          <w:tab/>
        </w:r>
        <w:r w:rsidRPr="008E79DF" w:rsidDel="00010D2C">
          <w:rPr>
            <w:rFonts w:ascii="Arial" w:hAnsi="Arial"/>
            <w:sz w:val="24"/>
            <w:szCs w:val="24"/>
            <w:lang w:val="el-GR"/>
          </w:rPr>
          <w:tab/>
        </w:r>
        <w:r w:rsidR="00F9421D" w:rsidDel="00010D2C">
          <w:rPr>
            <w:rFonts w:ascii="Arial" w:hAnsi="Arial"/>
            <w:sz w:val="24"/>
            <w:szCs w:val="24"/>
            <w:lang w:val="el-GR"/>
          </w:rPr>
          <w:delText>άνω στάθμης</w:delText>
        </w:r>
        <w:r w:rsidR="00F9421D" w:rsidRPr="008E79DF" w:rsidDel="00010D2C">
          <w:rPr>
            <w:rFonts w:ascii="Arial" w:hAnsi="Arial"/>
            <w:sz w:val="24"/>
            <w:szCs w:val="24"/>
            <w:lang w:val="el-GR"/>
          </w:rPr>
          <w:delText xml:space="preserve"> </w:delText>
        </w:r>
        <w:r w:rsidR="00F9421D" w:rsidDel="00010D2C">
          <w:rPr>
            <w:rFonts w:ascii="Arial" w:hAnsi="Arial"/>
            <w:sz w:val="24"/>
            <w:szCs w:val="24"/>
            <w:lang w:val="el-GR"/>
          </w:rPr>
          <w:delText>λαδιού</w:delText>
        </w:r>
        <w:r w:rsidR="00F9421D" w:rsidDel="00010D2C">
          <w:rPr>
            <w:rFonts w:ascii="Arial" w:hAnsi="Arial"/>
            <w:sz w:val="24"/>
            <w:szCs w:val="24"/>
            <w:lang w:val="el-GR"/>
          </w:rPr>
          <w:tab/>
        </w:r>
        <w:r w:rsidR="00F9421D" w:rsidDel="00010D2C">
          <w:rPr>
            <w:rFonts w:ascii="Arial" w:hAnsi="Arial"/>
            <w:sz w:val="24"/>
            <w:szCs w:val="24"/>
            <w:lang w:val="el-GR"/>
          </w:rPr>
          <w:tab/>
        </w:r>
        <w:r w:rsidR="00F9421D" w:rsidDel="00010D2C">
          <w:rPr>
            <w:rFonts w:ascii="Arial" w:hAnsi="Arial"/>
            <w:sz w:val="24"/>
            <w:szCs w:val="24"/>
            <w:lang w:val="el-GR"/>
          </w:rPr>
          <w:tab/>
        </w:r>
        <w:r w:rsidR="00FC0DF7" w:rsidRPr="008E79DF" w:rsidDel="00010D2C">
          <w:rPr>
            <w:rFonts w:ascii="Arial" w:hAnsi="Arial"/>
            <w:sz w:val="24"/>
            <w:szCs w:val="24"/>
            <w:lang w:val="el-GR"/>
          </w:rPr>
          <w:delText>:</w:delText>
        </w:r>
        <w:r w:rsidR="00FC0DF7" w:rsidRPr="008E79DF" w:rsidDel="00010D2C">
          <w:rPr>
            <w:rFonts w:ascii="Arial" w:hAnsi="Arial"/>
            <w:sz w:val="24"/>
            <w:szCs w:val="24"/>
            <w:lang w:val="el-GR"/>
          </w:rPr>
          <w:tab/>
          <w:delText>60</w:delText>
        </w:r>
        <w:r w:rsidR="006B140F" w:rsidRPr="00A762B8" w:rsidDel="00010D2C">
          <w:rPr>
            <w:rFonts w:ascii="Arial" w:hAnsi="Arial"/>
            <w:sz w:val="24"/>
            <w:szCs w:val="24"/>
            <w:lang w:val="el-GR"/>
          </w:rPr>
          <w:delText xml:space="preserve"> </w:delText>
        </w:r>
        <w:r w:rsidR="006B140F" w:rsidDel="00010D2C">
          <w:rPr>
            <w:rFonts w:ascii="Arial" w:hAnsi="Arial"/>
            <w:sz w:val="24"/>
            <w:szCs w:val="24"/>
          </w:rPr>
          <w:delText>K</w:delText>
        </w:r>
      </w:del>
    </w:p>
    <w:p w:rsidR="000567BB" w:rsidRPr="008F719F" w:rsidDel="00010D2C" w:rsidRDefault="000567BB" w:rsidP="004F4E5F">
      <w:pPr>
        <w:jc w:val="both"/>
        <w:rPr>
          <w:del w:id="145" w:author="Καρμίρης Αγγελος" w:date="2020-01-03T10:36:00Z"/>
          <w:rFonts w:ascii="Arial" w:hAnsi="Arial"/>
          <w:sz w:val="24"/>
          <w:lang w:val="el-GR"/>
        </w:rPr>
      </w:pPr>
    </w:p>
    <w:p w:rsidR="00FC0DF7" w:rsidRPr="008F719F" w:rsidDel="00010D2C" w:rsidRDefault="00FC0DF7">
      <w:pPr>
        <w:ind w:hanging="22"/>
        <w:jc w:val="both"/>
        <w:rPr>
          <w:del w:id="146" w:author="Καρμίρης Αγγελος" w:date="2020-01-03T10:36:00Z"/>
          <w:rFonts w:ascii="Arial" w:hAnsi="Arial"/>
          <w:b/>
          <w:sz w:val="24"/>
          <w:lang w:val="el-GR"/>
        </w:rPr>
      </w:pPr>
      <w:del w:id="147" w:author="Καρμίρης Αγγελος" w:date="2020-01-03T10:36:00Z">
        <w:r w:rsidRPr="008F719F" w:rsidDel="00010D2C">
          <w:rPr>
            <w:rFonts w:ascii="Arial" w:hAnsi="Arial"/>
            <w:b/>
            <w:sz w:val="24"/>
            <w:lang w:val="el-GR"/>
          </w:rPr>
          <w:tab/>
        </w:r>
        <w:r w:rsidRPr="008F719F" w:rsidDel="00010D2C">
          <w:rPr>
            <w:rFonts w:ascii="Arial" w:hAnsi="Arial"/>
            <w:b/>
            <w:sz w:val="24"/>
            <w:lang w:val="el-GR"/>
          </w:rPr>
          <w:tab/>
          <w:delText>4.</w:delText>
        </w:r>
        <w:r w:rsidRPr="008F719F" w:rsidDel="00010D2C">
          <w:rPr>
            <w:rFonts w:ascii="Arial" w:hAnsi="Arial"/>
            <w:b/>
            <w:sz w:val="24"/>
            <w:lang w:val="el-GR"/>
          </w:rPr>
          <w:tab/>
        </w:r>
        <w:r w:rsidRPr="008F719F" w:rsidDel="00010D2C">
          <w:rPr>
            <w:rFonts w:ascii="Arial" w:hAnsi="Arial"/>
            <w:b/>
            <w:sz w:val="24"/>
            <w:u w:val="single"/>
            <w:lang w:val="el-GR"/>
          </w:rPr>
          <w:delText>Αντίδραση μηδενικής ακολουθίας</w:delText>
        </w:r>
      </w:del>
    </w:p>
    <w:p w:rsidR="00C32FA6" w:rsidRPr="001D60BA" w:rsidDel="00010D2C" w:rsidRDefault="00C32FA6">
      <w:pPr>
        <w:ind w:left="1418" w:hanging="1440"/>
        <w:jc w:val="both"/>
        <w:rPr>
          <w:del w:id="148" w:author="Καρμίρης Αγγελος" w:date="2020-01-03T10:36:00Z"/>
          <w:rFonts w:ascii="Arial" w:hAnsi="Arial"/>
          <w:sz w:val="24"/>
          <w:lang w:val="el-GR"/>
        </w:rPr>
      </w:pPr>
    </w:p>
    <w:p w:rsidR="00FC0DF7" w:rsidRPr="008F719F" w:rsidDel="00010D2C" w:rsidRDefault="00FC0DF7">
      <w:pPr>
        <w:ind w:left="1418" w:hanging="1440"/>
        <w:jc w:val="both"/>
        <w:rPr>
          <w:del w:id="149" w:author="Καρμίρης Αγγελος" w:date="2020-01-03T10:36:00Z"/>
          <w:rFonts w:ascii="Arial" w:hAnsi="Arial"/>
          <w:sz w:val="24"/>
          <w:lang w:val="el-GR"/>
        </w:rPr>
      </w:pPr>
      <w:del w:id="150" w:author="Καρμίρης Αγγελος" w:date="2020-01-03T10:36:00Z">
        <w:r w:rsidRPr="008F719F" w:rsidDel="00010D2C">
          <w:rPr>
            <w:rFonts w:ascii="Arial" w:hAnsi="Arial"/>
            <w:sz w:val="24"/>
            <w:lang w:val="el-GR"/>
          </w:rPr>
          <w:tab/>
        </w:r>
        <w:r w:rsidRPr="008F719F" w:rsidDel="00010D2C">
          <w:rPr>
            <w:rFonts w:ascii="Arial" w:hAnsi="Arial"/>
            <w:sz w:val="24"/>
            <w:lang w:val="el-GR"/>
          </w:rPr>
          <w:tab/>
          <w:delText>Ο λόγος της αντίδρασης μηδενικής ακολουθίας προς την αντίδραση θετικής ακολουθίας (</w:delText>
        </w:r>
        <w:r w:rsidR="00F9421D" w:rsidDel="00010D2C">
          <w:rPr>
            <w:rFonts w:ascii="Arial" w:hAnsi="Arial"/>
            <w:sz w:val="24"/>
          </w:rPr>
          <w:delText>X</w:delText>
        </w:r>
        <w:r w:rsidRPr="008F719F" w:rsidDel="00010D2C">
          <w:rPr>
            <w:rFonts w:ascii="Arial" w:hAnsi="Arial"/>
            <w:sz w:val="24"/>
            <w:vertAlign w:val="subscript"/>
            <w:lang w:val="el-GR"/>
          </w:rPr>
          <w:delText>0</w:delText>
        </w:r>
        <w:r w:rsidRPr="008F719F" w:rsidDel="00010D2C">
          <w:rPr>
            <w:rFonts w:ascii="Arial" w:hAnsi="Arial"/>
            <w:sz w:val="24"/>
            <w:lang w:val="el-GR"/>
          </w:rPr>
          <w:delText>/</w:delText>
        </w:r>
        <w:r w:rsidR="00F9421D" w:rsidDel="00010D2C">
          <w:rPr>
            <w:rFonts w:ascii="Arial" w:hAnsi="Arial"/>
            <w:sz w:val="24"/>
          </w:rPr>
          <w:delText>X</w:delText>
        </w:r>
        <w:r w:rsidR="00BD579B" w:rsidDel="00010D2C">
          <w:rPr>
            <w:rFonts w:ascii="Arial" w:hAnsi="Arial"/>
            <w:sz w:val="24"/>
            <w:vertAlign w:val="subscript"/>
            <w:lang w:val="el-GR"/>
          </w:rPr>
          <w:delText>+</w:delText>
        </w:r>
        <w:r w:rsidRPr="008F719F" w:rsidDel="00010D2C">
          <w:rPr>
            <w:rFonts w:ascii="Arial" w:hAnsi="Arial"/>
            <w:sz w:val="24"/>
            <w:lang w:val="el-GR"/>
          </w:rPr>
          <w:delText xml:space="preserve">) </w:delText>
        </w:r>
        <w:r w:rsidR="00F76681" w:rsidRPr="008F719F" w:rsidDel="00010D2C">
          <w:rPr>
            <w:rFonts w:ascii="Arial" w:hAnsi="Arial"/>
            <w:sz w:val="24"/>
            <w:lang w:val="el-GR"/>
          </w:rPr>
          <w:delText>των αυτεπαγωγών</w:delText>
        </w:r>
        <w:r w:rsidRPr="008F719F" w:rsidDel="00010D2C">
          <w:rPr>
            <w:rFonts w:ascii="Arial" w:hAnsi="Arial"/>
            <w:sz w:val="24"/>
            <w:lang w:val="el-GR"/>
          </w:rPr>
          <w:delText xml:space="preserve"> αν</w:delText>
        </w:r>
        <w:r w:rsidR="0004317B" w:rsidRPr="008F719F" w:rsidDel="00010D2C">
          <w:rPr>
            <w:rFonts w:ascii="Arial" w:hAnsi="Arial"/>
            <w:sz w:val="24"/>
            <w:lang w:val="el-GR"/>
          </w:rPr>
          <w:delText>τιστάθμισης πρέπει να βρίσκεται μεταξύ 0</w:delText>
        </w:r>
        <w:r w:rsidR="00F9421D" w:rsidRPr="001D60BA" w:rsidDel="00010D2C">
          <w:rPr>
            <w:rFonts w:ascii="Arial" w:hAnsi="Arial"/>
            <w:sz w:val="24"/>
            <w:lang w:val="el-GR"/>
          </w:rPr>
          <w:delText>,</w:delText>
        </w:r>
        <w:r w:rsidR="0004317B" w:rsidRPr="008F719F" w:rsidDel="00010D2C">
          <w:rPr>
            <w:rFonts w:ascii="Arial" w:hAnsi="Arial"/>
            <w:sz w:val="24"/>
            <w:lang w:val="el-GR"/>
          </w:rPr>
          <w:delText>95</w:delText>
        </w:r>
        <w:r w:rsidRPr="008F719F" w:rsidDel="00010D2C">
          <w:rPr>
            <w:rFonts w:ascii="Arial" w:hAnsi="Arial"/>
            <w:sz w:val="24"/>
            <w:lang w:val="el-GR"/>
          </w:rPr>
          <w:delText xml:space="preserve"> </w:delText>
        </w:r>
        <w:r w:rsidR="000567BB" w:rsidRPr="008F719F" w:rsidDel="00010D2C">
          <w:rPr>
            <w:rFonts w:ascii="Arial" w:hAnsi="Arial"/>
            <w:sz w:val="24"/>
            <w:lang w:val="el-GR"/>
          </w:rPr>
          <w:delText>και</w:delText>
        </w:r>
        <w:r w:rsidRPr="008F719F" w:rsidDel="00010D2C">
          <w:rPr>
            <w:rFonts w:ascii="Arial" w:hAnsi="Arial"/>
            <w:sz w:val="24"/>
            <w:lang w:val="el-GR"/>
          </w:rPr>
          <w:delText xml:space="preserve"> 1</w:delText>
        </w:r>
        <w:r w:rsidR="00F9421D" w:rsidRPr="001D60BA" w:rsidDel="00010D2C">
          <w:rPr>
            <w:rFonts w:ascii="Arial" w:hAnsi="Arial"/>
            <w:sz w:val="24"/>
            <w:lang w:val="el-GR"/>
          </w:rPr>
          <w:delText>,</w:delText>
        </w:r>
        <w:r w:rsidRPr="008F719F" w:rsidDel="00010D2C">
          <w:rPr>
            <w:rFonts w:ascii="Arial" w:hAnsi="Arial"/>
            <w:sz w:val="24"/>
            <w:lang w:val="el-GR"/>
          </w:rPr>
          <w:delText>0.</w:delText>
        </w:r>
      </w:del>
    </w:p>
    <w:p w:rsidR="000567BB" w:rsidRPr="008F719F" w:rsidDel="00010D2C" w:rsidRDefault="000567BB">
      <w:pPr>
        <w:ind w:left="1418" w:hanging="1440"/>
        <w:jc w:val="both"/>
        <w:rPr>
          <w:del w:id="151" w:author="Καρμίρης Αγγελος" w:date="2020-01-03T10:36:00Z"/>
          <w:rFonts w:ascii="Arial" w:hAnsi="Arial"/>
          <w:sz w:val="24"/>
          <w:lang w:val="el-GR"/>
        </w:rPr>
      </w:pPr>
    </w:p>
    <w:p w:rsidR="00FC0DF7" w:rsidRPr="008F719F" w:rsidDel="00010D2C" w:rsidRDefault="00FC0DF7">
      <w:pPr>
        <w:ind w:left="1418" w:hanging="709"/>
        <w:jc w:val="both"/>
        <w:rPr>
          <w:del w:id="152" w:author="Καρμίρης Αγγελος" w:date="2020-01-03T10:36:00Z"/>
          <w:rFonts w:ascii="Arial" w:hAnsi="Arial"/>
          <w:b/>
          <w:sz w:val="24"/>
          <w:lang w:val="el-GR"/>
        </w:rPr>
      </w:pPr>
      <w:del w:id="153" w:author="Καρμίρης Αγγελος" w:date="2020-01-03T10:36:00Z">
        <w:r w:rsidRPr="008F719F" w:rsidDel="00010D2C">
          <w:rPr>
            <w:rFonts w:ascii="Arial" w:hAnsi="Arial"/>
            <w:b/>
            <w:sz w:val="24"/>
            <w:lang w:val="el-GR"/>
          </w:rPr>
          <w:delText>5.</w:delText>
        </w:r>
        <w:r w:rsidRPr="008F719F" w:rsidDel="00010D2C">
          <w:rPr>
            <w:rFonts w:ascii="Arial" w:hAnsi="Arial"/>
            <w:b/>
            <w:sz w:val="24"/>
            <w:lang w:val="el-GR"/>
          </w:rPr>
          <w:tab/>
        </w:r>
        <w:r w:rsidRPr="008F719F" w:rsidDel="00010D2C">
          <w:rPr>
            <w:rFonts w:ascii="Arial" w:hAnsi="Arial"/>
            <w:b/>
            <w:sz w:val="24"/>
            <w:u w:val="single"/>
            <w:lang w:val="el-GR"/>
          </w:rPr>
          <w:delText>Σύνδεση τυλιγμάτων</w:delText>
        </w:r>
      </w:del>
    </w:p>
    <w:p w:rsidR="00C32FA6" w:rsidRPr="001D60BA" w:rsidDel="00010D2C" w:rsidRDefault="00C32FA6">
      <w:pPr>
        <w:ind w:left="1418" w:hanging="709"/>
        <w:jc w:val="both"/>
        <w:rPr>
          <w:del w:id="154" w:author="Καρμίρης Αγγελος" w:date="2020-01-03T10:36:00Z"/>
          <w:rFonts w:ascii="Arial" w:hAnsi="Arial"/>
          <w:sz w:val="24"/>
          <w:lang w:val="el-GR"/>
        </w:rPr>
      </w:pPr>
    </w:p>
    <w:p w:rsidR="00FC0DF7" w:rsidRPr="008F719F" w:rsidDel="00010D2C" w:rsidRDefault="00E05204">
      <w:pPr>
        <w:ind w:left="1418" w:hanging="709"/>
        <w:jc w:val="both"/>
        <w:rPr>
          <w:del w:id="155" w:author="Καρμίρης Αγγελος" w:date="2020-01-03T10:36:00Z"/>
          <w:rFonts w:ascii="Arial" w:hAnsi="Arial"/>
          <w:sz w:val="24"/>
          <w:lang w:val="el-GR"/>
        </w:rPr>
      </w:pPr>
      <w:del w:id="156" w:author="Καρμίρης Αγγελος" w:date="2020-01-03T10:36:00Z">
        <w:r w:rsidRPr="008F719F" w:rsidDel="00010D2C">
          <w:rPr>
            <w:rFonts w:ascii="Arial" w:hAnsi="Arial"/>
            <w:sz w:val="24"/>
            <w:lang w:val="el-GR"/>
          </w:rPr>
          <w:tab/>
          <w:delText>Η αυτεπαγωγή</w:delText>
        </w:r>
        <w:r w:rsidR="00FC0DF7" w:rsidRPr="008F719F" w:rsidDel="00010D2C">
          <w:rPr>
            <w:rFonts w:ascii="Arial" w:hAnsi="Arial"/>
            <w:sz w:val="24"/>
            <w:lang w:val="el-GR"/>
          </w:rPr>
          <w:delText xml:space="preserve"> πρέπει να αποτελεί τριφασική μονάδα συνδεμένη κατ’αστέρα με τον ουδέτερο γειωμένο απευθείας προς γη.</w:delText>
        </w:r>
      </w:del>
    </w:p>
    <w:p w:rsidR="00FC0DF7" w:rsidRPr="008F719F" w:rsidDel="00010D2C" w:rsidRDefault="00FC0DF7">
      <w:pPr>
        <w:ind w:left="1418" w:hanging="709"/>
        <w:jc w:val="both"/>
        <w:rPr>
          <w:del w:id="157" w:author="Καρμίρης Αγγελος" w:date="2020-01-03T10:36:00Z"/>
          <w:rFonts w:ascii="Arial" w:hAnsi="Arial"/>
          <w:sz w:val="24"/>
          <w:lang w:val="el-GR"/>
        </w:rPr>
      </w:pPr>
    </w:p>
    <w:p w:rsidR="00FC0DF7" w:rsidRPr="008F719F" w:rsidDel="00010D2C" w:rsidRDefault="00FC0DF7">
      <w:pPr>
        <w:ind w:left="1418" w:hanging="709"/>
        <w:jc w:val="both"/>
        <w:rPr>
          <w:del w:id="158" w:author="Καρμίρης Αγγελος" w:date="2020-01-03T10:36:00Z"/>
          <w:rFonts w:ascii="Arial" w:hAnsi="Arial"/>
          <w:b/>
          <w:sz w:val="24"/>
          <w:lang w:val="el-GR"/>
        </w:rPr>
      </w:pPr>
      <w:del w:id="159" w:author="Καρμίρης Αγγελος" w:date="2020-01-03T10:36:00Z">
        <w:r w:rsidRPr="008F719F" w:rsidDel="00010D2C">
          <w:rPr>
            <w:rFonts w:ascii="Arial" w:hAnsi="Arial"/>
            <w:b/>
            <w:sz w:val="24"/>
            <w:lang w:val="el-GR"/>
          </w:rPr>
          <w:delText>6.</w:delText>
        </w:r>
        <w:r w:rsidRPr="008F719F" w:rsidDel="00010D2C">
          <w:rPr>
            <w:rFonts w:ascii="Arial" w:hAnsi="Arial"/>
            <w:b/>
            <w:sz w:val="24"/>
            <w:lang w:val="el-GR"/>
          </w:rPr>
          <w:tab/>
        </w:r>
        <w:r w:rsidRPr="008F719F" w:rsidDel="00010D2C">
          <w:rPr>
            <w:rFonts w:ascii="Arial" w:hAnsi="Arial"/>
            <w:b/>
            <w:sz w:val="24"/>
            <w:u w:val="single"/>
            <w:lang w:val="el-GR"/>
          </w:rPr>
          <w:delText>Υπερτάσεις Συστήματος λόγω χειρισμών</w:delText>
        </w:r>
      </w:del>
    </w:p>
    <w:p w:rsidR="00C32FA6" w:rsidRPr="001D60BA" w:rsidDel="00010D2C" w:rsidRDefault="00C32FA6">
      <w:pPr>
        <w:ind w:left="1418" w:hanging="709"/>
        <w:jc w:val="both"/>
        <w:rPr>
          <w:del w:id="160" w:author="Καρμίρης Αγγελος" w:date="2020-01-03T10:36:00Z"/>
          <w:rFonts w:ascii="Arial" w:hAnsi="Arial"/>
          <w:sz w:val="24"/>
          <w:lang w:val="el-GR"/>
        </w:rPr>
      </w:pPr>
    </w:p>
    <w:p w:rsidR="00FC0DF7" w:rsidRPr="008F719F" w:rsidDel="00010D2C" w:rsidRDefault="00E05204">
      <w:pPr>
        <w:ind w:left="1418" w:hanging="709"/>
        <w:jc w:val="both"/>
        <w:rPr>
          <w:del w:id="161" w:author="Καρμίρης Αγγελος" w:date="2020-01-03T10:36:00Z"/>
          <w:rFonts w:ascii="Arial" w:hAnsi="Arial"/>
          <w:sz w:val="24"/>
          <w:lang w:val="el-GR"/>
        </w:rPr>
      </w:pPr>
      <w:del w:id="162" w:author="Καρμίρης Αγγελος" w:date="2020-01-03T10:36:00Z">
        <w:r w:rsidRPr="008F719F" w:rsidDel="00010D2C">
          <w:rPr>
            <w:rFonts w:ascii="Arial" w:hAnsi="Arial"/>
            <w:sz w:val="24"/>
            <w:lang w:val="el-GR"/>
          </w:rPr>
          <w:tab/>
          <w:delText>Οι αυτεπαγωγές</w:delText>
        </w:r>
        <w:r w:rsidR="00FC0DF7" w:rsidRPr="008F719F" w:rsidDel="00010D2C">
          <w:rPr>
            <w:rFonts w:ascii="Arial" w:hAnsi="Arial"/>
            <w:sz w:val="24"/>
            <w:lang w:val="el-GR"/>
          </w:rPr>
          <w:delText xml:space="preserve"> αντιστάθμισης είναι δυνατό να τοποθετηθούν στο άκρο υποβρυχίων καλωδιακών γραμμών μεγάλου μήκους με σκοπό την αντιστάθμιση της αέργου ισχύος</w:delText>
        </w:r>
        <w:r w:rsidR="00081415" w:rsidRPr="008F719F" w:rsidDel="00010D2C">
          <w:rPr>
            <w:rFonts w:ascii="Arial" w:hAnsi="Arial"/>
            <w:sz w:val="24"/>
            <w:lang w:val="el-GR"/>
          </w:rPr>
          <w:delText xml:space="preserve">. </w:delText>
        </w:r>
        <w:r w:rsidRPr="008F719F" w:rsidDel="00010D2C">
          <w:rPr>
            <w:rFonts w:ascii="Arial" w:hAnsi="Arial"/>
            <w:sz w:val="24"/>
            <w:lang w:val="el-GR"/>
          </w:rPr>
          <w:delText>Σε τέτοια περίπτωση οι αυτεπαγωγές</w:delText>
        </w:r>
        <w:r w:rsidR="00FC0DF7" w:rsidRPr="008F719F" w:rsidDel="00010D2C">
          <w:rPr>
            <w:rFonts w:ascii="Arial" w:hAnsi="Arial"/>
            <w:sz w:val="24"/>
            <w:lang w:val="el-GR"/>
          </w:rPr>
          <w:delText xml:space="preserve"> είναι δυνατό να υποστούν υπερτάσεις χειρισμών μέγιστης τιμής 3 ανά μονάδα  (1 μονάδα = 170/</w:delText>
        </w:r>
        <w:r w:rsidR="00FC0DF7" w:rsidRPr="008F719F" w:rsidDel="00010D2C">
          <w:rPr>
            <w:rFonts w:ascii="Arial" w:hAnsi="Arial"/>
            <w:position w:val="-6"/>
            <w:sz w:val="24"/>
            <w:lang w:val="el-GR"/>
          </w:rPr>
          <w:object w:dxaOrig="3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8pt;height:17.25pt" o:ole="">
              <v:imagedata r:id="rId9" o:title=""/>
            </v:shape>
            <o:OLEObject Type="Embed" ProgID="Equation.2" ShapeID="_x0000_i1036" DrawAspect="Content" ObjectID="_1639552964" r:id="rId10"/>
          </w:object>
        </w:r>
        <w:r w:rsidR="00FC0DF7" w:rsidRPr="008F719F" w:rsidDel="00010D2C">
          <w:rPr>
            <w:rFonts w:ascii="Arial" w:hAnsi="Arial"/>
            <w:sz w:val="24"/>
            <w:lang w:val="el-GR"/>
          </w:rPr>
          <w:delText>).</w:delText>
        </w:r>
      </w:del>
    </w:p>
    <w:p w:rsidR="00FC0DF7" w:rsidRPr="008F719F" w:rsidDel="00010D2C" w:rsidRDefault="00FC0DF7">
      <w:pPr>
        <w:ind w:left="1418" w:hanging="709"/>
        <w:jc w:val="both"/>
        <w:rPr>
          <w:del w:id="163" w:author="Καρμίρης Αγγελος" w:date="2020-01-03T10:36:00Z"/>
          <w:rFonts w:ascii="Arial" w:hAnsi="Arial"/>
          <w:sz w:val="24"/>
          <w:lang w:val="el-GR"/>
        </w:rPr>
      </w:pPr>
    </w:p>
    <w:p w:rsidR="00FC0DF7" w:rsidRPr="008F719F" w:rsidDel="00010D2C" w:rsidRDefault="00FC0DF7">
      <w:pPr>
        <w:ind w:left="1418" w:hanging="709"/>
        <w:jc w:val="both"/>
        <w:rPr>
          <w:del w:id="164" w:author="Καρμίρης Αγγελος" w:date="2020-01-03T10:36:00Z"/>
          <w:rFonts w:ascii="Arial" w:hAnsi="Arial"/>
          <w:b/>
          <w:sz w:val="24"/>
          <w:lang w:val="el-GR"/>
        </w:rPr>
      </w:pPr>
      <w:del w:id="165" w:author="Καρμίρης Αγγελος" w:date="2020-01-03T10:36:00Z">
        <w:r w:rsidRPr="008F719F" w:rsidDel="00010D2C">
          <w:rPr>
            <w:rFonts w:ascii="Arial" w:hAnsi="Arial"/>
            <w:b/>
            <w:sz w:val="24"/>
            <w:lang w:val="el-GR"/>
          </w:rPr>
          <w:delText>7.</w:delText>
        </w:r>
        <w:r w:rsidRPr="008F719F" w:rsidDel="00010D2C">
          <w:rPr>
            <w:rFonts w:ascii="Arial" w:hAnsi="Arial"/>
            <w:b/>
            <w:sz w:val="24"/>
            <w:lang w:val="el-GR"/>
          </w:rPr>
          <w:tab/>
        </w:r>
        <w:r w:rsidRPr="008F719F" w:rsidDel="00010D2C">
          <w:rPr>
            <w:rFonts w:ascii="Arial" w:hAnsi="Arial"/>
            <w:b/>
            <w:sz w:val="24"/>
            <w:u w:val="single"/>
            <w:lang w:val="el-GR"/>
          </w:rPr>
          <w:delText>Αρμονικές</w:delText>
        </w:r>
      </w:del>
    </w:p>
    <w:p w:rsidR="00F9421D" w:rsidRPr="001D60BA" w:rsidDel="00010D2C" w:rsidRDefault="00F9421D">
      <w:pPr>
        <w:ind w:left="1418" w:hanging="709"/>
        <w:jc w:val="both"/>
        <w:rPr>
          <w:del w:id="166" w:author="Καρμίρης Αγγελος" w:date="2020-01-03T10:36:00Z"/>
          <w:rFonts w:ascii="Arial" w:hAnsi="Arial"/>
          <w:sz w:val="24"/>
          <w:lang w:val="el-GR"/>
        </w:rPr>
      </w:pPr>
    </w:p>
    <w:p w:rsidR="00FC0DF7" w:rsidRPr="008F719F" w:rsidDel="00010D2C" w:rsidRDefault="00FC0DF7">
      <w:pPr>
        <w:ind w:left="1418" w:hanging="709"/>
        <w:jc w:val="both"/>
        <w:rPr>
          <w:del w:id="167" w:author="Καρμίρης Αγγελος" w:date="2020-01-03T10:36:00Z"/>
          <w:rFonts w:ascii="Arial" w:hAnsi="Arial"/>
          <w:sz w:val="24"/>
          <w:lang w:val="el-GR"/>
        </w:rPr>
      </w:pPr>
      <w:del w:id="168" w:author="Καρμίρης Αγγελος" w:date="2020-01-03T10:36:00Z">
        <w:r w:rsidRPr="008F719F" w:rsidDel="00010D2C">
          <w:rPr>
            <w:rFonts w:ascii="Arial" w:hAnsi="Arial"/>
            <w:sz w:val="24"/>
            <w:lang w:val="el-GR"/>
          </w:rPr>
          <w:tab/>
          <w:delText>Η μέγιστη επιτρεπόμενη τιμή τ</w:delText>
        </w:r>
        <w:r w:rsidR="00E05204" w:rsidRPr="008F719F" w:rsidDel="00010D2C">
          <w:rPr>
            <w:rFonts w:ascii="Arial" w:hAnsi="Arial"/>
            <w:sz w:val="24"/>
            <w:lang w:val="el-GR"/>
          </w:rPr>
          <w:delText>ρίτης αρμονικής του ρεύματος των αυτεπαγωγών</w:delText>
        </w:r>
        <w:r w:rsidRPr="008F719F" w:rsidDel="00010D2C">
          <w:rPr>
            <w:rFonts w:ascii="Arial" w:hAnsi="Arial"/>
            <w:sz w:val="24"/>
            <w:lang w:val="el-GR"/>
          </w:rPr>
          <w:delText xml:space="preserve"> πρέπει να είναι 3% της θεμελιώδους όταν αυτό διεγείρεται με την ονομαστική τάση ημιτονοειδούς μορφής.</w:delText>
        </w:r>
      </w:del>
    </w:p>
    <w:p w:rsidR="00FC0DF7" w:rsidRPr="008F719F" w:rsidDel="00010D2C" w:rsidRDefault="00FC0DF7">
      <w:pPr>
        <w:ind w:left="1418" w:hanging="709"/>
        <w:jc w:val="both"/>
        <w:rPr>
          <w:del w:id="169" w:author="Καρμίρης Αγγελος" w:date="2020-01-03T10:36:00Z"/>
          <w:rFonts w:ascii="Arial" w:hAnsi="Arial"/>
          <w:sz w:val="24"/>
          <w:lang w:val="el-GR"/>
        </w:rPr>
      </w:pPr>
    </w:p>
    <w:p w:rsidR="00FC0DF7" w:rsidRPr="008F719F" w:rsidDel="00010D2C" w:rsidRDefault="00FC0DF7">
      <w:pPr>
        <w:ind w:left="1418" w:hanging="709"/>
        <w:jc w:val="both"/>
        <w:rPr>
          <w:del w:id="170" w:author="Καρμίρης Αγγελος" w:date="2020-01-03T10:36:00Z"/>
          <w:rFonts w:ascii="Arial" w:hAnsi="Arial"/>
          <w:b/>
          <w:sz w:val="24"/>
          <w:lang w:val="el-GR"/>
        </w:rPr>
      </w:pPr>
      <w:del w:id="171" w:author="Καρμίρης Αγγελος" w:date="2020-01-03T10:36:00Z">
        <w:r w:rsidRPr="008F719F" w:rsidDel="00010D2C">
          <w:rPr>
            <w:rFonts w:ascii="Arial" w:hAnsi="Arial"/>
            <w:b/>
            <w:sz w:val="24"/>
            <w:lang w:val="el-GR"/>
          </w:rPr>
          <w:delText>8.</w:delText>
        </w:r>
        <w:r w:rsidRPr="008F719F" w:rsidDel="00010D2C">
          <w:rPr>
            <w:rFonts w:ascii="Arial" w:hAnsi="Arial"/>
            <w:b/>
            <w:sz w:val="24"/>
            <w:lang w:val="el-GR"/>
          </w:rPr>
          <w:tab/>
        </w:r>
        <w:r w:rsidRPr="008F719F" w:rsidDel="00010D2C">
          <w:rPr>
            <w:rFonts w:ascii="Arial" w:hAnsi="Arial"/>
            <w:b/>
            <w:sz w:val="24"/>
            <w:u w:val="single"/>
            <w:lang w:val="el-GR"/>
          </w:rPr>
          <w:delText>Κ</w:delText>
        </w:r>
        <w:r w:rsidR="00CA2294" w:rsidRPr="008F719F" w:rsidDel="00010D2C">
          <w:rPr>
            <w:rFonts w:ascii="Arial" w:hAnsi="Arial"/>
            <w:b/>
            <w:sz w:val="24"/>
            <w:u w:val="single"/>
            <w:lang w:val="el-GR"/>
          </w:rPr>
          <w:delText>ορεσμός</w:delText>
        </w:r>
      </w:del>
    </w:p>
    <w:p w:rsidR="00F9421D" w:rsidRPr="001D60BA" w:rsidDel="00010D2C" w:rsidRDefault="00F9421D">
      <w:pPr>
        <w:ind w:left="1418" w:hanging="709"/>
        <w:jc w:val="both"/>
        <w:rPr>
          <w:del w:id="172" w:author="Καρμίρης Αγγελος" w:date="2020-01-03T10:36:00Z"/>
          <w:rFonts w:ascii="Arial" w:hAnsi="Arial"/>
          <w:sz w:val="24"/>
          <w:lang w:val="el-GR"/>
        </w:rPr>
      </w:pPr>
    </w:p>
    <w:p w:rsidR="00FC0DF7" w:rsidRPr="008F719F" w:rsidDel="00010D2C" w:rsidRDefault="00E05204">
      <w:pPr>
        <w:ind w:left="1418" w:hanging="709"/>
        <w:jc w:val="both"/>
        <w:rPr>
          <w:del w:id="173" w:author="Καρμίρης Αγγελος" w:date="2020-01-03T10:36:00Z"/>
          <w:rFonts w:ascii="Arial" w:hAnsi="Arial"/>
          <w:sz w:val="24"/>
          <w:lang w:val="el-GR"/>
        </w:rPr>
      </w:pPr>
      <w:del w:id="174" w:author="Καρμίρης Αγγελος" w:date="2020-01-03T10:36:00Z">
        <w:r w:rsidRPr="008F719F" w:rsidDel="00010D2C">
          <w:rPr>
            <w:rFonts w:ascii="Arial" w:hAnsi="Arial"/>
            <w:sz w:val="24"/>
            <w:lang w:val="el-GR"/>
          </w:rPr>
          <w:tab/>
          <w:delText>Οι αυτεπαγωγές</w:delText>
        </w:r>
        <w:r w:rsidR="00FC0DF7" w:rsidRPr="008F719F" w:rsidDel="00010D2C">
          <w:rPr>
            <w:rFonts w:ascii="Arial" w:hAnsi="Arial"/>
            <w:sz w:val="24"/>
            <w:lang w:val="el-GR"/>
          </w:rPr>
          <w:delText xml:space="preserve"> αντιστάθμισης πρέπει να έχουν μελετηθεί κατά τέτοιο τρόπο ώστε να έχουν γραμμική χαρακτηριστική μέχρι τάση</w:delText>
        </w:r>
        <w:r w:rsidR="00081415" w:rsidRPr="008F719F" w:rsidDel="00010D2C">
          <w:rPr>
            <w:rFonts w:ascii="Arial" w:hAnsi="Arial"/>
            <w:sz w:val="24"/>
            <w:lang w:val="el-GR"/>
          </w:rPr>
          <w:delText>,</w:delText>
        </w:r>
        <w:r w:rsidR="00FC0DF7" w:rsidRPr="008F719F" w:rsidDel="00010D2C">
          <w:rPr>
            <w:rFonts w:ascii="Arial" w:hAnsi="Arial"/>
            <w:sz w:val="24"/>
            <w:lang w:val="el-GR"/>
          </w:rPr>
          <w:delText xml:space="preserve"> τουλάχιστον ίση προς 1,2 φορές την ονομαστική</w:delText>
        </w:r>
        <w:r w:rsidR="00174C27" w:rsidRPr="008F719F" w:rsidDel="00010D2C">
          <w:rPr>
            <w:rFonts w:ascii="Arial" w:hAnsi="Arial"/>
            <w:sz w:val="24"/>
            <w:lang w:val="el-GR"/>
          </w:rPr>
          <w:delText xml:space="preserve"> τάση</w:delText>
        </w:r>
        <w:r w:rsidR="00FC0DF7" w:rsidRPr="008F719F" w:rsidDel="00010D2C">
          <w:rPr>
            <w:rFonts w:ascii="Arial" w:hAnsi="Arial"/>
            <w:sz w:val="24"/>
            <w:lang w:val="el-GR"/>
          </w:rPr>
          <w:delText>.</w:delText>
        </w:r>
      </w:del>
    </w:p>
    <w:p w:rsidR="00FC0DF7" w:rsidRPr="008F719F" w:rsidDel="00010D2C" w:rsidRDefault="00FC0DF7">
      <w:pPr>
        <w:ind w:left="1418" w:hanging="709"/>
        <w:jc w:val="both"/>
        <w:rPr>
          <w:del w:id="175" w:author="Καρμίρης Αγγελος" w:date="2020-01-03T10:36:00Z"/>
          <w:rFonts w:ascii="Arial" w:hAnsi="Arial"/>
          <w:sz w:val="24"/>
          <w:lang w:val="el-GR"/>
        </w:rPr>
      </w:pPr>
    </w:p>
    <w:p w:rsidR="00FC0DF7" w:rsidRPr="008F719F" w:rsidDel="00010D2C" w:rsidRDefault="00FC0DF7">
      <w:pPr>
        <w:ind w:left="1418" w:hanging="709"/>
        <w:jc w:val="both"/>
        <w:rPr>
          <w:del w:id="176" w:author="Καρμίρης Αγγελος" w:date="2020-01-03T10:36:00Z"/>
          <w:rFonts w:ascii="Arial" w:hAnsi="Arial"/>
          <w:b/>
          <w:sz w:val="24"/>
          <w:lang w:val="el-GR"/>
        </w:rPr>
      </w:pPr>
      <w:del w:id="177" w:author="Καρμίρης Αγγελος" w:date="2020-01-03T10:36:00Z">
        <w:r w:rsidRPr="008F719F" w:rsidDel="00010D2C">
          <w:rPr>
            <w:rFonts w:ascii="Arial" w:hAnsi="Arial"/>
            <w:b/>
            <w:sz w:val="24"/>
            <w:lang w:val="el-GR"/>
          </w:rPr>
          <w:delText>9.</w:delText>
        </w:r>
        <w:r w:rsidRPr="008F719F" w:rsidDel="00010D2C">
          <w:rPr>
            <w:rFonts w:ascii="Arial" w:hAnsi="Arial"/>
            <w:b/>
            <w:sz w:val="24"/>
            <w:lang w:val="el-GR"/>
          </w:rPr>
          <w:tab/>
        </w:r>
        <w:r w:rsidRPr="008F719F" w:rsidDel="00010D2C">
          <w:rPr>
            <w:rFonts w:ascii="Arial" w:hAnsi="Arial"/>
            <w:b/>
            <w:sz w:val="24"/>
            <w:u w:val="single"/>
            <w:lang w:val="el-GR"/>
          </w:rPr>
          <w:delText>Μεταβολές τάσης</w:delText>
        </w:r>
      </w:del>
    </w:p>
    <w:p w:rsidR="0058506A" w:rsidRPr="001D60BA" w:rsidDel="00010D2C" w:rsidRDefault="0058506A">
      <w:pPr>
        <w:ind w:left="1418" w:hanging="709"/>
        <w:jc w:val="both"/>
        <w:rPr>
          <w:del w:id="178" w:author="Καρμίρης Αγγελος" w:date="2020-01-03T10:36:00Z"/>
          <w:rFonts w:ascii="Arial" w:hAnsi="Arial"/>
          <w:sz w:val="24"/>
          <w:lang w:val="el-GR"/>
        </w:rPr>
      </w:pPr>
    </w:p>
    <w:p w:rsidR="00FC0DF7" w:rsidRPr="008F719F" w:rsidDel="00010D2C" w:rsidRDefault="00E05204">
      <w:pPr>
        <w:ind w:left="1418" w:hanging="709"/>
        <w:jc w:val="both"/>
        <w:rPr>
          <w:del w:id="179" w:author="Καρμίρης Αγγελος" w:date="2020-01-03T10:36:00Z"/>
          <w:rFonts w:ascii="Arial" w:hAnsi="Arial"/>
          <w:sz w:val="24"/>
          <w:lang w:val="el-GR"/>
        </w:rPr>
      </w:pPr>
      <w:del w:id="180" w:author="Καρμίρης Αγγελος" w:date="2020-01-03T10:36:00Z">
        <w:r w:rsidRPr="008F719F" w:rsidDel="00010D2C">
          <w:rPr>
            <w:rFonts w:ascii="Arial" w:hAnsi="Arial"/>
            <w:sz w:val="24"/>
            <w:lang w:val="el-GR"/>
          </w:rPr>
          <w:tab/>
          <w:delText>Οι αυτεπαγωγές</w:delText>
        </w:r>
        <w:r w:rsidR="00FC0DF7" w:rsidRPr="008F719F" w:rsidDel="00010D2C">
          <w:rPr>
            <w:rFonts w:ascii="Arial" w:hAnsi="Arial"/>
            <w:sz w:val="24"/>
            <w:lang w:val="el-GR"/>
          </w:rPr>
          <w:delText xml:space="preserve"> αντιστάθμ</w:delText>
        </w:r>
        <w:r w:rsidRPr="008F719F" w:rsidDel="00010D2C">
          <w:rPr>
            <w:rFonts w:ascii="Arial" w:hAnsi="Arial"/>
            <w:sz w:val="24"/>
            <w:lang w:val="el-GR"/>
          </w:rPr>
          <w:delText>ισης πρέπει να είναι σχεδιασμένες</w:delText>
        </w:r>
        <w:r w:rsidR="00FC0DF7" w:rsidRPr="008F719F" w:rsidDel="00010D2C">
          <w:rPr>
            <w:rFonts w:ascii="Arial" w:hAnsi="Arial"/>
            <w:sz w:val="24"/>
            <w:lang w:val="el-GR"/>
          </w:rPr>
          <w:delText xml:space="preserve"> για συνεχή λειτουργία με τάση 105% της ονομαστικής</w:delText>
        </w:r>
        <w:r w:rsidR="0058506A" w:rsidRPr="001D60BA" w:rsidDel="00010D2C">
          <w:rPr>
            <w:rFonts w:ascii="Arial" w:hAnsi="Arial"/>
            <w:sz w:val="24"/>
            <w:lang w:val="el-GR"/>
          </w:rPr>
          <w:delText xml:space="preserve"> (</w:delText>
        </w:r>
        <w:r w:rsidR="00743021" w:rsidDel="00010D2C">
          <w:rPr>
            <w:rFonts w:ascii="Arial" w:hAnsi="Arial"/>
            <w:sz w:val="24"/>
            <w:lang w:val="el-GR"/>
          </w:rPr>
          <w:delText>σε τάση</w:delText>
        </w:r>
        <w:r w:rsidR="00743021" w:rsidRPr="001D60BA" w:rsidDel="00010D2C">
          <w:rPr>
            <w:rFonts w:ascii="Arial" w:hAnsi="Arial"/>
            <w:sz w:val="24"/>
            <w:lang w:val="el-GR"/>
          </w:rPr>
          <w:delText xml:space="preserve"> </w:delText>
        </w:r>
        <w:r w:rsidR="0058506A" w:rsidDel="00010D2C">
          <w:rPr>
            <w:rFonts w:ascii="Arial" w:hAnsi="Arial"/>
            <w:sz w:val="24"/>
          </w:rPr>
          <w:delText>U</w:delText>
        </w:r>
        <w:r w:rsidR="0058506A" w:rsidDel="00010D2C">
          <w:rPr>
            <w:rFonts w:ascii="Arial" w:hAnsi="Arial"/>
            <w:sz w:val="24"/>
            <w:vertAlign w:val="subscript"/>
          </w:rPr>
          <w:delText>max</w:delText>
        </w:r>
        <w:r w:rsidR="0058506A" w:rsidRPr="001D60BA" w:rsidDel="00010D2C">
          <w:rPr>
            <w:rFonts w:ascii="Arial" w:hAnsi="Arial"/>
            <w:sz w:val="24"/>
            <w:lang w:val="el-GR"/>
          </w:rPr>
          <w:delText>)</w:delText>
        </w:r>
        <w:r w:rsidR="00FC0DF7" w:rsidRPr="008F719F" w:rsidDel="00010D2C">
          <w:rPr>
            <w:rFonts w:ascii="Arial" w:hAnsi="Arial"/>
            <w:sz w:val="24"/>
            <w:lang w:val="el-GR"/>
          </w:rPr>
          <w:delText xml:space="preserve">, χωρίς η </w:delText>
        </w:r>
        <w:r w:rsidR="00743021" w:rsidDel="00010D2C">
          <w:rPr>
            <w:rFonts w:ascii="Arial" w:hAnsi="Arial"/>
            <w:sz w:val="24"/>
            <w:lang w:val="el-GR"/>
          </w:rPr>
          <w:delText>αν</w:delText>
        </w:r>
        <w:r w:rsidR="00FC0DF7" w:rsidRPr="008F719F" w:rsidDel="00010D2C">
          <w:rPr>
            <w:rFonts w:ascii="Arial" w:hAnsi="Arial"/>
            <w:sz w:val="24"/>
            <w:lang w:val="el-GR"/>
          </w:rPr>
          <w:delText>ύψωση της θερμοκρασίας να υπερβεί τα προδιαγραφόμενα όρια.</w:delText>
        </w:r>
      </w:del>
    </w:p>
    <w:p w:rsidR="00A762B8" w:rsidRPr="001D60BA" w:rsidDel="00010D2C" w:rsidRDefault="00A762B8">
      <w:pPr>
        <w:ind w:left="1418" w:hanging="709"/>
        <w:jc w:val="both"/>
        <w:rPr>
          <w:del w:id="181" w:author="Καρμίρης Αγγελος" w:date="2020-01-03T10:36:00Z"/>
          <w:rFonts w:ascii="Arial" w:hAnsi="Arial"/>
          <w:sz w:val="24"/>
          <w:lang w:val="el-GR"/>
        </w:rPr>
      </w:pPr>
    </w:p>
    <w:p w:rsidR="00FC0DF7" w:rsidRPr="008F719F" w:rsidDel="00010D2C" w:rsidRDefault="00FC0DF7">
      <w:pPr>
        <w:ind w:left="1418" w:hanging="709"/>
        <w:jc w:val="both"/>
        <w:rPr>
          <w:del w:id="182" w:author="Καρμίρης Αγγελος" w:date="2020-01-03T10:36:00Z"/>
          <w:rFonts w:ascii="Arial" w:hAnsi="Arial"/>
          <w:b/>
          <w:sz w:val="24"/>
          <w:lang w:val="el-GR"/>
        </w:rPr>
      </w:pPr>
      <w:del w:id="183" w:author="Καρμίρης Αγγελος" w:date="2020-01-03T10:36:00Z">
        <w:r w:rsidRPr="008F719F" w:rsidDel="00010D2C">
          <w:rPr>
            <w:rFonts w:ascii="Arial" w:hAnsi="Arial"/>
            <w:b/>
            <w:sz w:val="24"/>
            <w:lang w:val="el-GR"/>
          </w:rPr>
          <w:delText>10.</w:delText>
        </w:r>
        <w:r w:rsidRPr="008F719F" w:rsidDel="00010D2C">
          <w:rPr>
            <w:rFonts w:ascii="Arial" w:hAnsi="Arial"/>
            <w:b/>
            <w:sz w:val="24"/>
            <w:lang w:val="el-GR"/>
          </w:rPr>
          <w:tab/>
        </w:r>
        <w:r w:rsidRPr="008F719F" w:rsidDel="00010D2C">
          <w:rPr>
            <w:rFonts w:ascii="Arial" w:hAnsi="Arial"/>
            <w:b/>
            <w:sz w:val="24"/>
            <w:u w:val="single"/>
            <w:lang w:val="el-GR"/>
          </w:rPr>
          <w:delText>Στάθμη θορύβου</w:delText>
        </w:r>
      </w:del>
    </w:p>
    <w:p w:rsidR="0058506A" w:rsidRPr="001D60BA" w:rsidDel="00010D2C" w:rsidRDefault="0058506A">
      <w:pPr>
        <w:ind w:left="1418" w:hanging="709"/>
        <w:jc w:val="both"/>
        <w:rPr>
          <w:del w:id="184" w:author="Καρμίρης Αγγελος" w:date="2020-01-03T10:36:00Z"/>
          <w:rFonts w:ascii="Arial" w:hAnsi="Arial"/>
          <w:sz w:val="24"/>
          <w:lang w:val="el-GR"/>
        </w:rPr>
      </w:pPr>
    </w:p>
    <w:p w:rsidR="00FC0DF7" w:rsidRPr="008F719F" w:rsidDel="00010D2C" w:rsidRDefault="00E05204">
      <w:pPr>
        <w:ind w:left="1418" w:hanging="709"/>
        <w:jc w:val="both"/>
        <w:rPr>
          <w:del w:id="185" w:author="Καρμίρης Αγγελος" w:date="2020-01-03T10:36:00Z"/>
          <w:rFonts w:ascii="Arial" w:hAnsi="Arial"/>
          <w:sz w:val="24"/>
          <w:lang w:val="el-GR"/>
        </w:rPr>
      </w:pPr>
      <w:del w:id="186" w:author="Καρμίρης Αγγελος" w:date="2020-01-03T10:36:00Z">
        <w:r w:rsidRPr="008F719F" w:rsidDel="00010D2C">
          <w:rPr>
            <w:rFonts w:ascii="Arial" w:hAnsi="Arial"/>
            <w:sz w:val="24"/>
            <w:lang w:val="el-GR"/>
          </w:rPr>
          <w:tab/>
          <w:delText>Η</w:delText>
        </w:r>
        <w:r w:rsidR="006352F7" w:rsidRPr="006352F7" w:rsidDel="00010D2C">
          <w:rPr>
            <w:rFonts w:ascii="Arial" w:hAnsi="Arial"/>
            <w:sz w:val="24"/>
            <w:lang w:val="el-GR"/>
          </w:rPr>
          <w:delText xml:space="preserve"> </w:delText>
        </w:r>
        <w:r w:rsidR="006352F7" w:rsidDel="00010D2C">
          <w:rPr>
            <w:rFonts w:ascii="Arial" w:hAnsi="Arial"/>
            <w:sz w:val="24"/>
            <w:lang w:val="el-GR"/>
          </w:rPr>
          <w:delText>μέση</w:delText>
        </w:r>
        <w:r w:rsidRPr="008F719F" w:rsidDel="00010D2C">
          <w:rPr>
            <w:rFonts w:ascii="Arial" w:hAnsi="Arial"/>
            <w:sz w:val="24"/>
            <w:lang w:val="el-GR"/>
          </w:rPr>
          <w:delText xml:space="preserve"> στάθμη </w:delText>
        </w:r>
        <w:r w:rsidR="006352F7" w:rsidDel="00010D2C">
          <w:rPr>
            <w:rFonts w:ascii="Arial" w:hAnsi="Arial"/>
            <w:sz w:val="24"/>
            <w:lang w:val="el-GR"/>
          </w:rPr>
          <w:delText>ακουστικής πίεσης</w:delText>
        </w:r>
        <w:r w:rsidRPr="008F719F" w:rsidDel="00010D2C">
          <w:rPr>
            <w:rFonts w:ascii="Arial" w:hAnsi="Arial"/>
            <w:sz w:val="24"/>
            <w:lang w:val="el-GR"/>
          </w:rPr>
          <w:delText xml:space="preserve"> των αυτεπαγωγών </w:delText>
        </w:r>
        <w:r w:rsidR="00FC0DF7" w:rsidRPr="008F719F" w:rsidDel="00010D2C">
          <w:rPr>
            <w:rFonts w:ascii="Arial" w:hAnsi="Arial"/>
            <w:sz w:val="24"/>
            <w:lang w:val="el-GR"/>
          </w:rPr>
          <w:delText>αντιστάθμισης</w:delText>
        </w:r>
        <w:r w:rsidR="005C1DA5" w:rsidDel="00010D2C">
          <w:rPr>
            <w:rFonts w:ascii="Arial" w:hAnsi="Arial"/>
            <w:sz w:val="24"/>
            <w:lang w:val="el-GR"/>
          </w:rPr>
          <w:delText xml:space="preserve"> ονομαστικής ισχύος </w:delText>
        </w:r>
        <w:r w:rsidR="005C1DA5" w:rsidRPr="005C1DA5" w:rsidDel="00010D2C">
          <w:rPr>
            <w:rFonts w:ascii="Arial" w:hAnsi="Arial"/>
            <w:sz w:val="24"/>
            <w:lang w:val="el-GR"/>
          </w:rPr>
          <w:delText>8 Mvar έως και 25 Mvar</w:delText>
        </w:r>
        <w:r w:rsidR="00FC0DF7" w:rsidRPr="008F719F" w:rsidDel="00010D2C">
          <w:rPr>
            <w:rFonts w:ascii="Arial" w:hAnsi="Arial"/>
            <w:sz w:val="24"/>
            <w:lang w:val="el-GR"/>
          </w:rPr>
          <w:delText xml:space="preserve"> </w:delText>
        </w:r>
        <w:r w:rsidRPr="008F719F" w:rsidDel="00010D2C">
          <w:rPr>
            <w:rFonts w:ascii="Arial" w:hAnsi="Arial"/>
            <w:sz w:val="24"/>
            <w:lang w:val="el-GR"/>
          </w:rPr>
          <w:delText xml:space="preserve">δεν </w:delText>
        </w:r>
        <w:r w:rsidR="00FC0DF7" w:rsidRPr="008F719F" w:rsidDel="00010D2C">
          <w:rPr>
            <w:rFonts w:ascii="Arial" w:hAnsi="Arial"/>
            <w:sz w:val="24"/>
            <w:lang w:val="el-GR"/>
          </w:rPr>
          <w:delText xml:space="preserve">πρέπει να </w:delText>
        </w:r>
        <w:r w:rsidRPr="008F719F" w:rsidDel="00010D2C">
          <w:rPr>
            <w:rFonts w:ascii="Arial" w:hAnsi="Arial"/>
            <w:sz w:val="24"/>
            <w:lang w:val="el-GR"/>
          </w:rPr>
          <w:delText>υπερβαίνει τα 72</w:delText>
        </w:r>
        <w:r w:rsidRPr="008F719F" w:rsidDel="00010D2C">
          <w:rPr>
            <w:rFonts w:ascii="Arial" w:hAnsi="Arial"/>
            <w:sz w:val="24"/>
          </w:rPr>
          <w:delText>db</w:delText>
        </w:r>
        <w:r w:rsidR="008F719F" w:rsidRPr="008F719F" w:rsidDel="00010D2C">
          <w:rPr>
            <w:rFonts w:ascii="Arial" w:hAnsi="Arial"/>
            <w:sz w:val="24"/>
            <w:lang w:val="el-GR"/>
          </w:rPr>
          <w:delText>(</w:delText>
        </w:r>
        <w:r w:rsidR="008F719F" w:rsidDel="00010D2C">
          <w:rPr>
            <w:rFonts w:ascii="Arial" w:hAnsi="Arial"/>
            <w:sz w:val="24"/>
          </w:rPr>
          <w:delText>A</w:delText>
        </w:r>
        <w:r w:rsidR="008F719F" w:rsidRPr="008F719F" w:rsidDel="00010D2C">
          <w:rPr>
            <w:rFonts w:ascii="Arial" w:hAnsi="Arial"/>
            <w:sz w:val="24"/>
            <w:lang w:val="el-GR"/>
          </w:rPr>
          <w:delText>)</w:delText>
        </w:r>
        <w:r w:rsidR="00686A0A" w:rsidRPr="00686A0A" w:rsidDel="00010D2C">
          <w:rPr>
            <w:rFonts w:ascii="Arial" w:hAnsi="Arial"/>
            <w:sz w:val="24"/>
            <w:lang w:val="el-GR"/>
          </w:rPr>
          <w:delText xml:space="preserve">, </w:delText>
        </w:r>
        <w:r w:rsidR="00686A0A" w:rsidDel="00010D2C">
          <w:rPr>
            <w:rFonts w:ascii="Arial" w:hAnsi="Arial"/>
            <w:sz w:val="24"/>
            <w:lang w:val="el-GR"/>
          </w:rPr>
          <w:delText xml:space="preserve">μετρημένη σύμφωνα με το </w:delText>
        </w:r>
        <w:r w:rsidR="00686A0A" w:rsidDel="00010D2C">
          <w:rPr>
            <w:rFonts w:ascii="Arial" w:hAnsi="Arial"/>
            <w:sz w:val="24"/>
          </w:rPr>
          <w:delText>IEC</w:delText>
        </w:r>
        <w:r w:rsidR="00686A0A" w:rsidRPr="00686A0A" w:rsidDel="00010D2C">
          <w:rPr>
            <w:rFonts w:ascii="Arial" w:hAnsi="Arial"/>
            <w:sz w:val="24"/>
            <w:lang w:val="el-GR"/>
          </w:rPr>
          <w:delText xml:space="preserve"> 60076-10</w:delText>
        </w:r>
        <w:r w:rsidRPr="008F719F" w:rsidDel="00010D2C">
          <w:rPr>
            <w:rFonts w:ascii="Arial" w:hAnsi="Arial"/>
            <w:sz w:val="24"/>
            <w:lang w:val="el-GR"/>
          </w:rPr>
          <w:delText>.</w:delText>
        </w:r>
        <w:r w:rsidR="005C1DA5" w:rsidRPr="005C1DA5" w:rsidDel="00010D2C">
          <w:rPr>
            <w:rFonts w:ascii="Arial" w:hAnsi="Arial"/>
            <w:sz w:val="24"/>
            <w:lang w:val="el-GR"/>
          </w:rPr>
          <w:delText xml:space="preserve"> </w:delText>
        </w:r>
        <w:r w:rsidR="005C1DA5" w:rsidRPr="008F719F" w:rsidDel="00010D2C">
          <w:rPr>
            <w:rFonts w:ascii="Arial" w:hAnsi="Arial"/>
            <w:sz w:val="24"/>
            <w:lang w:val="el-GR"/>
          </w:rPr>
          <w:delText>Η</w:delText>
        </w:r>
        <w:r w:rsidR="005C1DA5" w:rsidRPr="006352F7" w:rsidDel="00010D2C">
          <w:rPr>
            <w:rFonts w:ascii="Arial" w:hAnsi="Arial"/>
            <w:sz w:val="24"/>
            <w:lang w:val="el-GR"/>
          </w:rPr>
          <w:delText xml:space="preserve"> </w:delText>
        </w:r>
        <w:r w:rsidR="005C1DA5" w:rsidDel="00010D2C">
          <w:rPr>
            <w:rFonts w:ascii="Arial" w:hAnsi="Arial"/>
            <w:sz w:val="24"/>
            <w:lang w:val="el-GR"/>
          </w:rPr>
          <w:delText>μέση</w:delText>
        </w:r>
        <w:r w:rsidR="005C1DA5" w:rsidRPr="008F719F" w:rsidDel="00010D2C">
          <w:rPr>
            <w:rFonts w:ascii="Arial" w:hAnsi="Arial"/>
            <w:sz w:val="24"/>
            <w:lang w:val="el-GR"/>
          </w:rPr>
          <w:delText xml:space="preserve"> στάθμη </w:delText>
        </w:r>
        <w:r w:rsidR="005C1DA5" w:rsidDel="00010D2C">
          <w:rPr>
            <w:rFonts w:ascii="Arial" w:hAnsi="Arial"/>
            <w:sz w:val="24"/>
            <w:lang w:val="el-GR"/>
          </w:rPr>
          <w:delText>ακουστικής πίεσης</w:delText>
        </w:r>
        <w:r w:rsidR="005C1DA5" w:rsidRPr="008F719F" w:rsidDel="00010D2C">
          <w:rPr>
            <w:rFonts w:ascii="Arial" w:hAnsi="Arial"/>
            <w:sz w:val="24"/>
            <w:lang w:val="el-GR"/>
          </w:rPr>
          <w:delText xml:space="preserve"> των αυτεπαγωγών αντιστάθμισης</w:delText>
        </w:r>
        <w:r w:rsidR="005C1DA5" w:rsidRPr="005C1DA5" w:rsidDel="00010D2C">
          <w:rPr>
            <w:rFonts w:ascii="Arial" w:hAnsi="Arial"/>
            <w:sz w:val="24"/>
            <w:lang w:val="el-GR"/>
          </w:rPr>
          <w:delText xml:space="preserve"> </w:delText>
        </w:r>
        <w:r w:rsidR="005C1DA5" w:rsidDel="00010D2C">
          <w:rPr>
            <w:rFonts w:ascii="Arial" w:hAnsi="Arial"/>
            <w:sz w:val="24"/>
            <w:lang w:val="el-GR"/>
          </w:rPr>
          <w:delText>ονομαστικής ισχύος άνω των 25 Mvar έως και 50</w:delText>
        </w:r>
        <w:r w:rsidR="005C1DA5" w:rsidRPr="005C1DA5" w:rsidDel="00010D2C">
          <w:rPr>
            <w:rFonts w:ascii="Arial" w:hAnsi="Arial"/>
            <w:sz w:val="24"/>
            <w:lang w:val="el-GR"/>
          </w:rPr>
          <w:delText xml:space="preserve"> Mvar</w:delText>
        </w:r>
        <w:r w:rsidR="005C1DA5" w:rsidRPr="008F719F" w:rsidDel="00010D2C">
          <w:rPr>
            <w:rFonts w:ascii="Arial" w:hAnsi="Arial"/>
            <w:sz w:val="24"/>
            <w:lang w:val="el-GR"/>
          </w:rPr>
          <w:delText xml:space="preserve"> δεν πρέπει να </w:delText>
        </w:r>
        <w:r w:rsidR="005C1DA5" w:rsidDel="00010D2C">
          <w:rPr>
            <w:rFonts w:ascii="Arial" w:hAnsi="Arial"/>
            <w:sz w:val="24"/>
            <w:lang w:val="el-GR"/>
          </w:rPr>
          <w:delText>υπερβαίνει τα 76</w:delText>
        </w:r>
        <w:r w:rsidR="005C1DA5" w:rsidRPr="008F719F" w:rsidDel="00010D2C">
          <w:rPr>
            <w:rFonts w:ascii="Arial" w:hAnsi="Arial"/>
            <w:sz w:val="24"/>
          </w:rPr>
          <w:delText>db</w:delText>
        </w:r>
        <w:r w:rsidR="005C1DA5" w:rsidRPr="008F719F" w:rsidDel="00010D2C">
          <w:rPr>
            <w:rFonts w:ascii="Arial" w:hAnsi="Arial"/>
            <w:sz w:val="24"/>
            <w:lang w:val="el-GR"/>
          </w:rPr>
          <w:delText>(</w:delText>
        </w:r>
        <w:r w:rsidR="005C1DA5" w:rsidDel="00010D2C">
          <w:rPr>
            <w:rFonts w:ascii="Arial" w:hAnsi="Arial"/>
            <w:sz w:val="24"/>
          </w:rPr>
          <w:delText>A</w:delText>
        </w:r>
        <w:r w:rsidR="005C1DA5" w:rsidRPr="008F719F" w:rsidDel="00010D2C">
          <w:rPr>
            <w:rFonts w:ascii="Arial" w:hAnsi="Arial"/>
            <w:sz w:val="24"/>
            <w:lang w:val="el-GR"/>
          </w:rPr>
          <w:delText>)</w:delText>
        </w:r>
        <w:r w:rsidR="005C1DA5" w:rsidRPr="00686A0A" w:rsidDel="00010D2C">
          <w:rPr>
            <w:rFonts w:ascii="Arial" w:hAnsi="Arial"/>
            <w:sz w:val="24"/>
            <w:lang w:val="el-GR"/>
          </w:rPr>
          <w:delText xml:space="preserve">, </w:delText>
        </w:r>
        <w:r w:rsidR="005C1DA5" w:rsidDel="00010D2C">
          <w:rPr>
            <w:rFonts w:ascii="Arial" w:hAnsi="Arial"/>
            <w:sz w:val="24"/>
            <w:lang w:val="el-GR"/>
          </w:rPr>
          <w:delText xml:space="preserve">μετρημένη σύμφωνα με το </w:delText>
        </w:r>
        <w:r w:rsidR="005C1DA5" w:rsidDel="00010D2C">
          <w:rPr>
            <w:rFonts w:ascii="Arial" w:hAnsi="Arial"/>
            <w:sz w:val="24"/>
          </w:rPr>
          <w:delText>IEC</w:delText>
        </w:r>
        <w:r w:rsidR="005C1DA5" w:rsidRPr="00686A0A" w:rsidDel="00010D2C">
          <w:rPr>
            <w:rFonts w:ascii="Arial" w:hAnsi="Arial"/>
            <w:sz w:val="24"/>
            <w:lang w:val="el-GR"/>
          </w:rPr>
          <w:delText xml:space="preserve"> 60076-10</w:delText>
        </w:r>
        <w:r w:rsidR="005C1DA5" w:rsidRPr="008F719F" w:rsidDel="00010D2C">
          <w:rPr>
            <w:rFonts w:ascii="Arial" w:hAnsi="Arial"/>
            <w:sz w:val="24"/>
            <w:lang w:val="el-GR"/>
          </w:rPr>
          <w:delText>.</w:delText>
        </w:r>
        <w:r w:rsidR="00686A0A" w:rsidRPr="00686A0A" w:rsidDel="00010D2C">
          <w:rPr>
            <w:rFonts w:ascii="Arial" w:hAnsi="Arial"/>
            <w:sz w:val="24"/>
            <w:lang w:val="el-GR"/>
          </w:rPr>
          <w:delText xml:space="preserve"> </w:delText>
        </w:r>
        <w:r w:rsidR="00333086" w:rsidRPr="008F719F" w:rsidDel="00010D2C">
          <w:rPr>
            <w:rFonts w:ascii="Arial" w:hAnsi="Arial"/>
            <w:sz w:val="24"/>
            <w:lang w:val="el-GR"/>
          </w:rPr>
          <w:delText>Οι</w:delText>
        </w:r>
        <w:r w:rsidRPr="008F719F" w:rsidDel="00010D2C">
          <w:rPr>
            <w:rFonts w:ascii="Arial" w:hAnsi="Arial"/>
            <w:sz w:val="24"/>
            <w:lang w:val="el-GR"/>
          </w:rPr>
          <w:delText xml:space="preserve"> αυτεπαγωγές</w:delText>
        </w:r>
        <w:r w:rsidR="00333086" w:rsidRPr="008F719F" w:rsidDel="00010D2C">
          <w:rPr>
            <w:rFonts w:ascii="Arial" w:hAnsi="Arial"/>
            <w:sz w:val="24"/>
            <w:lang w:val="el-GR"/>
          </w:rPr>
          <w:delText xml:space="preserve"> πρέπει να είναι σχεδιασμένες</w:delText>
        </w:r>
        <w:r w:rsidR="00FC0DF7" w:rsidRPr="008F719F" w:rsidDel="00010D2C">
          <w:rPr>
            <w:rFonts w:ascii="Arial" w:hAnsi="Arial"/>
            <w:sz w:val="24"/>
            <w:lang w:val="el-GR"/>
          </w:rPr>
          <w:delText xml:space="preserve"> για φυσική συχνότητα μεγαλύτερη των 350</w:delText>
        </w:r>
        <w:r w:rsidR="00FC0DF7" w:rsidRPr="008F719F" w:rsidDel="00010D2C">
          <w:rPr>
            <w:rFonts w:ascii="Arial" w:hAnsi="Arial"/>
            <w:sz w:val="24"/>
          </w:rPr>
          <w:delText>Hz</w:delText>
        </w:r>
        <w:r w:rsidR="00FC0DF7" w:rsidRPr="008F719F" w:rsidDel="00010D2C">
          <w:rPr>
            <w:rFonts w:ascii="Arial" w:hAnsi="Arial"/>
            <w:sz w:val="24"/>
            <w:lang w:val="el-GR"/>
          </w:rPr>
          <w:delText>.</w:delText>
        </w:r>
      </w:del>
    </w:p>
    <w:p w:rsidR="00FC0DF7" w:rsidRPr="008F719F" w:rsidDel="00010D2C" w:rsidRDefault="00FC0DF7">
      <w:pPr>
        <w:ind w:left="1418" w:hanging="709"/>
        <w:jc w:val="both"/>
        <w:rPr>
          <w:del w:id="187" w:author="Καρμίρης Αγγελος" w:date="2020-01-03T10:36:00Z"/>
          <w:rFonts w:ascii="Arial" w:hAnsi="Arial"/>
          <w:sz w:val="24"/>
          <w:lang w:val="el-GR"/>
        </w:rPr>
      </w:pPr>
    </w:p>
    <w:p w:rsidR="000567BB" w:rsidRPr="001D60BA" w:rsidDel="00010D2C" w:rsidRDefault="000567BB">
      <w:pPr>
        <w:ind w:left="1418" w:hanging="709"/>
        <w:jc w:val="both"/>
        <w:rPr>
          <w:del w:id="188" w:author="Καρμίρης Αγγελος" w:date="2020-01-03T10:36:00Z"/>
          <w:rFonts w:ascii="Arial" w:hAnsi="Arial"/>
          <w:sz w:val="24"/>
          <w:lang w:val="el-GR"/>
        </w:rPr>
      </w:pPr>
    </w:p>
    <w:p w:rsidR="00FC0DF7" w:rsidRPr="008F719F" w:rsidDel="00010D2C" w:rsidRDefault="00FC0DF7">
      <w:pPr>
        <w:jc w:val="both"/>
        <w:rPr>
          <w:del w:id="189" w:author="Καρμίρης Αγγελος" w:date="2020-01-03T10:36:00Z"/>
          <w:rFonts w:ascii="Arial" w:hAnsi="Arial"/>
          <w:b/>
          <w:sz w:val="24"/>
          <w:lang w:val="el-GR"/>
        </w:rPr>
      </w:pPr>
      <w:del w:id="190" w:author="Καρμίρης Αγγελος" w:date="2020-01-03T10:36:00Z">
        <w:r w:rsidRPr="008F719F" w:rsidDel="00010D2C">
          <w:rPr>
            <w:rFonts w:ascii="Arial" w:hAnsi="Arial"/>
            <w:b/>
            <w:sz w:val="24"/>
            <w:lang w:val="el-GR"/>
          </w:rPr>
          <w:sym w:font="Algerian" w:char="0056"/>
        </w:r>
        <w:r w:rsidRPr="008F719F" w:rsidDel="00010D2C">
          <w:rPr>
            <w:rFonts w:ascii="Arial" w:hAnsi="Arial"/>
            <w:b/>
            <w:sz w:val="24"/>
            <w:lang w:val="el-GR"/>
          </w:rPr>
          <w:sym w:font="Algerian" w:char="0049"/>
        </w:r>
        <w:r w:rsidRPr="008F719F" w:rsidDel="00010D2C">
          <w:rPr>
            <w:rFonts w:ascii="Arial" w:hAnsi="Arial"/>
            <w:b/>
            <w:sz w:val="24"/>
            <w:lang w:val="el-GR"/>
          </w:rPr>
          <w:delText>.</w:delText>
        </w:r>
        <w:r w:rsidRPr="008F719F" w:rsidDel="00010D2C">
          <w:rPr>
            <w:rFonts w:ascii="Arial" w:hAnsi="Arial"/>
            <w:b/>
            <w:sz w:val="24"/>
            <w:lang w:val="el-GR"/>
          </w:rPr>
          <w:tab/>
        </w:r>
        <w:r w:rsidRPr="008F719F" w:rsidDel="00010D2C">
          <w:rPr>
            <w:rFonts w:ascii="Arial" w:hAnsi="Arial"/>
            <w:b/>
            <w:sz w:val="24"/>
            <w:u w:val="double"/>
            <w:lang w:val="el-GR"/>
          </w:rPr>
          <w:delText>ΕΞΑΡΤΗΜΑΤΑ</w:delText>
        </w:r>
      </w:del>
    </w:p>
    <w:p w:rsidR="00FC0DF7" w:rsidRPr="008F719F" w:rsidDel="00010D2C" w:rsidRDefault="00FC0DF7">
      <w:pPr>
        <w:jc w:val="both"/>
        <w:rPr>
          <w:del w:id="191" w:author="Καρμίρης Αγγελος" w:date="2020-01-03T10:36:00Z"/>
          <w:rFonts w:ascii="Arial" w:hAnsi="Arial"/>
          <w:sz w:val="16"/>
          <w:lang w:val="el-GR"/>
        </w:rPr>
      </w:pPr>
    </w:p>
    <w:p w:rsidR="00F277D2" w:rsidRPr="001D60BA" w:rsidDel="00010D2C" w:rsidRDefault="00F277D2">
      <w:pPr>
        <w:jc w:val="both"/>
        <w:rPr>
          <w:del w:id="192" w:author="Καρμίρης Αγγελος" w:date="2020-01-03T10:36:00Z"/>
          <w:rFonts w:ascii="Arial" w:hAnsi="Arial"/>
          <w:b/>
          <w:sz w:val="24"/>
          <w:lang w:val="el-GR"/>
        </w:rPr>
      </w:pPr>
    </w:p>
    <w:p w:rsidR="00FC0DF7" w:rsidRPr="008F719F" w:rsidDel="00010D2C" w:rsidRDefault="00FC0DF7">
      <w:pPr>
        <w:jc w:val="both"/>
        <w:rPr>
          <w:del w:id="193" w:author="Καρμίρης Αγγελος" w:date="2020-01-03T10:36:00Z"/>
          <w:rFonts w:ascii="Arial" w:hAnsi="Arial"/>
          <w:b/>
          <w:sz w:val="24"/>
          <w:lang w:val="el-GR"/>
        </w:rPr>
      </w:pPr>
      <w:del w:id="194" w:author="Καρμίρης Αγγελος" w:date="2020-01-03T10:36:00Z">
        <w:r w:rsidRPr="008F719F" w:rsidDel="00010D2C">
          <w:rPr>
            <w:rFonts w:ascii="Arial" w:hAnsi="Arial"/>
            <w:b/>
            <w:sz w:val="24"/>
            <w:lang w:val="el-GR"/>
          </w:rPr>
          <w:tab/>
          <w:delText>1.</w:delText>
        </w:r>
        <w:r w:rsidRPr="008F719F" w:rsidDel="00010D2C">
          <w:rPr>
            <w:rFonts w:ascii="Arial" w:hAnsi="Arial"/>
            <w:b/>
            <w:sz w:val="24"/>
            <w:lang w:val="el-GR"/>
          </w:rPr>
          <w:tab/>
        </w:r>
        <w:r w:rsidRPr="008F719F" w:rsidDel="00010D2C">
          <w:rPr>
            <w:rFonts w:ascii="Arial" w:hAnsi="Arial"/>
            <w:b/>
            <w:sz w:val="24"/>
            <w:u w:val="single"/>
            <w:lang w:val="el-GR"/>
          </w:rPr>
          <w:delText>Μονωτήρες διελεύσεως</w:delText>
        </w:r>
      </w:del>
    </w:p>
    <w:p w:rsidR="008E79DF" w:rsidDel="00010D2C" w:rsidRDefault="008E79DF" w:rsidP="00AC2ACA">
      <w:pPr>
        <w:overflowPunct/>
        <w:adjustRightInd/>
        <w:ind w:left="1134"/>
        <w:jc w:val="both"/>
        <w:textAlignment w:val="auto"/>
        <w:rPr>
          <w:del w:id="195" w:author="Καρμίρης Αγγελος" w:date="2020-01-03T10:36:00Z"/>
          <w:rFonts w:ascii="Arial" w:hAnsi="Arial" w:cs="Arial"/>
          <w:sz w:val="24"/>
          <w:szCs w:val="24"/>
          <w:lang w:val="el-GR"/>
        </w:rPr>
      </w:pPr>
    </w:p>
    <w:p w:rsidR="00AC2ACA" w:rsidRPr="00AC2ACA" w:rsidDel="00010D2C" w:rsidRDefault="00AC2ACA" w:rsidP="00AC2ACA">
      <w:pPr>
        <w:overflowPunct/>
        <w:adjustRightInd/>
        <w:ind w:left="1134"/>
        <w:jc w:val="both"/>
        <w:textAlignment w:val="auto"/>
        <w:rPr>
          <w:del w:id="196" w:author="Καρμίρης Αγγελος" w:date="2020-01-03T10:36:00Z"/>
          <w:rFonts w:ascii="Arial" w:hAnsi="Arial" w:cs="Arial"/>
          <w:sz w:val="24"/>
          <w:szCs w:val="24"/>
          <w:lang w:val="el-GR"/>
        </w:rPr>
      </w:pPr>
      <w:del w:id="197" w:author="Καρμίρης Αγγελος" w:date="2020-01-03T10:36:00Z">
        <w:r w:rsidRPr="00AC2ACA" w:rsidDel="00010D2C">
          <w:rPr>
            <w:rFonts w:ascii="Arial" w:hAnsi="Arial" w:cs="Arial"/>
            <w:sz w:val="24"/>
            <w:szCs w:val="24"/>
            <w:lang w:val="el-GR"/>
          </w:rPr>
          <w:delText>Η σχεδίαση των μονωτήρων διελεύσεως θα είναι σύμφωνη με τ</w:delText>
        </w:r>
        <w:r w:rsidR="00F277D2" w:rsidDel="00010D2C">
          <w:rPr>
            <w:rFonts w:ascii="Arial" w:hAnsi="Arial" w:cs="Arial"/>
            <w:sz w:val="24"/>
            <w:szCs w:val="24"/>
            <w:lang w:val="el-GR"/>
          </w:rPr>
          <w:delText>α</w:delText>
        </w:r>
        <w:r w:rsidRPr="00AC2ACA" w:rsidDel="00010D2C">
          <w:rPr>
            <w:rFonts w:ascii="Arial" w:hAnsi="Arial" w:cs="Arial"/>
            <w:sz w:val="24"/>
            <w:szCs w:val="24"/>
            <w:lang w:val="el-GR"/>
          </w:rPr>
          <w:delText xml:space="preserve"> </w:delText>
        </w:r>
        <w:r w:rsidR="00F277D2" w:rsidDel="00010D2C">
          <w:rPr>
            <w:rFonts w:ascii="Arial" w:hAnsi="Arial" w:cs="Arial"/>
            <w:sz w:val="24"/>
            <w:szCs w:val="24"/>
            <w:lang w:val="el-GR"/>
          </w:rPr>
          <w:delText>πρότυπα</w:delText>
        </w:r>
        <w:r w:rsidRPr="00AC2ACA" w:rsidDel="00010D2C">
          <w:rPr>
            <w:rFonts w:ascii="Arial" w:hAnsi="Arial" w:cs="Arial"/>
            <w:sz w:val="24"/>
            <w:szCs w:val="24"/>
            <w:lang w:val="el-GR"/>
          </w:rPr>
          <w:delText xml:space="preserve"> </w:delText>
        </w:r>
        <w:r w:rsidRPr="00AC2ACA" w:rsidDel="00010D2C">
          <w:rPr>
            <w:rFonts w:ascii="Arial" w:hAnsi="Arial" w:cs="Arial"/>
            <w:sz w:val="24"/>
            <w:szCs w:val="24"/>
          </w:rPr>
          <w:delText>IEC</w:delText>
        </w:r>
        <w:r w:rsidRPr="00AC2ACA" w:rsidDel="00010D2C">
          <w:rPr>
            <w:rFonts w:ascii="Arial" w:hAnsi="Arial" w:cs="Arial"/>
            <w:sz w:val="24"/>
            <w:szCs w:val="24"/>
            <w:lang w:val="el-GR"/>
          </w:rPr>
          <w:delText xml:space="preserve"> 60137</w:delText>
        </w:r>
        <w:r w:rsidR="00F277D2" w:rsidDel="00010D2C">
          <w:rPr>
            <w:rFonts w:ascii="Arial" w:hAnsi="Arial" w:cs="Arial"/>
            <w:sz w:val="24"/>
            <w:szCs w:val="24"/>
            <w:lang w:val="el-GR"/>
          </w:rPr>
          <w:delText xml:space="preserve"> και </w:delText>
        </w:r>
        <w:r w:rsidR="00F277D2" w:rsidDel="00010D2C">
          <w:rPr>
            <w:rFonts w:ascii="Arial" w:hAnsi="Arial" w:cs="Arial"/>
            <w:sz w:val="24"/>
            <w:szCs w:val="24"/>
          </w:rPr>
          <w:delText>EN</w:delText>
        </w:r>
        <w:r w:rsidR="00622E25" w:rsidRPr="00622E25" w:rsidDel="00010D2C">
          <w:rPr>
            <w:rFonts w:ascii="Arial" w:hAnsi="Arial" w:cs="Arial"/>
            <w:sz w:val="24"/>
            <w:szCs w:val="24"/>
            <w:lang w:val="el-GR"/>
          </w:rPr>
          <w:delText xml:space="preserve"> 50</w:delText>
        </w:r>
        <w:r w:rsidR="00622E25" w:rsidRPr="001D60BA" w:rsidDel="00010D2C">
          <w:rPr>
            <w:rFonts w:ascii="Arial" w:hAnsi="Arial" w:cs="Arial"/>
            <w:sz w:val="24"/>
            <w:szCs w:val="24"/>
            <w:lang w:val="el-GR"/>
          </w:rPr>
          <w:delText>45</w:delText>
        </w:r>
        <w:r w:rsidR="00F277D2" w:rsidRPr="001D60BA" w:rsidDel="00010D2C">
          <w:rPr>
            <w:rFonts w:ascii="Arial" w:hAnsi="Arial" w:cs="Arial"/>
            <w:sz w:val="24"/>
            <w:szCs w:val="24"/>
            <w:lang w:val="el-GR"/>
          </w:rPr>
          <w:delText>8</w:delText>
        </w:r>
        <w:r w:rsidRPr="00AC2ACA" w:rsidDel="00010D2C">
          <w:rPr>
            <w:rFonts w:ascii="Arial" w:hAnsi="Arial" w:cs="Arial"/>
            <w:sz w:val="24"/>
            <w:szCs w:val="24"/>
            <w:lang w:val="el-GR"/>
          </w:rPr>
          <w:delText xml:space="preserve">. </w:delText>
        </w:r>
      </w:del>
    </w:p>
    <w:p w:rsidR="00AC2ACA" w:rsidRPr="00AC2ACA" w:rsidDel="00010D2C" w:rsidRDefault="00AC2ACA" w:rsidP="00AC2ACA">
      <w:pPr>
        <w:tabs>
          <w:tab w:val="left" w:pos="1134"/>
        </w:tabs>
        <w:overflowPunct/>
        <w:adjustRightInd/>
        <w:ind w:left="1134"/>
        <w:jc w:val="both"/>
        <w:textAlignment w:val="auto"/>
        <w:rPr>
          <w:del w:id="198" w:author="Καρμίρης Αγγελος" w:date="2020-01-03T10:36:00Z"/>
          <w:rFonts w:ascii="Arial" w:hAnsi="Arial" w:cs="Arial"/>
          <w:sz w:val="24"/>
          <w:szCs w:val="24"/>
          <w:lang w:val="el-GR"/>
        </w:rPr>
      </w:pPr>
      <w:del w:id="199" w:author="Καρμίρης Αγγελος" w:date="2020-01-03T10:36:00Z">
        <w:r w:rsidRPr="00AC2ACA" w:rsidDel="00010D2C">
          <w:rPr>
            <w:rFonts w:ascii="Arial" w:hAnsi="Arial" w:cs="Arial"/>
            <w:sz w:val="24"/>
            <w:szCs w:val="24"/>
            <w:lang w:val="el-GR"/>
          </w:rPr>
          <w:delText>Οι μονωτήρες διελεύσεως του μετασχηματιστή για κάθε τύλιγμά του θα είναι εμποτισμένου υπαίθριου χωρητικού τύπου, μονώσεως λαδιού, με το ένα άκρο  εκτεθειμένο στον αέρα και τ</w:delText>
        </w:r>
        <w:r w:rsidR="00D32BA2" w:rsidDel="00010D2C">
          <w:rPr>
            <w:rFonts w:ascii="Arial" w:hAnsi="Arial" w:cs="Arial"/>
            <w:sz w:val="24"/>
            <w:szCs w:val="24"/>
            <w:lang w:val="el-GR"/>
          </w:rPr>
          <w:delText>ο άλ</w:delText>
        </w:r>
        <w:r w:rsidR="003D6518" w:rsidDel="00010D2C">
          <w:rPr>
            <w:rFonts w:ascii="Arial" w:hAnsi="Arial" w:cs="Arial"/>
            <w:sz w:val="24"/>
            <w:szCs w:val="24"/>
            <w:lang w:val="el-GR"/>
          </w:rPr>
          <w:delText>λο εμβαπτισμένο στο λάδι της αυ</w:delText>
        </w:r>
        <w:r w:rsidR="00D32BA2" w:rsidDel="00010D2C">
          <w:rPr>
            <w:rFonts w:ascii="Arial" w:hAnsi="Arial" w:cs="Arial"/>
            <w:sz w:val="24"/>
            <w:szCs w:val="24"/>
            <w:lang w:val="el-GR"/>
          </w:rPr>
          <w:delText>τεπαγωγής</w:delText>
        </w:r>
        <w:r w:rsidRPr="00AC2ACA" w:rsidDel="00010D2C">
          <w:rPr>
            <w:rFonts w:ascii="Arial" w:hAnsi="Arial" w:cs="Arial"/>
            <w:sz w:val="24"/>
            <w:szCs w:val="24"/>
            <w:lang w:val="el-GR"/>
          </w:rPr>
          <w:delText>.</w:delText>
        </w:r>
      </w:del>
    </w:p>
    <w:p w:rsidR="00AC2ACA" w:rsidRPr="00AC2ACA" w:rsidDel="00010D2C" w:rsidRDefault="00AC2ACA" w:rsidP="00AC2ACA">
      <w:pPr>
        <w:overflowPunct/>
        <w:adjustRightInd/>
        <w:ind w:left="1134"/>
        <w:jc w:val="both"/>
        <w:textAlignment w:val="auto"/>
        <w:rPr>
          <w:del w:id="200" w:author="Καρμίρης Αγγελος" w:date="2020-01-03T10:36:00Z"/>
          <w:rFonts w:ascii="Arial" w:hAnsi="Arial" w:cs="Arial"/>
          <w:sz w:val="24"/>
          <w:szCs w:val="24"/>
          <w:lang w:val="el-GR"/>
        </w:rPr>
      </w:pPr>
      <w:del w:id="201" w:author="Καρμίρης Αγγελος" w:date="2020-01-03T10:36:00Z">
        <w:r w:rsidRPr="00AC2ACA" w:rsidDel="00010D2C">
          <w:rPr>
            <w:rFonts w:ascii="Arial" w:hAnsi="Arial" w:cs="Arial"/>
            <w:sz w:val="24"/>
            <w:szCs w:val="24"/>
            <w:lang w:val="el-GR"/>
          </w:rPr>
          <w:delText>Το ενεργό μέρος του μονωτήρα διελεύσεως θα αποτελείται από πυρήνα τύπου π</w:delText>
        </w:r>
        <w:r w:rsidR="00D32BA2" w:rsidDel="00010D2C">
          <w:rPr>
            <w:rFonts w:ascii="Arial" w:hAnsi="Arial" w:cs="Arial"/>
            <w:sz w:val="24"/>
            <w:szCs w:val="24"/>
            <w:lang w:val="el-GR"/>
          </w:rPr>
          <w:delText>υκνωτή από εμποτισμένο χαρτί σε λάδι</w:delText>
        </w:r>
        <w:r w:rsidR="00F277D2" w:rsidRPr="001D60BA" w:rsidDel="00010D2C">
          <w:rPr>
            <w:rFonts w:ascii="Arial" w:hAnsi="Arial" w:cs="Arial"/>
            <w:sz w:val="24"/>
            <w:szCs w:val="24"/>
            <w:lang w:val="el-GR"/>
          </w:rPr>
          <w:delText xml:space="preserve"> (</w:delText>
        </w:r>
        <w:r w:rsidR="00F277D2" w:rsidDel="00010D2C">
          <w:rPr>
            <w:rFonts w:ascii="Arial" w:hAnsi="Arial" w:cs="Arial"/>
            <w:sz w:val="24"/>
            <w:szCs w:val="24"/>
          </w:rPr>
          <w:delText>OIP</w:delText>
        </w:r>
        <w:r w:rsidR="00F277D2" w:rsidRPr="001D60BA" w:rsidDel="00010D2C">
          <w:rPr>
            <w:rFonts w:ascii="Arial" w:hAnsi="Arial" w:cs="Arial"/>
            <w:sz w:val="24"/>
            <w:szCs w:val="24"/>
            <w:lang w:val="el-GR"/>
          </w:rPr>
          <w:delText>)</w:delText>
        </w:r>
        <w:r w:rsidRPr="00AC2ACA" w:rsidDel="00010D2C">
          <w:rPr>
            <w:rFonts w:ascii="Arial" w:hAnsi="Arial" w:cs="Arial"/>
            <w:sz w:val="24"/>
            <w:szCs w:val="24"/>
            <w:lang w:val="el-GR"/>
          </w:rPr>
          <w:delText>.</w:delText>
        </w:r>
      </w:del>
    </w:p>
    <w:p w:rsidR="00AC2ACA" w:rsidRPr="00AC2ACA" w:rsidDel="00010D2C" w:rsidRDefault="00AC2ACA" w:rsidP="00AC2ACA">
      <w:pPr>
        <w:tabs>
          <w:tab w:val="left" w:pos="1134"/>
        </w:tabs>
        <w:overflowPunct/>
        <w:adjustRightInd/>
        <w:ind w:left="1134"/>
        <w:jc w:val="both"/>
        <w:textAlignment w:val="auto"/>
        <w:rPr>
          <w:del w:id="202" w:author="Καρμίρης Αγγελος" w:date="2020-01-03T10:36:00Z"/>
          <w:rFonts w:ascii="Arial" w:hAnsi="Arial" w:cs="Arial"/>
          <w:sz w:val="24"/>
          <w:szCs w:val="24"/>
          <w:lang w:val="el-GR"/>
        </w:rPr>
      </w:pPr>
      <w:del w:id="203" w:author="Καρμίρης Αγγελος" w:date="2020-01-03T10:36:00Z">
        <w:r w:rsidRPr="00AC2ACA" w:rsidDel="00010D2C">
          <w:rPr>
            <w:rFonts w:ascii="Arial" w:hAnsi="Arial" w:cs="Arial"/>
            <w:sz w:val="24"/>
            <w:szCs w:val="24"/>
            <w:lang w:val="el-GR"/>
          </w:rPr>
          <w:delText xml:space="preserve">Το περίβλημα μόνωσης των μονωτήρων διελεύσεως </w:delText>
        </w:r>
        <w:r w:rsidR="00A146F3" w:rsidDel="00010D2C">
          <w:rPr>
            <w:rFonts w:ascii="Arial" w:hAnsi="Arial" w:cs="Arial"/>
            <w:sz w:val="24"/>
            <w:szCs w:val="24"/>
            <w:lang w:val="el-GR"/>
          </w:rPr>
          <w:delText>γραμμής</w:delText>
        </w:r>
        <w:r w:rsidRPr="00AC2ACA" w:rsidDel="00010D2C">
          <w:rPr>
            <w:rFonts w:ascii="Arial" w:hAnsi="Arial" w:cs="Arial"/>
            <w:sz w:val="24"/>
            <w:szCs w:val="24"/>
            <w:lang w:val="el-GR"/>
          </w:rPr>
          <w:delText xml:space="preserve"> θα είναι από υψηλής ποιότητας πορσελάνη ή από σωλήνα ινών εμποτισμένων σε ρητίνη και με επικάλυψη από πυριτιούχο λάστιχο. </w:delText>
        </w:r>
      </w:del>
    </w:p>
    <w:p w:rsidR="00AC2ACA" w:rsidRPr="005403E2" w:rsidDel="00010D2C" w:rsidRDefault="00AC2ACA" w:rsidP="00AC2ACA">
      <w:pPr>
        <w:overflowPunct/>
        <w:adjustRightInd/>
        <w:ind w:left="1134"/>
        <w:jc w:val="both"/>
        <w:textAlignment w:val="auto"/>
        <w:rPr>
          <w:del w:id="204" w:author="Καρμίρης Αγγελος" w:date="2020-01-03T10:36:00Z"/>
          <w:rFonts w:ascii="Arial" w:hAnsi="Arial" w:cs="Arial"/>
          <w:sz w:val="24"/>
          <w:szCs w:val="24"/>
          <w:lang w:val="el-GR"/>
        </w:rPr>
      </w:pPr>
      <w:del w:id="205" w:author="Καρμίρης Αγγελος" w:date="2020-01-03T10:36:00Z">
        <w:r w:rsidRPr="00AC2ACA" w:rsidDel="00010D2C">
          <w:rPr>
            <w:rFonts w:ascii="Arial" w:hAnsi="Arial" w:cs="Arial"/>
            <w:sz w:val="24"/>
            <w:szCs w:val="24"/>
            <w:lang w:val="el-GR"/>
          </w:rPr>
          <w:delText xml:space="preserve">Το περίβλημα από πορσελάνη θα πρέπει να συμφωνεί πλήρως με τον κανονισμό </w:delText>
        </w:r>
        <w:r w:rsidRPr="00AC2ACA" w:rsidDel="00010D2C">
          <w:rPr>
            <w:rFonts w:ascii="Arial" w:hAnsi="Arial" w:cs="Arial"/>
            <w:sz w:val="24"/>
            <w:szCs w:val="24"/>
          </w:rPr>
          <w:delText>IEC</w:delText>
        </w:r>
        <w:r w:rsidRPr="00AC2ACA" w:rsidDel="00010D2C">
          <w:rPr>
            <w:rFonts w:ascii="Arial" w:hAnsi="Arial" w:cs="Arial"/>
            <w:sz w:val="24"/>
            <w:szCs w:val="24"/>
            <w:lang w:val="el-GR"/>
          </w:rPr>
          <w:delText xml:space="preserve"> 62155. Το συνθετικό περίβλημα θα πρέπει να συμφωνεί με το </w:delText>
        </w:r>
        <w:r w:rsidRPr="00AC2ACA" w:rsidDel="00010D2C">
          <w:rPr>
            <w:rFonts w:ascii="Arial" w:hAnsi="Arial" w:cs="Arial"/>
            <w:sz w:val="24"/>
            <w:szCs w:val="24"/>
          </w:rPr>
          <w:delText>IEC</w:delText>
        </w:r>
        <w:r w:rsidRPr="00AC2ACA" w:rsidDel="00010D2C">
          <w:rPr>
            <w:rFonts w:ascii="Arial" w:hAnsi="Arial" w:cs="Arial"/>
            <w:sz w:val="24"/>
            <w:szCs w:val="24"/>
            <w:lang w:val="el-GR"/>
          </w:rPr>
          <w:delText xml:space="preserve"> 61462. Μεταξύ του ενεργού μέρους και περιβλήματος μόνωσης θα υπάρχει λάδι    (μονωτήρες διελεύσεως με μόνωση λαδιού).</w:delText>
        </w:r>
        <w:r w:rsidR="005403E2" w:rsidRPr="005403E2" w:rsidDel="00010D2C">
          <w:rPr>
            <w:rFonts w:ascii="Arial" w:hAnsi="Arial" w:cs="Arial"/>
            <w:sz w:val="24"/>
            <w:szCs w:val="24"/>
            <w:lang w:val="el-GR"/>
          </w:rPr>
          <w:delText xml:space="preserve"> </w:delText>
        </w:r>
        <w:r w:rsidR="005403E2" w:rsidDel="00010D2C">
          <w:rPr>
            <w:rFonts w:ascii="Arial" w:hAnsi="Arial" w:cs="Arial"/>
            <w:sz w:val="24"/>
            <w:szCs w:val="24"/>
            <w:lang w:val="el-GR"/>
          </w:rPr>
          <w:delText>Γίνονται αποδεκτοί και μονωτήρες διελεύσεως τεχνολογίας εμποτισμένης ρητίνης.</w:delText>
        </w:r>
      </w:del>
    </w:p>
    <w:p w:rsidR="00AC2ACA" w:rsidRPr="00AC2ACA" w:rsidDel="00010D2C" w:rsidRDefault="00D32BA2" w:rsidP="00AC2ACA">
      <w:pPr>
        <w:overflowPunct/>
        <w:adjustRightInd/>
        <w:ind w:left="1134"/>
        <w:jc w:val="both"/>
        <w:textAlignment w:val="auto"/>
        <w:rPr>
          <w:del w:id="206" w:author="Καρμίρης Αγγελος" w:date="2020-01-03T10:36:00Z"/>
          <w:rFonts w:ascii="Arial" w:hAnsi="Arial" w:cs="Arial"/>
          <w:sz w:val="24"/>
          <w:szCs w:val="24"/>
          <w:lang w:val="el-GR"/>
        </w:rPr>
      </w:pPr>
      <w:del w:id="207" w:author="Καρμίρης Αγγελος" w:date="2020-01-03T10:36:00Z">
        <w:r w:rsidDel="00010D2C">
          <w:rPr>
            <w:rFonts w:ascii="Arial" w:hAnsi="Arial" w:cs="Arial"/>
            <w:sz w:val="24"/>
            <w:szCs w:val="24"/>
            <w:lang w:val="el-GR"/>
          </w:rPr>
          <w:delText>Οι μονω</w:delText>
        </w:r>
        <w:r w:rsidR="000C2AF8" w:rsidDel="00010D2C">
          <w:rPr>
            <w:rFonts w:ascii="Arial" w:hAnsi="Arial" w:cs="Arial"/>
            <w:sz w:val="24"/>
            <w:szCs w:val="24"/>
            <w:lang w:val="el-GR"/>
          </w:rPr>
          <w:delText xml:space="preserve">τήρες διελεύσεως </w:delText>
        </w:r>
        <w:r w:rsidR="00AC2ACA" w:rsidRPr="00AC2ACA" w:rsidDel="00010D2C">
          <w:rPr>
            <w:rFonts w:ascii="Arial" w:hAnsi="Arial" w:cs="Arial"/>
            <w:sz w:val="24"/>
            <w:szCs w:val="24"/>
            <w:lang w:val="el-GR"/>
          </w:rPr>
          <w:delText>θα πρέπει να έχουν τα ακόλουθα χαρακτηριστικά :</w:delText>
        </w:r>
      </w:del>
    </w:p>
    <w:p w:rsidR="00AC2ACA" w:rsidRPr="00AC2ACA" w:rsidDel="00010D2C" w:rsidRDefault="00AC2ACA" w:rsidP="00AC2ACA">
      <w:pPr>
        <w:tabs>
          <w:tab w:val="left" w:pos="709"/>
          <w:tab w:val="left" w:pos="1276"/>
        </w:tabs>
        <w:overflowPunct/>
        <w:adjustRightInd/>
        <w:ind w:left="1276"/>
        <w:jc w:val="both"/>
        <w:textAlignment w:val="auto"/>
        <w:rPr>
          <w:del w:id="208" w:author="Καρμίρης Αγγελος" w:date="2020-01-03T10:36:00Z"/>
          <w:rFonts w:ascii="Arial" w:hAnsi="Arial" w:cs="Arial"/>
          <w:sz w:val="24"/>
          <w:szCs w:val="24"/>
          <w:lang w:val="el-GR"/>
        </w:rPr>
      </w:pPr>
    </w:p>
    <w:tbl>
      <w:tblPr>
        <w:tblW w:w="8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
        <w:gridCol w:w="4372"/>
        <w:gridCol w:w="1559"/>
        <w:gridCol w:w="1733"/>
      </w:tblGrid>
      <w:tr w:rsidR="00A146F3" w:rsidRPr="00BE67C0" w:rsidDel="00010D2C" w:rsidTr="001D60BA">
        <w:trPr>
          <w:cantSplit/>
          <w:tblHeader/>
          <w:jc w:val="center"/>
          <w:del w:id="209"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10" w:author="Καρμίρης Αγγελος" w:date="2020-01-03T10:36:00Z"/>
                <w:rFonts w:ascii="Arial" w:hAnsi="Arial" w:cs="Arial"/>
                <w:b/>
                <w:sz w:val="24"/>
                <w:lang w:val="el-GR"/>
              </w:rPr>
            </w:pPr>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11" w:author="Καρμίρης Αγγελος" w:date="2020-01-03T10:36:00Z"/>
                <w:rFonts w:ascii="Arial" w:hAnsi="Arial" w:cs="Arial"/>
                <w:sz w:val="24"/>
                <w:lang w:val="el-GR"/>
              </w:rPr>
            </w:pPr>
          </w:p>
        </w:tc>
        <w:tc>
          <w:tcPr>
            <w:tcW w:w="1559" w:type="dxa"/>
            <w:shd w:val="clear" w:color="auto" w:fill="auto"/>
          </w:tcPr>
          <w:p w:rsidR="00A146F3" w:rsidRPr="00AC2ACA" w:rsidDel="00010D2C" w:rsidRDefault="00F277D2" w:rsidP="00BE67C0">
            <w:pPr>
              <w:tabs>
                <w:tab w:val="left" w:pos="709"/>
                <w:tab w:val="left" w:pos="1276"/>
              </w:tabs>
              <w:overflowPunct/>
              <w:adjustRightInd/>
              <w:jc w:val="center"/>
              <w:textAlignment w:val="auto"/>
              <w:rPr>
                <w:del w:id="212" w:author="Καρμίρης Αγγελος" w:date="2020-01-03T10:36:00Z"/>
                <w:rFonts w:ascii="Arial" w:hAnsi="Arial" w:cs="Arial"/>
                <w:b/>
                <w:sz w:val="24"/>
                <w:szCs w:val="24"/>
                <w:lang w:val="el-GR"/>
              </w:rPr>
            </w:pPr>
            <w:del w:id="213" w:author="Καρμίρης Αγγελος" w:date="2020-01-03T10:36:00Z">
              <w:r w:rsidDel="00010D2C">
                <w:rPr>
                  <w:rFonts w:ascii="Arial" w:hAnsi="Arial" w:cs="Arial"/>
                  <w:b/>
                  <w:sz w:val="24"/>
                  <w:szCs w:val="24"/>
                  <w:lang w:val="el-GR"/>
                </w:rPr>
                <w:delText>Γραμμής</w:delText>
              </w:r>
            </w:del>
          </w:p>
        </w:tc>
        <w:tc>
          <w:tcPr>
            <w:tcW w:w="1733"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14" w:author="Καρμίρης Αγγελος" w:date="2020-01-03T10:36:00Z"/>
                <w:rFonts w:ascii="Arial" w:hAnsi="Arial" w:cs="Arial"/>
                <w:b/>
                <w:sz w:val="24"/>
                <w:szCs w:val="24"/>
                <w:lang w:val="en-GB"/>
              </w:rPr>
            </w:pPr>
            <w:del w:id="215" w:author="Καρμίρης Αγγελος" w:date="2020-01-03T10:36:00Z">
              <w:r w:rsidRPr="00AC2ACA" w:rsidDel="00010D2C">
                <w:rPr>
                  <w:rFonts w:ascii="Arial" w:hAnsi="Arial" w:cs="Arial"/>
                  <w:b/>
                  <w:sz w:val="24"/>
                  <w:szCs w:val="24"/>
                  <w:lang w:val="el-GR"/>
                </w:rPr>
                <w:delText>Ουδ</w:delText>
              </w:r>
              <w:r w:rsidR="00F277D2" w:rsidDel="00010D2C">
                <w:rPr>
                  <w:rFonts w:ascii="Arial" w:hAnsi="Arial" w:cs="Arial"/>
                  <w:b/>
                  <w:sz w:val="24"/>
                  <w:szCs w:val="24"/>
                  <w:lang w:val="el-GR"/>
                </w:rPr>
                <w:delText>ε</w:delText>
              </w:r>
              <w:r w:rsidRPr="00AC2ACA" w:rsidDel="00010D2C">
                <w:rPr>
                  <w:rFonts w:ascii="Arial" w:hAnsi="Arial" w:cs="Arial"/>
                  <w:b/>
                  <w:sz w:val="24"/>
                  <w:szCs w:val="24"/>
                  <w:lang w:val="el-GR"/>
                </w:rPr>
                <w:delText>τ</w:delText>
              </w:r>
              <w:r w:rsidR="00F277D2" w:rsidDel="00010D2C">
                <w:rPr>
                  <w:rFonts w:ascii="Arial" w:hAnsi="Arial" w:cs="Arial"/>
                  <w:b/>
                  <w:sz w:val="24"/>
                  <w:szCs w:val="24"/>
                  <w:lang w:val="el-GR"/>
                </w:rPr>
                <w:delText>έ</w:delText>
              </w:r>
              <w:r w:rsidRPr="00AC2ACA" w:rsidDel="00010D2C">
                <w:rPr>
                  <w:rFonts w:ascii="Arial" w:hAnsi="Arial" w:cs="Arial"/>
                  <w:b/>
                  <w:sz w:val="24"/>
                  <w:szCs w:val="24"/>
                  <w:lang w:val="el-GR"/>
                </w:rPr>
                <w:delText>ρ</w:delText>
              </w:r>
              <w:r w:rsidR="00F277D2" w:rsidDel="00010D2C">
                <w:rPr>
                  <w:rFonts w:ascii="Arial" w:hAnsi="Arial" w:cs="Arial"/>
                  <w:b/>
                  <w:sz w:val="24"/>
                  <w:szCs w:val="24"/>
                  <w:lang w:val="el-GR"/>
                </w:rPr>
                <w:delText>ου</w:delText>
              </w:r>
            </w:del>
          </w:p>
        </w:tc>
      </w:tr>
      <w:tr w:rsidR="00A146F3" w:rsidRPr="00BE67C0" w:rsidDel="00010D2C" w:rsidTr="001D60BA">
        <w:trPr>
          <w:cantSplit/>
          <w:jc w:val="center"/>
          <w:del w:id="216"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17" w:author="Καρμίρης Αγγελος" w:date="2020-01-03T10:36:00Z"/>
                <w:rFonts w:ascii="Arial" w:hAnsi="Arial" w:cs="Arial"/>
                <w:b/>
                <w:sz w:val="24"/>
                <w:lang w:val="en-GB"/>
              </w:rPr>
            </w:pPr>
            <w:del w:id="218" w:author="Καρμίρης Αγγελος" w:date="2020-01-03T10:36:00Z">
              <w:r w:rsidRPr="00AC2ACA" w:rsidDel="00010D2C">
                <w:rPr>
                  <w:rFonts w:ascii="Arial" w:hAnsi="Arial" w:cs="Arial"/>
                  <w:b/>
                  <w:sz w:val="24"/>
                  <w:lang w:val="en-GB"/>
                </w:rPr>
                <w:delText>1</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19" w:author="Καρμίρης Αγγελος" w:date="2020-01-03T10:36:00Z"/>
                <w:rFonts w:ascii="Arial" w:hAnsi="Arial" w:cs="Arial"/>
                <w:sz w:val="24"/>
                <w:lang w:val="el-GR"/>
              </w:rPr>
            </w:pPr>
            <w:del w:id="220" w:author="Καρμίρης Αγγελος" w:date="2020-01-03T10:36:00Z">
              <w:r w:rsidRPr="00AC2ACA" w:rsidDel="00010D2C">
                <w:rPr>
                  <w:rFonts w:ascii="Arial" w:hAnsi="Arial" w:cs="Arial"/>
                  <w:sz w:val="24"/>
                  <w:lang w:val="el-GR"/>
                </w:rPr>
                <w:delText>Μέγιστη ονομαστική πολική     τάση λειτουργίας (</w:delText>
              </w:r>
              <w:r w:rsidRPr="00AC2ACA" w:rsidDel="00010D2C">
                <w:rPr>
                  <w:rFonts w:ascii="Arial" w:hAnsi="Arial" w:cs="Arial"/>
                  <w:sz w:val="24"/>
                  <w:lang w:val="en-GB"/>
                </w:rPr>
                <w:delText>Um</w:delText>
              </w:r>
              <w:r w:rsidRPr="00AC2ACA" w:rsidDel="00010D2C">
                <w:rPr>
                  <w:rFonts w:ascii="Arial" w:hAnsi="Arial" w:cs="Arial"/>
                  <w:sz w:val="24"/>
                  <w:lang w:val="el-GR"/>
                </w:rPr>
                <w:delText>)        (</w:delText>
              </w:r>
              <w:r w:rsidR="00622E25" w:rsidDel="00010D2C">
                <w:rPr>
                  <w:rFonts w:ascii="Arial" w:hAnsi="Arial" w:cs="Arial"/>
                  <w:sz w:val="24"/>
                  <w:lang w:val="en-GB"/>
                </w:rPr>
                <w:delText>k</w:delText>
              </w:r>
              <w:r w:rsidRPr="00AC2ACA" w:rsidDel="00010D2C">
                <w:rPr>
                  <w:rFonts w:ascii="Arial" w:hAnsi="Arial" w:cs="Arial"/>
                  <w:sz w:val="24"/>
                  <w:lang w:val="en-GB"/>
                </w:rPr>
                <w:delText>V</w:delText>
              </w:r>
              <w:r w:rsidRPr="00AC2ACA" w:rsidDel="00010D2C">
                <w:rPr>
                  <w:rFonts w:ascii="Arial" w:hAnsi="Arial" w:cs="Arial"/>
                  <w:sz w:val="24"/>
                  <w:lang w:val="el-GR"/>
                </w:rPr>
                <w:delText>- ενδ. τιμή)</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21" w:author="Καρμίρης Αγγελος" w:date="2020-01-03T10:36:00Z"/>
                <w:rFonts w:ascii="Arial" w:hAnsi="Arial" w:cs="Arial"/>
                <w:sz w:val="24"/>
                <w:lang w:val="en-GB"/>
              </w:rPr>
            </w:pPr>
            <w:del w:id="222" w:author="Καρμίρης Αγγελος" w:date="2020-01-03T10:36:00Z">
              <w:r w:rsidRPr="00AC2ACA" w:rsidDel="00010D2C">
                <w:rPr>
                  <w:rFonts w:ascii="Arial" w:hAnsi="Arial" w:cs="Arial"/>
                  <w:sz w:val="24"/>
                  <w:lang w:val="en-GB"/>
                </w:rPr>
                <w:delText>170</w:delText>
              </w:r>
            </w:del>
          </w:p>
        </w:tc>
        <w:tc>
          <w:tcPr>
            <w:tcW w:w="1733" w:type="dxa"/>
            <w:shd w:val="clear" w:color="auto" w:fill="auto"/>
          </w:tcPr>
          <w:p w:rsidR="00A146F3" w:rsidRPr="001D60BA" w:rsidDel="00010D2C" w:rsidRDefault="00F277D2" w:rsidP="00BE67C0">
            <w:pPr>
              <w:tabs>
                <w:tab w:val="left" w:pos="709"/>
                <w:tab w:val="left" w:pos="1276"/>
              </w:tabs>
              <w:overflowPunct/>
              <w:adjustRightInd/>
              <w:jc w:val="center"/>
              <w:textAlignment w:val="auto"/>
              <w:rPr>
                <w:del w:id="223" w:author="Καρμίρης Αγγελος" w:date="2020-01-03T10:36:00Z"/>
                <w:rFonts w:ascii="Arial" w:hAnsi="Arial" w:cs="Arial"/>
                <w:sz w:val="24"/>
                <w:lang w:val="el-GR"/>
              </w:rPr>
            </w:pPr>
            <w:del w:id="224" w:author="Καρμίρης Αγγελος" w:date="2020-01-03T10:36:00Z">
              <w:r w:rsidDel="00010D2C">
                <w:rPr>
                  <w:rFonts w:ascii="Arial" w:hAnsi="Arial" w:cs="Arial"/>
                  <w:sz w:val="24"/>
                  <w:lang w:val="el-GR"/>
                </w:rPr>
                <w:delText>72,5</w:delText>
              </w:r>
            </w:del>
          </w:p>
        </w:tc>
      </w:tr>
      <w:tr w:rsidR="00A146F3" w:rsidRPr="00BE67C0" w:rsidDel="00010D2C" w:rsidTr="001D60BA">
        <w:trPr>
          <w:cantSplit/>
          <w:jc w:val="center"/>
          <w:del w:id="225"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26" w:author="Καρμίρης Αγγελος" w:date="2020-01-03T10:36:00Z"/>
                <w:rFonts w:ascii="Arial" w:hAnsi="Arial" w:cs="Arial"/>
                <w:b/>
                <w:sz w:val="24"/>
                <w:lang w:val="en-GB"/>
              </w:rPr>
            </w:pPr>
            <w:del w:id="227" w:author="Καρμίρης Αγγελος" w:date="2020-01-03T10:36:00Z">
              <w:r w:rsidRPr="00AC2ACA" w:rsidDel="00010D2C">
                <w:rPr>
                  <w:rFonts w:ascii="Arial" w:hAnsi="Arial" w:cs="Arial"/>
                  <w:b/>
                  <w:sz w:val="24"/>
                  <w:lang w:val="en-GB"/>
                </w:rPr>
                <w:delText>2</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28" w:author="Καρμίρης Αγγελος" w:date="2020-01-03T10:36:00Z"/>
                <w:rFonts w:ascii="Arial" w:hAnsi="Arial" w:cs="Arial"/>
                <w:sz w:val="24"/>
                <w:lang w:val="el-GR"/>
              </w:rPr>
            </w:pPr>
            <w:del w:id="229" w:author="Καρμίρης Αγγελος" w:date="2020-01-03T10:36:00Z">
              <w:r w:rsidRPr="00AC2ACA" w:rsidDel="00010D2C">
                <w:rPr>
                  <w:rFonts w:ascii="Arial" w:hAnsi="Arial" w:cs="Arial"/>
                  <w:sz w:val="24"/>
                  <w:lang w:val="el-GR"/>
                </w:rPr>
                <w:delText>Ονομαστική φασική τάση λειτουργίας (</w:delText>
              </w:r>
              <w:r w:rsidRPr="00AC2ACA" w:rsidDel="00010D2C">
                <w:rPr>
                  <w:rFonts w:ascii="Arial" w:hAnsi="Arial" w:cs="Arial"/>
                  <w:sz w:val="24"/>
                  <w:lang w:val="en-GB"/>
                </w:rPr>
                <w:delText>KV</w:delText>
              </w:r>
              <w:r w:rsidRPr="00AC2ACA" w:rsidDel="00010D2C">
                <w:rPr>
                  <w:rFonts w:ascii="Arial" w:hAnsi="Arial" w:cs="Arial"/>
                  <w:sz w:val="24"/>
                  <w:lang w:val="el-GR"/>
                </w:rPr>
                <w:delText>- ενδ. τιμή)</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30" w:author="Καρμίρης Αγγελος" w:date="2020-01-03T10:36:00Z"/>
                <w:rFonts w:ascii="Arial" w:hAnsi="Arial" w:cs="Arial"/>
                <w:sz w:val="24"/>
                <w:lang w:val="en-GB"/>
              </w:rPr>
            </w:pPr>
            <w:del w:id="231" w:author="Καρμίρης Αγγελος" w:date="2020-01-03T10:36:00Z">
              <w:r w:rsidRPr="00AC2ACA" w:rsidDel="00010D2C">
                <w:rPr>
                  <w:rFonts w:ascii="Arial" w:hAnsi="Arial" w:cs="Arial"/>
                  <w:sz w:val="24"/>
                  <w:lang w:val="en-GB"/>
                </w:rPr>
                <w:delText>98</w:delText>
              </w:r>
            </w:del>
          </w:p>
        </w:tc>
        <w:tc>
          <w:tcPr>
            <w:tcW w:w="1733" w:type="dxa"/>
            <w:shd w:val="clear" w:color="auto" w:fill="auto"/>
          </w:tcPr>
          <w:p w:rsidR="00A146F3" w:rsidRPr="001D60BA" w:rsidDel="00010D2C" w:rsidRDefault="00F277D2" w:rsidP="00BE67C0">
            <w:pPr>
              <w:tabs>
                <w:tab w:val="left" w:pos="709"/>
                <w:tab w:val="left" w:pos="1276"/>
              </w:tabs>
              <w:overflowPunct/>
              <w:adjustRightInd/>
              <w:jc w:val="center"/>
              <w:textAlignment w:val="auto"/>
              <w:rPr>
                <w:del w:id="232" w:author="Καρμίρης Αγγελος" w:date="2020-01-03T10:36:00Z"/>
                <w:rFonts w:ascii="Arial" w:hAnsi="Arial" w:cs="Arial"/>
                <w:sz w:val="24"/>
                <w:lang w:val="el-GR"/>
              </w:rPr>
            </w:pPr>
            <w:del w:id="233" w:author="Καρμίρης Αγγελος" w:date="2020-01-03T10:36:00Z">
              <w:r w:rsidDel="00010D2C">
                <w:rPr>
                  <w:rFonts w:ascii="Arial" w:hAnsi="Arial" w:cs="Arial"/>
                  <w:sz w:val="24"/>
                  <w:lang w:val="el-GR"/>
                </w:rPr>
                <w:delText>42</w:delText>
              </w:r>
            </w:del>
          </w:p>
        </w:tc>
      </w:tr>
      <w:tr w:rsidR="00A146F3" w:rsidRPr="00BE67C0" w:rsidDel="00010D2C" w:rsidTr="001D60BA">
        <w:trPr>
          <w:cantSplit/>
          <w:jc w:val="center"/>
          <w:del w:id="234"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35" w:author="Καρμίρης Αγγελος" w:date="2020-01-03T10:36:00Z"/>
                <w:rFonts w:ascii="Arial" w:hAnsi="Arial" w:cs="Arial"/>
                <w:b/>
                <w:sz w:val="24"/>
                <w:lang w:val="en-GB"/>
              </w:rPr>
            </w:pPr>
            <w:del w:id="236" w:author="Καρμίρης Αγγελος" w:date="2020-01-03T10:36:00Z">
              <w:r w:rsidRPr="00AC2ACA" w:rsidDel="00010D2C">
                <w:rPr>
                  <w:rFonts w:ascii="Arial" w:hAnsi="Arial" w:cs="Arial"/>
                  <w:b/>
                  <w:sz w:val="24"/>
                  <w:lang w:val="en-GB"/>
                </w:rPr>
                <w:delText>3</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37" w:author="Καρμίρης Αγγελος" w:date="2020-01-03T10:36:00Z"/>
                <w:rFonts w:ascii="Arial" w:hAnsi="Arial" w:cs="Arial"/>
                <w:sz w:val="24"/>
                <w:lang w:val="el-GR"/>
              </w:rPr>
            </w:pPr>
            <w:del w:id="238" w:author="Καρμίρης Αγγελος" w:date="2020-01-03T10:36:00Z">
              <w:r w:rsidRPr="00AC2ACA" w:rsidDel="00010D2C">
                <w:rPr>
                  <w:rFonts w:ascii="Arial" w:hAnsi="Arial" w:cs="Arial"/>
                  <w:sz w:val="24"/>
                  <w:lang w:val="el-GR"/>
                </w:rPr>
                <w:delText>Ονομαστικό ρεύμα (Ι</w:delText>
              </w:r>
              <w:r w:rsidRPr="00AC2ACA" w:rsidDel="00010D2C">
                <w:rPr>
                  <w:rFonts w:ascii="Arial" w:hAnsi="Arial" w:cs="Arial"/>
                  <w:sz w:val="24"/>
                  <w:lang w:val="en-GB"/>
                </w:rPr>
                <w:delText>r</w:delText>
              </w:r>
              <w:r w:rsidRPr="00AC2ACA" w:rsidDel="00010D2C">
                <w:rPr>
                  <w:rFonts w:ascii="Arial" w:hAnsi="Arial" w:cs="Arial"/>
                  <w:sz w:val="24"/>
                  <w:lang w:val="el-GR"/>
                </w:rPr>
                <w:delText>*) (Α)</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39" w:author="Καρμίρης Αγγελος" w:date="2020-01-03T10:36:00Z"/>
                <w:rFonts w:ascii="Arial" w:hAnsi="Arial" w:cs="Arial"/>
                <w:sz w:val="24"/>
                <w:lang w:val="en-GB"/>
              </w:rPr>
            </w:pPr>
            <w:del w:id="240" w:author="Καρμίρης Αγγελος" w:date="2020-01-03T10:36:00Z">
              <w:r w:rsidRPr="00AC2ACA" w:rsidDel="00010D2C">
                <w:rPr>
                  <w:rFonts w:ascii="Arial" w:hAnsi="Arial" w:cs="Arial"/>
                  <w:sz w:val="24"/>
                  <w:lang w:val="en-GB"/>
                </w:rPr>
                <w:delText>800</w:delText>
              </w:r>
            </w:del>
          </w:p>
        </w:tc>
        <w:tc>
          <w:tcPr>
            <w:tcW w:w="1733" w:type="dxa"/>
            <w:shd w:val="clear" w:color="auto" w:fill="auto"/>
          </w:tcPr>
          <w:p w:rsidR="00A146F3" w:rsidRPr="00AC2ACA" w:rsidDel="00010D2C" w:rsidRDefault="00F277D2" w:rsidP="00BE67C0">
            <w:pPr>
              <w:tabs>
                <w:tab w:val="left" w:pos="709"/>
                <w:tab w:val="left" w:pos="1276"/>
              </w:tabs>
              <w:overflowPunct/>
              <w:adjustRightInd/>
              <w:jc w:val="center"/>
              <w:textAlignment w:val="auto"/>
              <w:rPr>
                <w:del w:id="241" w:author="Καρμίρης Αγγελος" w:date="2020-01-03T10:36:00Z"/>
                <w:rFonts w:ascii="Arial" w:hAnsi="Arial" w:cs="Arial"/>
                <w:sz w:val="24"/>
                <w:lang w:val="el-GR"/>
              </w:rPr>
            </w:pPr>
            <w:del w:id="242" w:author="Καρμίρης Αγγελος" w:date="2020-01-03T10:36:00Z">
              <w:r w:rsidDel="00010D2C">
                <w:rPr>
                  <w:rFonts w:ascii="Arial" w:hAnsi="Arial" w:cs="Arial"/>
                  <w:sz w:val="24"/>
                  <w:lang w:val="el-GR"/>
                </w:rPr>
                <w:delText>80</w:delText>
              </w:r>
              <w:r w:rsidR="001944EB" w:rsidRPr="00BE67C0" w:rsidDel="00010D2C">
                <w:rPr>
                  <w:rFonts w:ascii="Arial" w:hAnsi="Arial" w:cs="Arial"/>
                  <w:sz w:val="24"/>
                  <w:lang w:val="el-GR"/>
                </w:rPr>
                <w:delText>0</w:delText>
              </w:r>
            </w:del>
          </w:p>
        </w:tc>
      </w:tr>
      <w:tr w:rsidR="00A146F3" w:rsidRPr="00BE67C0" w:rsidDel="00010D2C" w:rsidTr="001D60BA">
        <w:trPr>
          <w:cantSplit/>
          <w:jc w:val="center"/>
          <w:del w:id="243"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44" w:author="Καρμίρης Αγγελος" w:date="2020-01-03T10:36:00Z"/>
                <w:rFonts w:ascii="Arial" w:hAnsi="Arial" w:cs="Arial"/>
                <w:b/>
                <w:sz w:val="24"/>
                <w:lang w:val="en-GB"/>
              </w:rPr>
            </w:pPr>
            <w:del w:id="245" w:author="Καρμίρης Αγγελος" w:date="2020-01-03T10:36:00Z">
              <w:r w:rsidRPr="00AC2ACA" w:rsidDel="00010D2C">
                <w:rPr>
                  <w:rFonts w:ascii="Arial" w:hAnsi="Arial" w:cs="Arial"/>
                  <w:b/>
                  <w:sz w:val="24"/>
                  <w:lang w:val="en-GB"/>
                </w:rPr>
                <w:delText>4</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46" w:author="Καρμίρης Αγγελος" w:date="2020-01-03T10:36:00Z"/>
                <w:rFonts w:ascii="Arial" w:hAnsi="Arial" w:cs="Arial"/>
                <w:sz w:val="24"/>
                <w:lang w:val="el-GR"/>
              </w:rPr>
            </w:pPr>
            <w:del w:id="247" w:author="Καρμίρης Αγγελος" w:date="2020-01-03T10:36:00Z">
              <w:r w:rsidRPr="00AC2ACA" w:rsidDel="00010D2C">
                <w:rPr>
                  <w:rFonts w:ascii="Arial" w:hAnsi="Arial" w:cs="Arial"/>
                  <w:sz w:val="24"/>
                  <w:lang w:val="el-GR"/>
                </w:rPr>
                <w:delText xml:space="preserve">Ονομαστικό θερμικό βραχυχρόνιο ρεύμα  1 </w:delText>
              </w:r>
              <w:r w:rsidRPr="00AC2ACA" w:rsidDel="00010D2C">
                <w:rPr>
                  <w:rFonts w:ascii="Arial" w:hAnsi="Arial" w:cs="Arial"/>
                  <w:sz w:val="24"/>
                  <w:lang w:val="en-GB"/>
                </w:rPr>
                <w:delText>sec</w:delText>
              </w:r>
              <w:r w:rsidRPr="00AC2ACA" w:rsidDel="00010D2C">
                <w:rPr>
                  <w:rFonts w:ascii="Arial" w:hAnsi="Arial" w:cs="Arial"/>
                  <w:sz w:val="24"/>
                  <w:lang w:val="el-GR"/>
                </w:rPr>
                <w:delText xml:space="preserve"> ( Ι</w:delText>
              </w:r>
              <w:r w:rsidRPr="00AC2ACA" w:rsidDel="00010D2C">
                <w:rPr>
                  <w:rFonts w:ascii="Arial" w:hAnsi="Arial" w:cs="Arial"/>
                  <w:sz w:val="24"/>
                  <w:lang w:val="en-GB"/>
                </w:rPr>
                <w:delText>th</w:delText>
              </w:r>
              <w:r w:rsidRPr="00AC2ACA" w:rsidDel="00010D2C">
                <w:rPr>
                  <w:rFonts w:ascii="Arial" w:hAnsi="Arial" w:cs="Arial"/>
                  <w:sz w:val="24"/>
                  <w:lang w:val="el-GR"/>
                </w:rPr>
                <w:delText xml:space="preserve"> )</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48" w:author="Καρμίρης Αγγελος" w:date="2020-01-03T10:36:00Z"/>
                <w:rFonts w:ascii="Arial" w:hAnsi="Arial" w:cs="Arial"/>
                <w:sz w:val="24"/>
                <w:szCs w:val="24"/>
                <w:lang w:val="en-GB"/>
              </w:rPr>
            </w:pPr>
            <w:del w:id="249" w:author="Καρμίρης Αγγελος" w:date="2020-01-03T10:36:00Z">
              <w:r w:rsidRPr="00AC2ACA" w:rsidDel="00010D2C">
                <w:rPr>
                  <w:rFonts w:ascii="Arial" w:hAnsi="Arial" w:cs="Arial"/>
                  <w:sz w:val="24"/>
                  <w:szCs w:val="24"/>
                  <w:lang w:val="en-GB"/>
                </w:rPr>
                <w:delText>25Ir</w:delText>
              </w:r>
            </w:del>
          </w:p>
        </w:tc>
        <w:tc>
          <w:tcPr>
            <w:tcW w:w="1733"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50" w:author="Καρμίρης Αγγελος" w:date="2020-01-03T10:36:00Z"/>
                <w:rFonts w:ascii="Arial" w:hAnsi="Arial" w:cs="Arial"/>
                <w:sz w:val="24"/>
                <w:szCs w:val="24"/>
                <w:lang w:val="en-GB"/>
              </w:rPr>
            </w:pPr>
            <w:del w:id="251" w:author="Καρμίρης Αγγελος" w:date="2020-01-03T10:36:00Z">
              <w:r w:rsidRPr="00AC2ACA" w:rsidDel="00010D2C">
                <w:rPr>
                  <w:rFonts w:ascii="Arial" w:hAnsi="Arial" w:cs="Arial"/>
                  <w:sz w:val="24"/>
                  <w:szCs w:val="24"/>
                  <w:lang w:val="en-GB"/>
                </w:rPr>
                <w:delText>25Ir</w:delText>
              </w:r>
            </w:del>
          </w:p>
        </w:tc>
      </w:tr>
      <w:tr w:rsidR="00A146F3" w:rsidRPr="00BE67C0" w:rsidDel="00010D2C" w:rsidTr="001D60BA">
        <w:trPr>
          <w:cantSplit/>
          <w:jc w:val="center"/>
          <w:del w:id="252"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53" w:author="Καρμίρης Αγγελος" w:date="2020-01-03T10:36:00Z"/>
                <w:rFonts w:ascii="Arial" w:hAnsi="Arial" w:cs="Arial"/>
                <w:b/>
                <w:sz w:val="24"/>
                <w:lang w:val="en-GB"/>
              </w:rPr>
            </w:pPr>
            <w:del w:id="254" w:author="Καρμίρης Αγγελος" w:date="2020-01-03T10:36:00Z">
              <w:r w:rsidRPr="00AC2ACA" w:rsidDel="00010D2C">
                <w:rPr>
                  <w:rFonts w:ascii="Arial" w:hAnsi="Arial" w:cs="Arial"/>
                  <w:b/>
                  <w:sz w:val="24"/>
                  <w:lang w:val="en-GB"/>
                </w:rPr>
                <w:delText>5</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55" w:author="Καρμίρης Αγγελος" w:date="2020-01-03T10:36:00Z"/>
                <w:rFonts w:ascii="Arial" w:hAnsi="Arial" w:cs="Arial"/>
                <w:sz w:val="24"/>
                <w:lang w:val="en-GB"/>
              </w:rPr>
            </w:pPr>
            <w:del w:id="256" w:author="Καρμίρης Αγγελος" w:date="2020-01-03T10:36:00Z">
              <w:r w:rsidRPr="00AC2ACA" w:rsidDel="00010D2C">
                <w:rPr>
                  <w:rFonts w:ascii="Arial" w:hAnsi="Arial" w:cs="Arial"/>
                  <w:sz w:val="24"/>
                  <w:lang w:val="en-GB"/>
                </w:rPr>
                <w:delText>Ονομαστικό δυναμικό ρεύμα (Id)</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57" w:author="Καρμίρης Αγγελος" w:date="2020-01-03T10:36:00Z"/>
                <w:rFonts w:ascii="Arial" w:hAnsi="Arial" w:cs="Arial"/>
                <w:sz w:val="24"/>
                <w:szCs w:val="24"/>
                <w:lang w:val="en-GB"/>
              </w:rPr>
            </w:pPr>
            <w:del w:id="258" w:author="Καρμίρης Αγγελος" w:date="2020-01-03T10:36:00Z">
              <w:r w:rsidRPr="00AC2ACA" w:rsidDel="00010D2C">
                <w:rPr>
                  <w:rFonts w:ascii="Arial" w:hAnsi="Arial" w:cs="Arial"/>
                  <w:sz w:val="24"/>
                  <w:szCs w:val="24"/>
                  <w:lang w:val="en-GB"/>
                </w:rPr>
                <w:delText>2.5Ith</w:delText>
              </w:r>
            </w:del>
          </w:p>
        </w:tc>
        <w:tc>
          <w:tcPr>
            <w:tcW w:w="1733"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59" w:author="Καρμίρης Αγγελος" w:date="2020-01-03T10:36:00Z"/>
                <w:rFonts w:ascii="Arial" w:hAnsi="Arial" w:cs="Arial"/>
                <w:sz w:val="24"/>
                <w:szCs w:val="24"/>
                <w:lang w:val="en-GB"/>
              </w:rPr>
            </w:pPr>
            <w:del w:id="260" w:author="Καρμίρης Αγγελος" w:date="2020-01-03T10:36:00Z">
              <w:r w:rsidRPr="00AC2ACA" w:rsidDel="00010D2C">
                <w:rPr>
                  <w:rFonts w:ascii="Arial" w:hAnsi="Arial" w:cs="Arial"/>
                  <w:sz w:val="24"/>
                  <w:szCs w:val="24"/>
                  <w:lang w:val="en-GB"/>
                </w:rPr>
                <w:delText>2.5Ith</w:delText>
              </w:r>
            </w:del>
          </w:p>
        </w:tc>
      </w:tr>
      <w:tr w:rsidR="00A146F3" w:rsidRPr="00BE67C0" w:rsidDel="00010D2C" w:rsidTr="001D60BA">
        <w:trPr>
          <w:cantSplit/>
          <w:jc w:val="center"/>
          <w:del w:id="261"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62" w:author="Καρμίρης Αγγελος" w:date="2020-01-03T10:36:00Z"/>
                <w:rFonts w:ascii="Arial" w:hAnsi="Arial" w:cs="Arial"/>
                <w:b/>
                <w:sz w:val="24"/>
                <w:lang w:val="en-GB"/>
              </w:rPr>
            </w:pPr>
            <w:del w:id="263" w:author="Καρμίρης Αγγελος" w:date="2020-01-03T10:36:00Z">
              <w:r w:rsidRPr="00AC2ACA" w:rsidDel="00010D2C">
                <w:rPr>
                  <w:rFonts w:ascii="Arial" w:hAnsi="Arial" w:cs="Arial"/>
                  <w:b/>
                  <w:sz w:val="24"/>
                  <w:lang w:val="en-GB"/>
                </w:rPr>
                <w:delText>6</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64" w:author="Καρμίρης Αγγελος" w:date="2020-01-03T10:36:00Z"/>
                <w:rFonts w:ascii="Arial" w:hAnsi="Arial" w:cs="Arial"/>
                <w:sz w:val="24"/>
                <w:lang w:val="el-GR"/>
              </w:rPr>
            </w:pPr>
            <w:del w:id="265" w:author="Καρμίρης Αγγελος" w:date="2020-01-03T10:36:00Z">
              <w:r w:rsidRPr="00AC2ACA" w:rsidDel="00010D2C">
                <w:rPr>
                  <w:rFonts w:ascii="Arial" w:hAnsi="Arial" w:cs="Arial"/>
                  <w:bCs/>
                  <w:sz w:val="24"/>
                  <w:lang w:val="el-GR"/>
                </w:rPr>
                <w:delText>Αντοχή σε κάμψη (Ν) λειτουργίας</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66" w:author="Καρμίρης Αγγελος" w:date="2020-01-03T10:36:00Z"/>
                <w:rFonts w:ascii="Arial" w:hAnsi="Arial" w:cs="Arial"/>
                <w:sz w:val="24"/>
                <w:szCs w:val="24"/>
                <w:lang w:val="en-GB"/>
              </w:rPr>
            </w:pPr>
            <w:del w:id="267" w:author="Καρμίρης Αγγελος" w:date="2020-01-03T10:36:00Z">
              <w:r w:rsidRPr="00AC2ACA" w:rsidDel="00010D2C">
                <w:rPr>
                  <w:rFonts w:ascii="Arial" w:hAnsi="Arial" w:cs="Arial"/>
                  <w:sz w:val="24"/>
                  <w:szCs w:val="24"/>
                  <w:lang w:val="en-GB"/>
                </w:rPr>
                <w:delText>2000</w:delText>
              </w:r>
            </w:del>
          </w:p>
        </w:tc>
        <w:tc>
          <w:tcPr>
            <w:tcW w:w="1733" w:type="dxa"/>
            <w:shd w:val="clear" w:color="auto" w:fill="auto"/>
          </w:tcPr>
          <w:p w:rsidR="00A146F3" w:rsidRPr="001D60BA" w:rsidDel="00010D2C" w:rsidRDefault="00F277D2" w:rsidP="00BE67C0">
            <w:pPr>
              <w:tabs>
                <w:tab w:val="left" w:pos="709"/>
                <w:tab w:val="left" w:pos="1276"/>
              </w:tabs>
              <w:overflowPunct/>
              <w:adjustRightInd/>
              <w:jc w:val="center"/>
              <w:textAlignment w:val="auto"/>
              <w:rPr>
                <w:del w:id="268" w:author="Καρμίρης Αγγελος" w:date="2020-01-03T10:36:00Z"/>
                <w:rFonts w:ascii="Arial" w:hAnsi="Arial" w:cs="Arial"/>
                <w:sz w:val="24"/>
                <w:szCs w:val="24"/>
                <w:lang w:val="el-GR"/>
              </w:rPr>
            </w:pPr>
            <w:del w:id="269" w:author="Καρμίρης Αγγελος" w:date="2020-01-03T10:36:00Z">
              <w:r w:rsidDel="00010D2C">
                <w:rPr>
                  <w:rFonts w:ascii="Arial" w:hAnsi="Arial" w:cs="Arial"/>
                  <w:sz w:val="24"/>
                  <w:szCs w:val="24"/>
                  <w:lang w:val="el-GR"/>
                </w:rPr>
                <w:delText>1000</w:delText>
              </w:r>
            </w:del>
          </w:p>
        </w:tc>
      </w:tr>
      <w:tr w:rsidR="00A146F3" w:rsidRPr="00BE67C0" w:rsidDel="00010D2C" w:rsidTr="001D60BA">
        <w:trPr>
          <w:cantSplit/>
          <w:jc w:val="center"/>
          <w:del w:id="270"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71" w:author="Καρμίρης Αγγελος" w:date="2020-01-03T10:36:00Z"/>
                <w:rFonts w:ascii="Arial" w:hAnsi="Arial" w:cs="Arial"/>
                <w:b/>
                <w:sz w:val="24"/>
                <w:lang w:val="en-GB"/>
              </w:rPr>
            </w:pPr>
            <w:del w:id="272" w:author="Καρμίρης Αγγελος" w:date="2020-01-03T10:36:00Z">
              <w:r w:rsidRPr="00AC2ACA" w:rsidDel="00010D2C">
                <w:rPr>
                  <w:rFonts w:ascii="Arial" w:hAnsi="Arial" w:cs="Arial"/>
                  <w:b/>
                  <w:sz w:val="24"/>
                  <w:lang w:val="en-GB"/>
                </w:rPr>
                <w:delText>7</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73" w:author="Καρμίρης Αγγελος" w:date="2020-01-03T10:36:00Z"/>
                <w:rFonts w:ascii="Arial" w:hAnsi="Arial" w:cs="Arial"/>
                <w:sz w:val="24"/>
                <w:lang w:val="en-GB"/>
              </w:rPr>
            </w:pPr>
            <w:del w:id="274" w:author="Καρμίρης Αγγελος" w:date="2020-01-03T10:36:00Z">
              <w:r w:rsidRPr="00AC2ACA" w:rsidDel="00010D2C">
                <w:rPr>
                  <w:rFonts w:ascii="Arial" w:hAnsi="Arial" w:cs="Arial"/>
                  <w:sz w:val="24"/>
                  <w:lang w:val="en-GB"/>
                </w:rPr>
                <w:delText>Μήκος ερπυσμού (mm)</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75" w:author="Καρμίρης Αγγελος" w:date="2020-01-03T10:36:00Z"/>
                <w:rFonts w:ascii="Arial" w:hAnsi="Arial" w:cs="Arial"/>
                <w:sz w:val="24"/>
                <w:szCs w:val="24"/>
                <w:lang w:val="en-GB"/>
              </w:rPr>
            </w:pPr>
            <w:del w:id="276" w:author="Καρμίρης Αγγελος" w:date="2020-01-03T10:36:00Z">
              <w:r w:rsidRPr="00AC2ACA" w:rsidDel="00010D2C">
                <w:rPr>
                  <w:rFonts w:ascii="Arial" w:hAnsi="Arial" w:cs="Arial"/>
                  <w:sz w:val="24"/>
                  <w:szCs w:val="24"/>
                  <w:lang w:val="en-GB"/>
                </w:rPr>
                <w:delText>4250</w:delText>
              </w:r>
            </w:del>
          </w:p>
        </w:tc>
        <w:tc>
          <w:tcPr>
            <w:tcW w:w="1733" w:type="dxa"/>
            <w:shd w:val="clear" w:color="auto" w:fill="auto"/>
          </w:tcPr>
          <w:p w:rsidR="00A146F3" w:rsidRPr="001D60BA" w:rsidDel="00010D2C" w:rsidRDefault="00F277D2" w:rsidP="00BE67C0">
            <w:pPr>
              <w:tabs>
                <w:tab w:val="left" w:pos="709"/>
                <w:tab w:val="left" w:pos="1276"/>
              </w:tabs>
              <w:overflowPunct/>
              <w:adjustRightInd/>
              <w:jc w:val="center"/>
              <w:textAlignment w:val="auto"/>
              <w:rPr>
                <w:del w:id="277" w:author="Καρμίρης Αγγελος" w:date="2020-01-03T10:36:00Z"/>
                <w:rFonts w:ascii="Arial" w:hAnsi="Arial" w:cs="Arial"/>
                <w:sz w:val="24"/>
                <w:szCs w:val="24"/>
                <w:lang w:val="el-GR"/>
              </w:rPr>
            </w:pPr>
            <w:del w:id="278" w:author="Καρμίρης Αγγελος" w:date="2020-01-03T10:36:00Z">
              <w:r w:rsidDel="00010D2C">
                <w:rPr>
                  <w:rFonts w:ascii="Arial" w:hAnsi="Arial" w:cs="Arial"/>
                  <w:sz w:val="24"/>
                  <w:szCs w:val="24"/>
                  <w:lang w:val="el-GR"/>
                </w:rPr>
                <w:delText>1813</w:delText>
              </w:r>
            </w:del>
          </w:p>
        </w:tc>
      </w:tr>
      <w:tr w:rsidR="00A146F3" w:rsidRPr="00BE67C0" w:rsidDel="00010D2C" w:rsidTr="001D60BA">
        <w:trPr>
          <w:cantSplit/>
          <w:jc w:val="center"/>
          <w:del w:id="279"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80" w:author="Καρμίρης Αγγελος" w:date="2020-01-03T10:36:00Z"/>
                <w:rFonts w:ascii="Arial" w:hAnsi="Arial" w:cs="Arial"/>
                <w:b/>
                <w:sz w:val="24"/>
                <w:lang w:val="en-GB"/>
              </w:rPr>
            </w:pPr>
            <w:del w:id="281" w:author="Καρμίρης Αγγελος" w:date="2020-01-03T10:36:00Z">
              <w:r w:rsidRPr="00AC2ACA" w:rsidDel="00010D2C">
                <w:rPr>
                  <w:rFonts w:ascii="Arial" w:hAnsi="Arial" w:cs="Arial"/>
                  <w:b/>
                  <w:sz w:val="24"/>
                  <w:lang w:val="en-GB"/>
                </w:rPr>
                <w:delText>8</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82" w:author="Καρμίρης Αγγελος" w:date="2020-01-03T10:36:00Z"/>
                <w:rFonts w:ascii="Arial" w:hAnsi="Arial" w:cs="Arial"/>
                <w:sz w:val="24"/>
                <w:lang w:val="en-GB"/>
              </w:rPr>
            </w:pPr>
            <w:del w:id="283" w:author="Καρμίρης Αγγελος" w:date="2020-01-03T10:36:00Z">
              <w:r w:rsidRPr="00AC2ACA" w:rsidDel="00010D2C">
                <w:rPr>
                  <w:rFonts w:ascii="Arial" w:hAnsi="Arial" w:cs="Arial"/>
                  <w:sz w:val="24"/>
                  <w:lang w:val="en-GB"/>
                </w:rPr>
                <w:delText>Γωνία έδρασης</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84" w:author="Καρμίρης Αγγελος" w:date="2020-01-03T10:36:00Z"/>
                <w:rFonts w:ascii="Arial" w:hAnsi="Arial" w:cs="Arial"/>
                <w:sz w:val="24"/>
                <w:szCs w:val="24"/>
                <w:lang w:val="el-GR"/>
              </w:rPr>
            </w:pPr>
            <w:del w:id="285" w:author="Καρμίρης Αγγελος" w:date="2020-01-03T10:36:00Z">
              <w:r w:rsidRPr="00AC2ACA" w:rsidDel="00010D2C">
                <w:rPr>
                  <w:rFonts w:ascii="Arial" w:hAnsi="Arial" w:cs="Arial"/>
                  <w:sz w:val="24"/>
                  <w:szCs w:val="24"/>
                  <w:lang w:val="en-GB"/>
                </w:rPr>
                <w:delText>≤30</w:delText>
              </w:r>
              <w:r w:rsidRPr="00AC2ACA" w:rsidDel="00010D2C">
                <w:rPr>
                  <w:rFonts w:ascii="Arial" w:hAnsi="Arial" w:cs="Arial"/>
                  <w:sz w:val="24"/>
                  <w:szCs w:val="24"/>
                  <w:vertAlign w:val="superscript"/>
                  <w:lang w:val="en-GB"/>
                </w:rPr>
                <w:delText>o</w:delText>
              </w:r>
              <w:r w:rsidRPr="00AC2ACA" w:rsidDel="00010D2C">
                <w:rPr>
                  <w:rFonts w:ascii="Arial" w:hAnsi="Arial" w:cs="Arial"/>
                  <w:sz w:val="24"/>
                  <w:szCs w:val="24"/>
                  <w:lang w:val="en-GB"/>
                </w:rPr>
                <w:delText>/</w:delText>
              </w:r>
              <w:r w:rsidRPr="00AC2ACA" w:rsidDel="00010D2C">
                <w:rPr>
                  <w:rFonts w:ascii="Arial" w:hAnsi="Arial" w:cs="Arial"/>
                  <w:sz w:val="24"/>
                  <w:szCs w:val="24"/>
                  <w:lang w:val="el-GR"/>
                </w:rPr>
                <w:delText>κάθετα</w:delText>
              </w:r>
            </w:del>
          </w:p>
        </w:tc>
        <w:tc>
          <w:tcPr>
            <w:tcW w:w="1733"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86" w:author="Καρμίρης Αγγελος" w:date="2020-01-03T10:36:00Z"/>
                <w:rFonts w:ascii="Arial" w:hAnsi="Arial" w:cs="Arial"/>
                <w:sz w:val="24"/>
                <w:szCs w:val="24"/>
                <w:lang w:val="el-GR"/>
              </w:rPr>
            </w:pPr>
            <w:del w:id="287" w:author="Καρμίρης Αγγελος" w:date="2020-01-03T10:36:00Z">
              <w:r w:rsidRPr="00AC2ACA" w:rsidDel="00010D2C">
                <w:rPr>
                  <w:rFonts w:ascii="Arial" w:hAnsi="Arial" w:cs="Arial"/>
                  <w:sz w:val="24"/>
                  <w:szCs w:val="24"/>
                  <w:lang w:val="en-GB"/>
                </w:rPr>
                <w:delText>≤30</w:delText>
              </w:r>
              <w:r w:rsidRPr="00AC2ACA" w:rsidDel="00010D2C">
                <w:rPr>
                  <w:rFonts w:ascii="Arial" w:hAnsi="Arial" w:cs="Arial"/>
                  <w:sz w:val="24"/>
                  <w:szCs w:val="24"/>
                  <w:vertAlign w:val="superscript"/>
                  <w:lang w:val="en-GB"/>
                </w:rPr>
                <w:delText>o</w:delText>
              </w:r>
              <w:r w:rsidRPr="00AC2ACA" w:rsidDel="00010D2C">
                <w:rPr>
                  <w:rFonts w:ascii="Arial" w:hAnsi="Arial" w:cs="Arial"/>
                  <w:sz w:val="24"/>
                  <w:szCs w:val="24"/>
                  <w:lang w:val="en-GB"/>
                </w:rPr>
                <w:delText>/</w:delText>
              </w:r>
              <w:r w:rsidRPr="00AC2ACA" w:rsidDel="00010D2C">
                <w:rPr>
                  <w:rFonts w:ascii="Arial" w:hAnsi="Arial" w:cs="Arial"/>
                  <w:sz w:val="24"/>
                  <w:szCs w:val="24"/>
                  <w:lang w:val="el-GR"/>
                </w:rPr>
                <w:delText>κάθετα</w:delText>
              </w:r>
            </w:del>
          </w:p>
        </w:tc>
      </w:tr>
      <w:tr w:rsidR="00A146F3" w:rsidRPr="00BE67C0" w:rsidDel="00010D2C" w:rsidTr="001D60BA">
        <w:trPr>
          <w:cantSplit/>
          <w:jc w:val="center"/>
          <w:del w:id="288"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89" w:author="Καρμίρης Αγγελος" w:date="2020-01-03T10:36:00Z"/>
                <w:rFonts w:ascii="Arial" w:hAnsi="Arial" w:cs="Arial"/>
                <w:b/>
                <w:sz w:val="24"/>
                <w:lang w:val="en-GB"/>
              </w:rPr>
            </w:pPr>
            <w:del w:id="290" w:author="Καρμίρης Αγγελος" w:date="2020-01-03T10:36:00Z">
              <w:r w:rsidRPr="00AC2ACA" w:rsidDel="00010D2C">
                <w:rPr>
                  <w:rFonts w:ascii="Arial" w:hAnsi="Arial" w:cs="Arial"/>
                  <w:b/>
                  <w:sz w:val="24"/>
                  <w:lang w:val="en-GB"/>
                </w:rPr>
                <w:delText>9</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291" w:author="Καρμίρης Αγγελος" w:date="2020-01-03T10:36:00Z"/>
                <w:rFonts w:ascii="Arial" w:hAnsi="Arial" w:cs="Arial"/>
                <w:sz w:val="24"/>
                <w:lang w:val="el-GR"/>
              </w:rPr>
            </w:pPr>
            <w:del w:id="292" w:author="Καρμίρης Αγγελος" w:date="2020-01-03T10:36:00Z">
              <w:r w:rsidRPr="00AC2ACA" w:rsidDel="00010D2C">
                <w:rPr>
                  <w:rFonts w:ascii="Arial" w:hAnsi="Arial" w:cs="Arial"/>
                  <w:sz w:val="24"/>
                  <w:lang w:val="el-GR"/>
                </w:rPr>
                <w:delText>Θερμικό όριο – κλάση μονωτικού υλικού σε επαφή με τα μεταλλικά μέρη</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93" w:author="Καρμίρης Αγγελος" w:date="2020-01-03T10:36:00Z"/>
                <w:rFonts w:ascii="Arial" w:hAnsi="Arial" w:cs="Arial"/>
                <w:sz w:val="24"/>
                <w:szCs w:val="24"/>
                <w:lang w:val="en-GB"/>
              </w:rPr>
            </w:pPr>
            <w:del w:id="294" w:author="Καρμίρης Αγγελος" w:date="2020-01-03T10:36:00Z">
              <w:r w:rsidRPr="00AC2ACA" w:rsidDel="00010D2C">
                <w:rPr>
                  <w:rFonts w:ascii="Arial" w:hAnsi="Arial" w:cs="Arial"/>
                  <w:sz w:val="24"/>
                  <w:szCs w:val="24"/>
                  <w:lang w:val="en-GB"/>
                </w:rPr>
                <w:delText>105</w:delText>
              </w:r>
              <w:r w:rsidRPr="00AC2ACA" w:rsidDel="00010D2C">
                <w:rPr>
                  <w:rFonts w:ascii="Arial" w:hAnsi="Arial" w:cs="Arial"/>
                  <w:sz w:val="24"/>
                  <w:szCs w:val="24"/>
                  <w:vertAlign w:val="superscript"/>
                  <w:lang w:val="en-GB"/>
                </w:rPr>
                <w:delText>o</w:delText>
              </w:r>
              <w:r w:rsidRPr="00AC2ACA" w:rsidDel="00010D2C">
                <w:rPr>
                  <w:rFonts w:ascii="Arial" w:hAnsi="Arial" w:cs="Arial"/>
                  <w:sz w:val="24"/>
                  <w:szCs w:val="24"/>
                  <w:lang w:val="en-GB"/>
                </w:rPr>
                <w:delText>C</w:delText>
              </w:r>
            </w:del>
          </w:p>
          <w:p w:rsidR="00A146F3" w:rsidRPr="00AC2ACA" w:rsidDel="00010D2C" w:rsidRDefault="00A146F3" w:rsidP="00BE67C0">
            <w:pPr>
              <w:tabs>
                <w:tab w:val="left" w:pos="709"/>
                <w:tab w:val="left" w:pos="1276"/>
              </w:tabs>
              <w:overflowPunct/>
              <w:adjustRightInd/>
              <w:jc w:val="center"/>
              <w:textAlignment w:val="auto"/>
              <w:rPr>
                <w:del w:id="295" w:author="Καρμίρης Αγγελος" w:date="2020-01-03T10:36:00Z"/>
                <w:rFonts w:ascii="Arial" w:hAnsi="Arial" w:cs="Arial"/>
                <w:sz w:val="24"/>
                <w:szCs w:val="24"/>
                <w:lang w:val="en-GB"/>
              </w:rPr>
            </w:pPr>
            <w:del w:id="296" w:author="Καρμίρης Αγγελος" w:date="2020-01-03T10:36:00Z">
              <w:r w:rsidRPr="00AC2ACA" w:rsidDel="00010D2C">
                <w:rPr>
                  <w:rFonts w:ascii="Arial" w:hAnsi="Arial" w:cs="Arial"/>
                  <w:sz w:val="24"/>
                  <w:szCs w:val="24"/>
                  <w:lang w:val="en-GB"/>
                </w:rPr>
                <w:delText>Class A</w:delText>
              </w:r>
            </w:del>
          </w:p>
        </w:tc>
        <w:tc>
          <w:tcPr>
            <w:tcW w:w="1733"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297" w:author="Καρμίρης Αγγελος" w:date="2020-01-03T10:36:00Z"/>
                <w:rFonts w:ascii="Arial" w:hAnsi="Arial" w:cs="Arial"/>
                <w:sz w:val="24"/>
                <w:szCs w:val="24"/>
                <w:lang w:val="en-GB"/>
              </w:rPr>
            </w:pPr>
            <w:del w:id="298" w:author="Καρμίρης Αγγελος" w:date="2020-01-03T10:36:00Z">
              <w:r w:rsidRPr="00AC2ACA" w:rsidDel="00010D2C">
                <w:rPr>
                  <w:rFonts w:ascii="Arial" w:hAnsi="Arial" w:cs="Arial"/>
                  <w:sz w:val="24"/>
                  <w:szCs w:val="24"/>
                  <w:lang w:val="en-GB"/>
                </w:rPr>
                <w:delText>105</w:delText>
              </w:r>
              <w:r w:rsidRPr="00AC2ACA" w:rsidDel="00010D2C">
                <w:rPr>
                  <w:rFonts w:ascii="Arial" w:hAnsi="Arial" w:cs="Arial"/>
                  <w:sz w:val="24"/>
                  <w:szCs w:val="24"/>
                  <w:vertAlign w:val="superscript"/>
                  <w:lang w:val="en-GB"/>
                </w:rPr>
                <w:delText>o</w:delText>
              </w:r>
              <w:r w:rsidRPr="00AC2ACA" w:rsidDel="00010D2C">
                <w:rPr>
                  <w:rFonts w:ascii="Arial" w:hAnsi="Arial" w:cs="Arial"/>
                  <w:sz w:val="24"/>
                  <w:szCs w:val="24"/>
                  <w:lang w:val="en-GB"/>
                </w:rPr>
                <w:delText>C</w:delText>
              </w:r>
            </w:del>
          </w:p>
          <w:p w:rsidR="00A146F3" w:rsidRPr="00AC2ACA" w:rsidDel="00010D2C" w:rsidRDefault="00A146F3" w:rsidP="00BE67C0">
            <w:pPr>
              <w:tabs>
                <w:tab w:val="left" w:pos="709"/>
                <w:tab w:val="left" w:pos="1276"/>
              </w:tabs>
              <w:overflowPunct/>
              <w:adjustRightInd/>
              <w:jc w:val="center"/>
              <w:textAlignment w:val="auto"/>
              <w:rPr>
                <w:del w:id="299" w:author="Καρμίρης Αγγελος" w:date="2020-01-03T10:36:00Z"/>
                <w:rFonts w:ascii="Arial" w:hAnsi="Arial" w:cs="Arial"/>
                <w:sz w:val="24"/>
                <w:szCs w:val="24"/>
                <w:lang w:val="en-GB"/>
              </w:rPr>
            </w:pPr>
            <w:del w:id="300" w:author="Καρμίρης Αγγελος" w:date="2020-01-03T10:36:00Z">
              <w:r w:rsidRPr="00AC2ACA" w:rsidDel="00010D2C">
                <w:rPr>
                  <w:rFonts w:ascii="Arial" w:hAnsi="Arial" w:cs="Arial"/>
                  <w:sz w:val="24"/>
                  <w:szCs w:val="24"/>
                  <w:lang w:val="en-GB"/>
                </w:rPr>
                <w:delText>Class A</w:delText>
              </w:r>
            </w:del>
          </w:p>
        </w:tc>
      </w:tr>
      <w:tr w:rsidR="00A146F3" w:rsidRPr="00BE67C0" w:rsidDel="00010D2C" w:rsidTr="001D60BA">
        <w:trPr>
          <w:cantSplit/>
          <w:jc w:val="center"/>
          <w:del w:id="301"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302" w:author="Καρμίρης Αγγελος" w:date="2020-01-03T10:36:00Z"/>
                <w:rFonts w:ascii="Arial" w:hAnsi="Arial" w:cs="Arial"/>
                <w:b/>
                <w:sz w:val="24"/>
                <w:lang w:val="en-GB"/>
              </w:rPr>
            </w:pPr>
            <w:del w:id="303" w:author="Καρμίρης Αγγελος" w:date="2020-01-03T10:36:00Z">
              <w:r w:rsidRPr="00AC2ACA" w:rsidDel="00010D2C">
                <w:rPr>
                  <w:rFonts w:ascii="Arial" w:hAnsi="Arial" w:cs="Arial"/>
                  <w:b/>
                  <w:sz w:val="24"/>
                  <w:lang w:val="en-GB"/>
                </w:rPr>
                <w:delText>10</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304" w:author="Καρμίρης Αγγελος" w:date="2020-01-03T10:36:00Z"/>
                <w:rFonts w:ascii="Arial" w:hAnsi="Arial" w:cs="Arial"/>
                <w:sz w:val="24"/>
                <w:lang w:val="el-GR"/>
              </w:rPr>
            </w:pPr>
            <w:del w:id="305" w:author="Καρμίρης Αγγελος" w:date="2020-01-03T10:36:00Z">
              <w:r w:rsidRPr="00AC2ACA" w:rsidDel="00010D2C">
                <w:rPr>
                  <w:rFonts w:ascii="Arial" w:hAnsi="Arial" w:cs="Arial"/>
                  <w:sz w:val="24"/>
                  <w:lang w:val="el-GR"/>
                </w:rPr>
                <w:delText>Διηλεκτρικός συντελεστής απωλειών (</w:delText>
              </w:r>
              <w:r w:rsidRPr="00AC2ACA" w:rsidDel="00010D2C">
                <w:rPr>
                  <w:rFonts w:ascii="Arial" w:hAnsi="Arial" w:cs="Arial"/>
                  <w:sz w:val="24"/>
                  <w:lang w:val="en-GB"/>
                </w:rPr>
                <w:delText>tan</w:delText>
              </w:r>
              <w:r w:rsidRPr="00AC2ACA" w:rsidDel="00010D2C">
                <w:rPr>
                  <w:rFonts w:ascii="Arial" w:hAnsi="Arial" w:cs="Arial"/>
                  <w:sz w:val="24"/>
                  <w:lang w:val="el-GR"/>
                </w:rPr>
                <w:delText xml:space="preserve">δ) </w:delText>
              </w:r>
              <w:r w:rsidR="00622E25" w:rsidDel="00010D2C">
                <w:rPr>
                  <w:rFonts w:ascii="Arial" w:hAnsi="Arial" w:cs="Arial"/>
                  <w:sz w:val="24"/>
                  <w:lang w:val="el-GR"/>
                </w:rPr>
                <w:delText>σε</w:delText>
              </w:r>
              <w:r w:rsidRPr="00AC2ACA" w:rsidDel="00010D2C">
                <w:rPr>
                  <w:rFonts w:ascii="Arial" w:hAnsi="Arial" w:cs="Arial"/>
                  <w:sz w:val="24"/>
                  <w:lang w:val="el-GR"/>
                </w:rPr>
                <w:delText xml:space="preserve"> τάση </w:delText>
              </w:r>
              <w:r w:rsidR="00A22022" w:rsidDel="00010D2C">
                <w:rPr>
                  <w:rFonts w:ascii="Arial" w:hAnsi="Arial" w:cs="Arial"/>
                  <w:noProof/>
                  <w:position w:val="-12"/>
                  <w:sz w:val="24"/>
                  <w:szCs w:val="24"/>
                  <w:lang w:eastAsia="en-US"/>
                </w:rPr>
                <w:drawing>
                  <wp:inline distT="0" distB="0" distL="0" distR="0">
                    <wp:extent cx="866775" cy="25908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6775" cy="259080"/>
                            </a:xfrm>
                            <a:prstGeom prst="rect">
                              <a:avLst/>
                            </a:prstGeom>
                            <a:noFill/>
                            <a:ln>
                              <a:noFill/>
                            </a:ln>
                          </pic:spPr>
                        </pic:pic>
                      </a:graphicData>
                    </a:graphic>
                  </wp:inline>
                </w:drawing>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306" w:author="Καρμίρης Αγγελος" w:date="2020-01-03T10:36:00Z"/>
                <w:rFonts w:ascii="Arial" w:hAnsi="Arial" w:cs="Arial"/>
                <w:sz w:val="24"/>
                <w:szCs w:val="24"/>
                <w:lang w:val="en-GB"/>
              </w:rPr>
            </w:pPr>
            <w:del w:id="307" w:author="Καρμίρης Αγγελος" w:date="2020-01-03T10:36:00Z">
              <w:r w:rsidRPr="00AC2ACA" w:rsidDel="00010D2C">
                <w:rPr>
                  <w:rFonts w:ascii="Arial" w:hAnsi="Arial" w:cs="Arial"/>
                  <w:sz w:val="24"/>
                  <w:szCs w:val="24"/>
                  <w:lang w:val="en-GB"/>
                </w:rPr>
                <w:delText>≤0.007</w:delText>
              </w:r>
            </w:del>
          </w:p>
        </w:tc>
        <w:tc>
          <w:tcPr>
            <w:tcW w:w="1733" w:type="dxa"/>
            <w:shd w:val="clear" w:color="auto" w:fill="auto"/>
          </w:tcPr>
          <w:p w:rsidR="00A146F3" w:rsidRPr="00AC2ACA" w:rsidDel="00010D2C" w:rsidRDefault="00622E25" w:rsidP="00BE67C0">
            <w:pPr>
              <w:tabs>
                <w:tab w:val="left" w:pos="709"/>
                <w:tab w:val="left" w:pos="1276"/>
              </w:tabs>
              <w:overflowPunct/>
              <w:adjustRightInd/>
              <w:jc w:val="center"/>
              <w:textAlignment w:val="auto"/>
              <w:rPr>
                <w:del w:id="308" w:author="Καρμίρης Αγγελος" w:date="2020-01-03T10:36:00Z"/>
                <w:rFonts w:ascii="Arial" w:hAnsi="Arial" w:cs="Arial"/>
                <w:sz w:val="24"/>
                <w:szCs w:val="24"/>
                <w:lang w:val="en-GB"/>
              </w:rPr>
            </w:pPr>
            <w:del w:id="309" w:author="Καρμίρης Αγγελος" w:date="2020-01-03T10:36:00Z">
              <w:r w:rsidRPr="00AC2ACA" w:rsidDel="00010D2C">
                <w:rPr>
                  <w:rFonts w:ascii="Arial" w:hAnsi="Arial" w:cs="Arial"/>
                  <w:sz w:val="24"/>
                  <w:szCs w:val="24"/>
                  <w:lang w:val="en-GB"/>
                </w:rPr>
                <w:delText>≤0.007</w:delText>
              </w:r>
            </w:del>
          </w:p>
        </w:tc>
      </w:tr>
      <w:tr w:rsidR="00A146F3" w:rsidRPr="00BE67C0" w:rsidDel="00010D2C" w:rsidTr="001D60BA">
        <w:trPr>
          <w:cantSplit/>
          <w:trHeight w:val="476"/>
          <w:jc w:val="center"/>
          <w:del w:id="310"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311" w:author="Καρμίρης Αγγελος" w:date="2020-01-03T10:36:00Z"/>
                <w:rFonts w:ascii="Arial" w:hAnsi="Arial" w:cs="Arial"/>
                <w:b/>
                <w:sz w:val="24"/>
                <w:lang w:val="en-GB"/>
              </w:rPr>
            </w:pPr>
            <w:del w:id="312" w:author="Καρμίρης Αγγελος" w:date="2020-01-03T10:36:00Z">
              <w:r w:rsidRPr="00AC2ACA" w:rsidDel="00010D2C">
                <w:rPr>
                  <w:rFonts w:ascii="Arial" w:hAnsi="Arial" w:cs="Arial"/>
                  <w:b/>
                  <w:sz w:val="24"/>
                  <w:lang w:val="en-GB"/>
                </w:rPr>
                <w:delText>11</w:delText>
              </w:r>
            </w:del>
          </w:p>
        </w:tc>
        <w:tc>
          <w:tcPr>
            <w:tcW w:w="4372" w:type="dxa"/>
            <w:shd w:val="clear" w:color="auto" w:fill="auto"/>
          </w:tcPr>
          <w:p w:rsidR="00A146F3" w:rsidRPr="00AC2ACA" w:rsidDel="00010D2C" w:rsidRDefault="00A146F3" w:rsidP="00622E25">
            <w:pPr>
              <w:tabs>
                <w:tab w:val="left" w:pos="709"/>
                <w:tab w:val="left" w:pos="1276"/>
              </w:tabs>
              <w:overflowPunct/>
              <w:adjustRightInd/>
              <w:textAlignment w:val="auto"/>
              <w:rPr>
                <w:del w:id="313" w:author="Καρμίρης Αγγελος" w:date="2020-01-03T10:36:00Z"/>
                <w:rFonts w:ascii="Arial" w:hAnsi="Arial" w:cs="Arial"/>
                <w:sz w:val="24"/>
                <w:lang w:val="el-GR"/>
              </w:rPr>
            </w:pPr>
            <w:del w:id="314" w:author="Καρμίρης Αγγελος" w:date="2020-01-03T10:36:00Z">
              <w:r w:rsidRPr="00AC2ACA" w:rsidDel="00010D2C">
                <w:rPr>
                  <w:rFonts w:ascii="Arial" w:hAnsi="Arial" w:cs="Arial"/>
                  <w:sz w:val="24"/>
                  <w:lang w:val="el-GR"/>
                </w:rPr>
                <w:delText xml:space="preserve">Όριο μερικών εκκενώσεων </w:delText>
              </w:r>
              <w:r w:rsidR="00622E25" w:rsidDel="00010D2C">
                <w:rPr>
                  <w:rFonts w:ascii="Arial" w:hAnsi="Arial" w:cs="Arial"/>
                  <w:sz w:val="24"/>
                  <w:lang w:val="el-GR"/>
                </w:rPr>
                <w:delText>σε</w:delText>
              </w:r>
              <w:r w:rsidRPr="00AC2ACA" w:rsidDel="00010D2C">
                <w:rPr>
                  <w:rFonts w:ascii="Arial" w:hAnsi="Arial" w:cs="Arial"/>
                  <w:sz w:val="24"/>
                  <w:lang w:val="el-GR"/>
                </w:rPr>
                <w:delText xml:space="preserve"> τάση </w:delText>
              </w:r>
              <w:r w:rsidRPr="00AC2ACA" w:rsidDel="00010D2C">
                <w:rPr>
                  <w:rFonts w:ascii="Arial" w:hAnsi="Arial" w:cs="Arial"/>
                  <w:sz w:val="24"/>
                  <w:lang w:val="en-GB"/>
                </w:rPr>
                <w:delText>U</w:delText>
              </w:r>
              <w:r w:rsidR="00622E25" w:rsidDel="00010D2C">
                <w:rPr>
                  <w:rFonts w:ascii="Arial" w:hAnsi="Arial" w:cs="Arial"/>
                  <w:sz w:val="24"/>
                  <w:vertAlign w:val="subscript"/>
                </w:rPr>
                <w:delText>m</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315" w:author="Καρμίρης Αγγελος" w:date="2020-01-03T10:36:00Z"/>
                <w:rFonts w:ascii="Arial" w:hAnsi="Arial" w:cs="Arial"/>
                <w:sz w:val="24"/>
                <w:szCs w:val="24"/>
                <w:lang w:val="en-GB"/>
              </w:rPr>
            </w:pPr>
            <w:del w:id="316" w:author="Καρμίρης Αγγελος" w:date="2020-01-03T10:36:00Z">
              <w:r w:rsidRPr="00AC2ACA" w:rsidDel="00010D2C">
                <w:rPr>
                  <w:rFonts w:ascii="Arial" w:hAnsi="Arial" w:cs="Arial"/>
                  <w:sz w:val="24"/>
                  <w:szCs w:val="24"/>
                  <w:lang w:val="en-GB"/>
                </w:rPr>
                <w:delText>≤10pC</w:delText>
              </w:r>
            </w:del>
          </w:p>
        </w:tc>
        <w:tc>
          <w:tcPr>
            <w:tcW w:w="1733" w:type="dxa"/>
            <w:shd w:val="clear" w:color="auto" w:fill="auto"/>
          </w:tcPr>
          <w:p w:rsidR="00A146F3" w:rsidRPr="00AC2ACA" w:rsidDel="00010D2C" w:rsidRDefault="00622E25" w:rsidP="00BE67C0">
            <w:pPr>
              <w:tabs>
                <w:tab w:val="left" w:pos="709"/>
                <w:tab w:val="left" w:pos="1276"/>
              </w:tabs>
              <w:overflowPunct/>
              <w:adjustRightInd/>
              <w:jc w:val="center"/>
              <w:textAlignment w:val="auto"/>
              <w:rPr>
                <w:del w:id="317" w:author="Καρμίρης Αγγελος" w:date="2020-01-03T10:36:00Z"/>
                <w:rFonts w:ascii="Arial" w:hAnsi="Arial" w:cs="Arial"/>
                <w:sz w:val="24"/>
                <w:szCs w:val="24"/>
                <w:lang w:val="en-GB"/>
              </w:rPr>
            </w:pPr>
            <w:del w:id="318" w:author="Καρμίρης Αγγελος" w:date="2020-01-03T10:36:00Z">
              <w:r w:rsidRPr="00AC2ACA" w:rsidDel="00010D2C">
                <w:rPr>
                  <w:rFonts w:ascii="Arial" w:hAnsi="Arial" w:cs="Arial"/>
                  <w:sz w:val="24"/>
                  <w:szCs w:val="24"/>
                  <w:lang w:val="en-GB"/>
                </w:rPr>
                <w:delText>≤10pC</w:delText>
              </w:r>
            </w:del>
          </w:p>
        </w:tc>
      </w:tr>
      <w:tr w:rsidR="00A146F3" w:rsidRPr="00BE67C0" w:rsidDel="00010D2C" w:rsidTr="001D60BA">
        <w:trPr>
          <w:cantSplit/>
          <w:jc w:val="center"/>
          <w:del w:id="319"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320" w:author="Καρμίρης Αγγελος" w:date="2020-01-03T10:36:00Z"/>
                <w:rFonts w:ascii="Arial" w:hAnsi="Arial" w:cs="Arial"/>
                <w:b/>
                <w:sz w:val="24"/>
                <w:lang w:val="en-GB"/>
              </w:rPr>
            </w:pPr>
            <w:del w:id="321" w:author="Καρμίρης Αγγελος" w:date="2020-01-03T10:36:00Z">
              <w:r w:rsidRPr="00AC2ACA" w:rsidDel="00010D2C">
                <w:rPr>
                  <w:rFonts w:ascii="Arial" w:hAnsi="Arial" w:cs="Arial"/>
                  <w:b/>
                  <w:sz w:val="24"/>
                  <w:lang w:val="en-GB"/>
                </w:rPr>
                <w:delText>12</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322" w:author="Καρμίρης Αγγελος" w:date="2020-01-03T10:36:00Z"/>
                <w:rFonts w:ascii="Arial" w:hAnsi="Arial" w:cs="Arial"/>
                <w:sz w:val="24"/>
                <w:lang w:val="el-GR"/>
              </w:rPr>
            </w:pPr>
            <w:del w:id="323" w:author="Καρμίρης Αγγελος" w:date="2020-01-03T10:36:00Z">
              <w:r w:rsidRPr="00AC2ACA" w:rsidDel="00010D2C">
                <w:rPr>
                  <w:rFonts w:ascii="Arial" w:hAnsi="Arial" w:cs="Arial"/>
                  <w:sz w:val="24"/>
                  <w:lang w:val="el-GR"/>
                </w:rPr>
                <w:delText>Βασική στάθμη μόνωσης σε ατμοσφαιρικές υπερτάσεις (</w:delText>
              </w:r>
              <w:r w:rsidR="00622E25" w:rsidDel="00010D2C">
                <w:rPr>
                  <w:rFonts w:ascii="Arial" w:hAnsi="Arial" w:cs="Arial"/>
                  <w:sz w:val="24"/>
                </w:rPr>
                <w:delText>k</w:delText>
              </w:r>
              <w:r w:rsidRPr="00AC2ACA" w:rsidDel="00010D2C">
                <w:rPr>
                  <w:rFonts w:ascii="Arial" w:hAnsi="Arial" w:cs="Arial"/>
                  <w:sz w:val="24"/>
                  <w:lang w:val="en-GB"/>
                </w:rPr>
                <w:delText>V</w:delText>
              </w:r>
              <w:r w:rsidRPr="00AC2ACA" w:rsidDel="00010D2C">
                <w:rPr>
                  <w:rFonts w:ascii="Arial" w:hAnsi="Arial" w:cs="Arial"/>
                  <w:sz w:val="24"/>
                  <w:lang w:val="el-GR"/>
                </w:rPr>
                <w:delText>)</w:delText>
              </w:r>
            </w:del>
          </w:p>
        </w:tc>
        <w:tc>
          <w:tcPr>
            <w:tcW w:w="1559"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324" w:author="Καρμίρης Αγγελος" w:date="2020-01-03T10:36:00Z"/>
                <w:rFonts w:ascii="Arial" w:hAnsi="Arial" w:cs="Arial"/>
                <w:sz w:val="24"/>
                <w:szCs w:val="24"/>
                <w:lang w:val="en-GB"/>
              </w:rPr>
            </w:pPr>
            <w:del w:id="325" w:author="Καρμίρης Αγγελος" w:date="2020-01-03T10:36:00Z">
              <w:r w:rsidRPr="00AC2ACA" w:rsidDel="00010D2C">
                <w:rPr>
                  <w:rFonts w:ascii="Arial" w:hAnsi="Arial" w:cs="Arial"/>
                  <w:sz w:val="24"/>
                  <w:szCs w:val="24"/>
                  <w:lang w:val="en-GB"/>
                </w:rPr>
                <w:delText>750</w:delText>
              </w:r>
            </w:del>
          </w:p>
        </w:tc>
        <w:tc>
          <w:tcPr>
            <w:tcW w:w="1733" w:type="dxa"/>
            <w:shd w:val="clear" w:color="auto" w:fill="auto"/>
          </w:tcPr>
          <w:p w:rsidR="00A146F3" w:rsidRPr="00A762B8" w:rsidDel="00010D2C" w:rsidRDefault="00F277D2" w:rsidP="00BE67C0">
            <w:pPr>
              <w:tabs>
                <w:tab w:val="left" w:pos="709"/>
                <w:tab w:val="left" w:pos="1276"/>
              </w:tabs>
              <w:overflowPunct/>
              <w:adjustRightInd/>
              <w:jc w:val="center"/>
              <w:textAlignment w:val="auto"/>
              <w:rPr>
                <w:del w:id="326" w:author="Καρμίρης Αγγελος" w:date="2020-01-03T10:36:00Z"/>
                <w:rFonts w:ascii="Arial" w:hAnsi="Arial" w:cs="Arial"/>
                <w:sz w:val="24"/>
                <w:szCs w:val="24"/>
                <w:lang w:val="el-GR"/>
              </w:rPr>
            </w:pPr>
            <w:del w:id="327" w:author="Καρμίρης Αγγελος" w:date="2020-01-03T10:36:00Z">
              <w:r w:rsidDel="00010D2C">
                <w:rPr>
                  <w:rFonts w:ascii="Arial" w:hAnsi="Arial" w:cs="Arial"/>
                  <w:sz w:val="24"/>
                  <w:szCs w:val="24"/>
                  <w:lang w:val="el-GR"/>
                </w:rPr>
                <w:delText>3</w:delText>
              </w:r>
              <w:r w:rsidR="006B140F" w:rsidDel="00010D2C">
                <w:rPr>
                  <w:rFonts w:ascii="Arial" w:hAnsi="Arial" w:cs="Arial"/>
                  <w:sz w:val="24"/>
                  <w:szCs w:val="24"/>
                  <w:lang w:val="el-GR"/>
                </w:rPr>
                <w:delText>25</w:delText>
              </w:r>
            </w:del>
          </w:p>
        </w:tc>
      </w:tr>
      <w:tr w:rsidR="00A146F3" w:rsidRPr="00BE67C0" w:rsidDel="00010D2C" w:rsidTr="001D60BA">
        <w:trPr>
          <w:cantSplit/>
          <w:jc w:val="center"/>
          <w:del w:id="328" w:author="Καρμίρης Αγγελος" w:date="2020-01-03T10:36:00Z"/>
        </w:trPr>
        <w:tc>
          <w:tcPr>
            <w:tcW w:w="585" w:type="dxa"/>
            <w:shd w:val="clear" w:color="auto" w:fill="auto"/>
          </w:tcPr>
          <w:p w:rsidR="00A146F3" w:rsidRPr="00AC2ACA" w:rsidDel="00010D2C" w:rsidRDefault="00A146F3" w:rsidP="00BE67C0">
            <w:pPr>
              <w:tabs>
                <w:tab w:val="left" w:pos="709"/>
                <w:tab w:val="left" w:pos="1276"/>
              </w:tabs>
              <w:overflowPunct/>
              <w:adjustRightInd/>
              <w:jc w:val="center"/>
              <w:textAlignment w:val="auto"/>
              <w:rPr>
                <w:del w:id="329" w:author="Καρμίρης Αγγελος" w:date="2020-01-03T10:36:00Z"/>
                <w:rFonts w:ascii="Arial" w:hAnsi="Arial" w:cs="Arial"/>
                <w:b/>
                <w:sz w:val="24"/>
                <w:lang w:val="en-GB"/>
              </w:rPr>
            </w:pPr>
            <w:del w:id="330" w:author="Καρμίρης Αγγελος" w:date="2020-01-03T10:36:00Z">
              <w:r w:rsidRPr="00AC2ACA" w:rsidDel="00010D2C">
                <w:rPr>
                  <w:rFonts w:ascii="Arial" w:hAnsi="Arial" w:cs="Arial"/>
                  <w:b/>
                  <w:sz w:val="24"/>
                  <w:lang w:val="en-GB"/>
                </w:rPr>
                <w:delText>13</w:delText>
              </w:r>
            </w:del>
          </w:p>
        </w:tc>
        <w:tc>
          <w:tcPr>
            <w:tcW w:w="4372" w:type="dxa"/>
            <w:shd w:val="clear" w:color="auto" w:fill="auto"/>
          </w:tcPr>
          <w:p w:rsidR="00A146F3" w:rsidRPr="00AC2ACA" w:rsidDel="00010D2C" w:rsidRDefault="00A146F3" w:rsidP="00BE67C0">
            <w:pPr>
              <w:tabs>
                <w:tab w:val="left" w:pos="709"/>
                <w:tab w:val="left" w:pos="1276"/>
              </w:tabs>
              <w:overflowPunct/>
              <w:adjustRightInd/>
              <w:textAlignment w:val="auto"/>
              <w:rPr>
                <w:del w:id="331" w:author="Καρμίρης Αγγελος" w:date="2020-01-03T10:36:00Z"/>
                <w:rFonts w:ascii="Arial" w:hAnsi="Arial" w:cs="Arial"/>
                <w:sz w:val="24"/>
                <w:lang w:val="el-GR"/>
              </w:rPr>
            </w:pPr>
            <w:del w:id="332" w:author="Καρμίρης Αγγελος" w:date="2020-01-03T10:36:00Z">
              <w:r w:rsidRPr="00AC2ACA" w:rsidDel="00010D2C">
                <w:rPr>
                  <w:rFonts w:ascii="Arial" w:hAnsi="Arial" w:cs="Arial"/>
                  <w:sz w:val="24"/>
                  <w:lang w:val="el-GR"/>
                </w:rPr>
                <w:delText xml:space="preserve">Αντοχή σε τάση συχνότητας δικτύου </w:delText>
              </w:r>
              <w:r w:rsidR="006B140F" w:rsidDel="00010D2C">
                <w:rPr>
                  <w:rFonts w:ascii="Arial" w:hAnsi="Arial" w:cs="Arial"/>
                  <w:sz w:val="24"/>
                  <w:lang w:val="el-GR"/>
                </w:rPr>
                <w:delText>- εν ξηρώ</w:delText>
              </w:r>
              <w:r w:rsidR="00622E25" w:rsidRPr="001D60BA" w:rsidDel="00010D2C">
                <w:rPr>
                  <w:rFonts w:ascii="Arial" w:hAnsi="Arial" w:cs="Arial"/>
                  <w:sz w:val="24"/>
                  <w:lang w:val="el-GR"/>
                </w:rPr>
                <w:delText xml:space="preserve"> / </w:delText>
              </w:r>
              <w:r w:rsidR="00622E25" w:rsidDel="00010D2C">
                <w:rPr>
                  <w:rFonts w:ascii="Arial" w:hAnsi="Arial" w:cs="Arial"/>
                  <w:sz w:val="24"/>
                  <w:lang w:val="el-GR"/>
                </w:rPr>
                <w:delText>εν υγρώ</w:delText>
              </w:r>
              <w:r w:rsidR="006B140F" w:rsidDel="00010D2C">
                <w:rPr>
                  <w:rFonts w:ascii="Arial" w:hAnsi="Arial" w:cs="Arial"/>
                  <w:sz w:val="24"/>
                  <w:lang w:val="el-GR"/>
                </w:rPr>
                <w:delText xml:space="preserve"> </w:delText>
              </w:r>
              <w:r w:rsidRPr="00AC2ACA" w:rsidDel="00010D2C">
                <w:rPr>
                  <w:rFonts w:ascii="Arial" w:hAnsi="Arial" w:cs="Arial"/>
                  <w:sz w:val="24"/>
                  <w:lang w:val="el-GR"/>
                </w:rPr>
                <w:delText>(</w:delText>
              </w:r>
              <w:r w:rsidR="00622E25" w:rsidDel="00010D2C">
                <w:rPr>
                  <w:rFonts w:ascii="Arial" w:hAnsi="Arial" w:cs="Arial"/>
                  <w:sz w:val="24"/>
                </w:rPr>
                <w:delText>k</w:delText>
              </w:r>
              <w:r w:rsidRPr="00AC2ACA" w:rsidDel="00010D2C">
                <w:rPr>
                  <w:rFonts w:ascii="Arial" w:hAnsi="Arial" w:cs="Arial"/>
                  <w:sz w:val="24"/>
                  <w:lang w:val="en-GB"/>
                </w:rPr>
                <w:delText>V</w:delText>
              </w:r>
              <w:r w:rsidRPr="00AC2ACA" w:rsidDel="00010D2C">
                <w:rPr>
                  <w:rFonts w:ascii="Arial" w:hAnsi="Arial" w:cs="Arial"/>
                  <w:sz w:val="24"/>
                  <w:lang w:val="el-GR"/>
                </w:rPr>
                <w:delText>)</w:delText>
              </w:r>
            </w:del>
          </w:p>
        </w:tc>
        <w:tc>
          <w:tcPr>
            <w:tcW w:w="1559" w:type="dxa"/>
            <w:shd w:val="clear" w:color="auto" w:fill="auto"/>
          </w:tcPr>
          <w:p w:rsidR="00A146F3" w:rsidRPr="00A762B8" w:rsidDel="00010D2C" w:rsidRDefault="006B140F" w:rsidP="00BE67C0">
            <w:pPr>
              <w:tabs>
                <w:tab w:val="left" w:pos="709"/>
                <w:tab w:val="left" w:pos="1276"/>
              </w:tabs>
              <w:overflowPunct/>
              <w:adjustRightInd/>
              <w:jc w:val="center"/>
              <w:textAlignment w:val="auto"/>
              <w:rPr>
                <w:del w:id="333" w:author="Καρμίρης Αγγελος" w:date="2020-01-03T10:36:00Z"/>
                <w:rFonts w:ascii="Arial" w:hAnsi="Arial" w:cs="Arial"/>
                <w:sz w:val="24"/>
                <w:szCs w:val="24"/>
                <w:lang w:val="el-GR"/>
              </w:rPr>
            </w:pPr>
            <w:del w:id="334" w:author="Καρμίρης Αγγελος" w:date="2020-01-03T10:36:00Z">
              <w:r w:rsidDel="00010D2C">
                <w:rPr>
                  <w:rFonts w:ascii="Arial" w:hAnsi="Arial" w:cs="Arial"/>
                  <w:sz w:val="24"/>
                  <w:szCs w:val="24"/>
                  <w:lang w:val="el-GR"/>
                </w:rPr>
                <w:delText>355</w:delText>
              </w:r>
              <w:r w:rsidR="00F277D2" w:rsidDel="00010D2C">
                <w:rPr>
                  <w:rFonts w:ascii="Arial" w:hAnsi="Arial" w:cs="Arial"/>
                  <w:sz w:val="24"/>
                  <w:szCs w:val="24"/>
                  <w:lang w:val="el-GR"/>
                </w:rPr>
                <w:delText xml:space="preserve"> / 325</w:delText>
              </w:r>
            </w:del>
          </w:p>
        </w:tc>
        <w:tc>
          <w:tcPr>
            <w:tcW w:w="1733" w:type="dxa"/>
            <w:shd w:val="clear" w:color="auto" w:fill="auto"/>
          </w:tcPr>
          <w:p w:rsidR="00A146F3" w:rsidRPr="00AC2ACA" w:rsidDel="00010D2C" w:rsidRDefault="00F277D2" w:rsidP="00BE67C0">
            <w:pPr>
              <w:tabs>
                <w:tab w:val="left" w:pos="709"/>
                <w:tab w:val="left" w:pos="1276"/>
              </w:tabs>
              <w:overflowPunct/>
              <w:adjustRightInd/>
              <w:jc w:val="center"/>
              <w:textAlignment w:val="auto"/>
              <w:rPr>
                <w:del w:id="335" w:author="Καρμίρης Αγγελος" w:date="2020-01-03T10:36:00Z"/>
                <w:rFonts w:ascii="Arial" w:hAnsi="Arial" w:cs="Arial"/>
                <w:sz w:val="24"/>
                <w:szCs w:val="24"/>
                <w:lang w:val="el-GR"/>
              </w:rPr>
            </w:pPr>
            <w:del w:id="336" w:author="Καρμίρης Αγγελος" w:date="2020-01-03T10:36:00Z">
              <w:r w:rsidDel="00010D2C">
                <w:rPr>
                  <w:rFonts w:ascii="Arial" w:hAnsi="Arial" w:cs="Arial"/>
                  <w:sz w:val="24"/>
                  <w:szCs w:val="24"/>
                  <w:lang w:val="el-GR"/>
                </w:rPr>
                <w:delText>1</w:delText>
              </w:r>
              <w:r w:rsidR="006B140F" w:rsidDel="00010D2C">
                <w:rPr>
                  <w:rFonts w:ascii="Arial" w:hAnsi="Arial" w:cs="Arial"/>
                  <w:sz w:val="24"/>
                  <w:szCs w:val="24"/>
                  <w:lang w:val="el-GR"/>
                </w:rPr>
                <w:delText>55</w:delText>
              </w:r>
              <w:r w:rsidDel="00010D2C">
                <w:rPr>
                  <w:rFonts w:ascii="Arial" w:hAnsi="Arial" w:cs="Arial"/>
                  <w:sz w:val="24"/>
                  <w:szCs w:val="24"/>
                  <w:lang w:val="el-GR"/>
                </w:rPr>
                <w:delText xml:space="preserve"> / 140</w:delText>
              </w:r>
            </w:del>
          </w:p>
        </w:tc>
      </w:tr>
      <w:tr w:rsidR="00622E25" w:rsidRPr="00BE67C0" w:rsidDel="00010D2C" w:rsidTr="001D60BA">
        <w:trPr>
          <w:cantSplit/>
          <w:trHeight w:val="429"/>
          <w:jc w:val="center"/>
          <w:del w:id="337" w:author="Καρμίρης Αγγελος" w:date="2020-01-03T10:36:00Z"/>
        </w:trPr>
        <w:tc>
          <w:tcPr>
            <w:tcW w:w="585" w:type="dxa"/>
            <w:shd w:val="clear" w:color="auto" w:fill="auto"/>
          </w:tcPr>
          <w:p w:rsidR="00622E25" w:rsidRPr="001D60BA" w:rsidDel="00010D2C" w:rsidRDefault="00622E25" w:rsidP="00BE67C0">
            <w:pPr>
              <w:tabs>
                <w:tab w:val="left" w:pos="709"/>
                <w:tab w:val="left" w:pos="1276"/>
              </w:tabs>
              <w:overflowPunct/>
              <w:adjustRightInd/>
              <w:jc w:val="center"/>
              <w:textAlignment w:val="auto"/>
              <w:rPr>
                <w:del w:id="338" w:author="Καρμίρης Αγγελος" w:date="2020-01-03T10:36:00Z"/>
                <w:rFonts w:ascii="Arial" w:hAnsi="Arial" w:cs="Arial"/>
                <w:b/>
                <w:sz w:val="24"/>
                <w:lang w:val="el-GR"/>
              </w:rPr>
            </w:pPr>
            <w:del w:id="339" w:author="Καρμίρης Αγγελος" w:date="2020-01-03T10:36:00Z">
              <w:r w:rsidDel="00010D2C">
                <w:rPr>
                  <w:rFonts w:ascii="Arial" w:hAnsi="Arial" w:cs="Arial"/>
                  <w:b/>
                  <w:sz w:val="24"/>
                  <w:lang w:val="el-GR"/>
                </w:rPr>
                <w:delText>14</w:delText>
              </w:r>
            </w:del>
          </w:p>
        </w:tc>
        <w:tc>
          <w:tcPr>
            <w:tcW w:w="4372" w:type="dxa"/>
            <w:shd w:val="clear" w:color="auto" w:fill="auto"/>
          </w:tcPr>
          <w:p w:rsidR="00622E25" w:rsidRPr="001D60BA" w:rsidDel="00010D2C" w:rsidRDefault="00622E25" w:rsidP="00BE67C0">
            <w:pPr>
              <w:tabs>
                <w:tab w:val="left" w:pos="709"/>
                <w:tab w:val="left" w:pos="1276"/>
              </w:tabs>
              <w:overflowPunct/>
              <w:adjustRightInd/>
              <w:textAlignment w:val="auto"/>
              <w:rPr>
                <w:del w:id="340" w:author="Καρμίρης Αγγελος" w:date="2020-01-03T10:36:00Z"/>
                <w:rFonts w:ascii="Arial" w:hAnsi="Arial" w:cs="Arial"/>
                <w:sz w:val="24"/>
              </w:rPr>
            </w:pPr>
            <w:del w:id="341" w:author="Καρμίρης Αγγελος" w:date="2020-01-03T10:36:00Z">
              <w:r w:rsidDel="00010D2C">
                <w:rPr>
                  <w:rFonts w:ascii="Arial" w:hAnsi="Arial" w:cs="Arial"/>
                  <w:sz w:val="24"/>
                  <w:lang w:val="el-GR"/>
                </w:rPr>
                <w:delText xml:space="preserve">Τύπος σύμφωνα με </w:delText>
              </w:r>
              <w:r w:rsidDel="00010D2C">
                <w:rPr>
                  <w:rFonts w:ascii="Arial" w:hAnsi="Arial" w:cs="Arial"/>
                  <w:sz w:val="24"/>
                </w:rPr>
                <w:delText>EN 50458</w:delText>
              </w:r>
            </w:del>
          </w:p>
        </w:tc>
        <w:tc>
          <w:tcPr>
            <w:tcW w:w="1559" w:type="dxa"/>
            <w:shd w:val="clear" w:color="auto" w:fill="auto"/>
          </w:tcPr>
          <w:p w:rsidR="00622E25" w:rsidRPr="001D60BA" w:rsidDel="00010D2C" w:rsidRDefault="00622E25" w:rsidP="00BE67C0">
            <w:pPr>
              <w:tabs>
                <w:tab w:val="left" w:pos="709"/>
                <w:tab w:val="left" w:pos="1276"/>
              </w:tabs>
              <w:overflowPunct/>
              <w:adjustRightInd/>
              <w:jc w:val="center"/>
              <w:textAlignment w:val="auto"/>
              <w:rPr>
                <w:del w:id="342" w:author="Καρμίρης Αγγελος" w:date="2020-01-03T10:36:00Z"/>
                <w:rFonts w:ascii="Arial" w:hAnsi="Arial" w:cs="Arial"/>
                <w:sz w:val="24"/>
                <w:szCs w:val="24"/>
              </w:rPr>
            </w:pPr>
            <w:del w:id="343" w:author="Καρμίρης Αγγελος" w:date="2020-01-03T10:36:00Z">
              <w:r w:rsidDel="00010D2C">
                <w:rPr>
                  <w:rFonts w:ascii="Arial" w:hAnsi="Arial" w:cs="Arial"/>
                  <w:sz w:val="24"/>
                  <w:szCs w:val="24"/>
                </w:rPr>
                <w:delText>170/750/800</w:delText>
              </w:r>
            </w:del>
          </w:p>
        </w:tc>
        <w:tc>
          <w:tcPr>
            <w:tcW w:w="1733" w:type="dxa"/>
            <w:shd w:val="clear" w:color="auto" w:fill="auto"/>
          </w:tcPr>
          <w:p w:rsidR="00622E25" w:rsidRPr="001D60BA" w:rsidDel="00010D2C" w:rsidRDefault="00622E25" w:rsidP="00BE67C0">
            <w:pPr>
              <w:tabs>
                <w:tab w:val="left" w:pos="709"/>
                <w:tab w:val="left" w:pos="1276"/>
              </w:tabs>
              <w:overflowPunct/>
              <w:adjustRightInd/>
              <w:jc w:val="center"/>
              <w:textAlignment w:val="auto"/>
              <w:rPr>
                <w:del w:id="344" w:author="Καρμίρης Αγγελος" w:date="2020-01-03T10:36:00Z"/>
                <w:rFonts w:ascii="Arial" w:hAnsi="Arial" w:cs="Arial"/>
                <w:sz w:val="24"/>
                <w:szCs w:val="24"/>
              </w:rPr>
            </w:pPr>
            <w:del w:id="345" w:author="Καρμίρης Αγγελος" w:date="2020-01-03T10:36:00Z">
              <w:r w:rsidDel="00010D2C">
                <w:rPr>
                  <w:rFonts w:ascii="Arial" w:hAnsi="Arial" w:cs="Arial"/>
                  <w:sz w:val="24"/>
                  <w:szCs w:val="24"/>
                </w:rPr>
                <w:delText>72.5/325/800</w:delText>
              </w:r>
            </w:del>
          </w:p>
        </w:tc>
      </w:tr>
    </w:tbl>
    <w:p w:rsidR="00AC2ACA" w:rsidRPr="00AC2ACA" w:rsidDel="00010D2C" w:rsidRDefault="00AC2ACA" w:rsidP="00AC2ACA">
      <w:pPr>
        <w:tabs>
          <w:tab w:val="left" w:pos="709"/>
          <w:tab w:val="left" w:pos="1276"/>
        </w:tabs>
        <w:overflowPunct/>
        <w:adjustRightInd/>
        <w:jc w:val="both"/>
        <w:textAlignment w:val="auto"/>
        <w:rPr>
          <w:del w:id="346" w:author="Καρμίρης Αγγελος" w:date="2020-01-03T10:36:00Z"/>
          <w:rFonts w:ascii="Arial" w:hAnsi="Arial" w:cs="Arial"/>
          <w:sz w:val="24"/>
          <w:szCs w:val="24"/>
          <w:lang w:val="en-GB"/>
        </w:rPr>
      </w:pPr>
    </w:p>
    <w:p w:rsidR="00AC2ACA" w:rsidRPr="00AC2ACA" w:rsidDel="00010D2C" w:rsidRDefault="00AC2ACA" w:rsidP="00AF033E">
      <w:pPr>
        <w:numPr>
          <w:ilvl w:val="1"/>
          <w:numId w:val="18"/>
        </w:numPr>
        <w:overflowPunct/>
        <w:adjustRightInd/>
        <w:jc w:val="both"/>
        <w:textAlignment w:val="auto"/>
        <w:rPr>
          <w:del w:id="347" w:author="Καρμίρης Αγγελος" w:date="2020-01-03T10:36:00Z"/>
          <w:rFonts w:ascii="Arial" w:hAnsi="Arial" w:cs="Arial"/>
          <w:b/>
          <w:bCs/>
          <w:sz w:val="24"/>
          <w:szCs w:val="24"/>
          <w:u w:val="single"/>
          <w:lang w:val="el-GR"/>
        </w:rPr>
      </w:pPr>
      <w:del w:id="348" w:author="Καρμίρης Αγγελος" w:date="2020-01-03T10:36:00Z">
        <w:r w:rsidRPr="00AC2ACA" w:rsidDel="00010D2C">
          <w:rPr>
            <w:rFonts w:ascii="Arial" w:hAnsi="Arial" w:cs="Arial"/>
            <w:b/>
            <w:bCs/>
            <w:sz w:val="24"/>
            <w:szCs w:val="24"/>
            <w:u w:val="single"/>
            <w:lang w:val="el-GR"/>
          </w:rPr>
          <w:delText>Επιπρόσθετα χαρακτηριστικά των μονωτήρων διελεύσεως</w:delText>
        </w:r>
      </w:del>
    </w:p>
    <w:p w:rsidR="00036DB7" w:rsidDel="00010D2C" w:rsidRDefault="00036DB7" w:rsidP="00AC2ACA">
      <w:pPr>
        <w:overflowPunct/>
        <w:adjustRightInd/>
        <w:jc w:val="both"/>
        <w:textAlignment w:val="auto"/>
        <w:rPr>
          <w:del w:id="349" w:author="Καρμίρης Αγγελος" w:date="2020-01-03T10:36:00Z"/>
          <w:rFonts w:ascii="Arial" w:hAnsi="Arial" w:cs="Arial"/>
          <w:b/>
          <w:bCs/>
          <w:sz w:val="24"/>
          <w:szCs w:val="24"/>
        </w:rPr>
      </w:pPr>
    </w:p>
    <w:p w:rsidR="00AC2ACA" w:rsidRPr="00AC2ACA" w:rsidDel="00010D2C" w:rsidRDefault="00AC2ACA" w:rsidP="00AC2ACA">
      <w:pPr>
        <w:overflowPunct/>
        <w:adjustRightInd/>
        <w:jc w:val="both"/>
        <w:textAlignment w:val="auto"/>
        <w:rPr>
          <w:del w:id="350" w:author="Καρμίρης Αγγελος" w:date="2020-01-03T10:36:00Z"/>
          <w:rFonts w:ascii="Arial" w:hAnsi="Arial" w:cs="Arial"/>
          <w:sz w:val="24"/>
          <w:szCs w:val="24"/>
          <w:lang w:val="el-GR"/>
        </w:rPr>
      </w:pPr>
      <w:del w:id="351" w:author="Καρμίρης Αγγελος" w:date="2020-01-03T10:36:00Z">
        <w:r w:rsidRPr="00AC2ACA" w:rsidDel="00010D2C">
          <w:rPr>
            <w:rFonts w:ascii="Arial" w:hAnsi="Arial" w:cs="Arial"/>
            <w:b/>
            <w:bCs/>
            <w:sz w:val="24"/>
            <w:szCs w:val="24"/>
            <w:lang w:val="el-GR"/>
          </w:rPr>
          <w:tab/>
        </w:r>
        <w:r w:rsidRPr="00AC2ACA" w:rsidDel="00010D2C">
          <w:rPr>
            <w:rFonts w:ascii="Arial" w:hAnsi="Arial" w:cs="Arial"/>
            <w:b/>
            <w:bCs/>
            <w:sz w:val="24"/>
            <w:szCs w:val="24"/>
            <w:lang w:val="el-GR"/>
          </w:rPr>
          <w:tab/>
        </w:r>
        <w:r w:rsidRPr="00AC2ACA" w:rsidDel="00010D2C">
          <w:rPr>
            <w:rFonts w:ascii="Arial" w:hAnsi="Arial" w:cs="Arial"/>
            <w:sz w:val="24"/>
            <w:szCs w:val="24"/>
            <w:lang w:val="el-GR"/>
          </w:rPr>
          <w:delText>α. Αντοχή σε σεισμική καταπόνηση.</w:delText>
        </w:r>
      </w:del>
    </w:p>
    <w:p w:rsidR="00AC2ACA" w:rsidRPr="00AC2ACA" w:rsidDel="00010D2C" w:rsidRDefault="00AC2ACA" w:rsidP="00AC2ACA">
      <w:pPr>
        <w:tabs>
          <w:tab w:val="left" w:pos="709"/>
          <w:tab w:val="left" w:pos="1701"/>
        </w:tabs>
        <w:overflowPunct/>
        <w:adjustRightInd/>
        <w:ind w:left="1695"/>
        <w:jc w:val="both"/>
        <w:textAlignment w:val="auto"/>
        <w:rPr>
          <w:del w:id="352" w:author="Καρμίρης Αγγελος" w:date="2020-01-03T10:36:00Z"/>
          <w:rFonts w:ascii="Arial" w:hAnsi="Arial" w:cs="Arial"/>
          <w:sz w:val="24"/>
          <w:szCs w:val="24"/>
          <w:lang w:val="el-GR"/>
        </w:rPr>
      </w:pPr>
      <w:del w:id="353" w:author="Καρμίρης Αγγελος" w:date="2020-01-03T10:36:00Z">
        <w:r w:rsidRPr="00AC2ACA" w:rsidDel="00010D2C">
          <w:rPr>
            <w:rFonts w:ascii="Arial" w:hAnsi="Arial" w:cs="Arial"/>
            <w:sz w:val="24"/>
            <w:szCs w:val="24"/>
            <w:lang w:val="el-GR"/>
          </w:rPr>
          <w:tab/>
          <w:delText xml:space="preserve">Όλοι οι μονωτήρες διελεύσεως θα πρέπει να αντέχουν τις ακόλουθες   σεισμικές καταπονήσεις σύμφωνα με τους κανονισμούς </w:delText>
        </w:r>
        <w:r w:rsidRPr="00AC2ACA" w:rsidDel="00010D2C">
          <w:rPr>
            <w:rFonts w:ascii="Arial" w:hAnsi="Arial" w:cs="Arial"/>
            <w:sz w:val="24"/>
            <w:szCs w:val="24"/>
          </w:rPr>
          <w:delText>IEC</w:delText>
        </w:r>
        <w:r w:rsidRPr="00AC2ACA" w:rsidDel="00010D2C">
          <w:rPr>
            <w:rFonts w:ascii="Arial" w:hAnsi="Arial" w:cs="Arial"/>
            <w:sz w:val="24"/>
            <w:szCs w:val="24"/>
            <w:lang w:val="el-GR"/>
          </w:rPr>
          <w:delText xml:space="preserve">-61463 και    </w:delText>
        </w:r>
        <w:r w:rsidRPr="00AC2ACA" w:rsidDel="00010D2C">
          <w:rPr>
            <w:rFonts w:ascii="Arial" w:hAnsi="Arial" w:cs="Arial"/>
            <w:sz w:val="24"/>
            <w:szCs w:val="24"/>
          </w:rPr>
          <w:delText>IEC</w:delText>
        </w:r>
        <w:r w:rsidRPr="00AC2ACA" w:rsidDel="00010D2C">
          <w:rPr>
            <w:rFonts w:ascii="Arial" w:hAnsi="Arial" w:cs="Arial"/>
            <w:sz w:val="24"/>
            <w:szCs w:val="24"/>
            <w:lang w:val="el-GR"/>
          </w:rPr>
          <w:delText>-60068-3-3.</w:delText>
        </w:r>
      </w:del>
    </w:p>
    <w:p w:rsidR="00AC2ACA" w:rsidRPr="00AC2ACA" w:rsidDel="00010D2C" w:rsidRDefault="00AC2ACA" w:rsidP="00AC2ACA">
      <w:pPr>
        <w:numPr>
          <w:ilvl w:val="3"/>
          <w:numId w:val="15"/>
        </w:numPr>
        <w:tabs>
          <w:tab w:val="left" w:pos="709"/>
          <w:tab w:val="left" w:pos="1701"/>
          <w:tab w:val="num" w:pos="2127"/>
        </w:tabs>
        <w:overflowPunct/>
        <w:adjustRightInd/>
        <w:ind w:left="2127"/>
        <w:jc w:val="both"/>
        <w:textAlignment w:val="auto"/>
        <w:rPr>
          <w:del w:id="354" w:author="Καρμίρης Αγγελος" w:date="2020-01-03T10:36:00Z"/>
          <w:rFonts w:ascii="Arial" w:hAnsi="Arial" w:cs="Arial"/>
          <w:sz w:val="24"/>
          <w:szCs w:val="24"/>
          <w:lang w:val="el-GR"/>
        </w:rPr>
      </w:pPr>
      <w:del w:id="355" w:author="Καρμίρης Αγγελος" w:date="2020-01-03T10:36:00Z">
        <w:r w:rsidRPr="00AC2ACA" w:rsidDel="00010D2C">
          <w:rPr>
            <w:rFonts w:ascii="Arial" w:hAnsi="Arial" w:cs="Arial"/>
            <w:sz w:val="24"/>
            <w:szCs w:val="24"/>
            <w:lang w:val="el-GR"/>
          </w:rPr>
          <w:delText xml:space="preserve">Οριζοντίως (άξονες </w:delText>
        </w:r>
        <w:r w:rsidRPr="00AC2ACA" w:rsidDel="00010D2C">
          <w:rPr>
            <w:rFonts w:ascii="Arial" w:hAnsi="Arial" w:cs="Arial"/>
            <w:sz w:val="24"/>
            <w:szCs w:val="24"/>
          </w:rPr>
          <w:delText>x</w:delText>
        </w:r>
        <w:r w:rsidRPr="00AC2ACA" w:rsidDel="00010D2C">
          <w:rPr>
            <w:rFonts w:ascii="Arial" w:hAnsi="Arial" w:cs="Arial"/>
            <w:sz w:val="24"/>
            <w:szCs w:val="24"/>
            <w:lang w:val="el-GR"/>
          </w:rPr>
          <w:delText xml:space="preserve"> &amp; </w:delText>
        </w:r>
        <w:r w:rsidRPr="00AC2ACA" w:rsidDel="00010D2C">
          <w:rPr>
            <w:rFonts w:ascii="Arial" w:hAnsi="Arial" w:cs="Arial"/>
            <w:sz w:val="24"/>
            <w:szCs w:val="24"/>
          </w:rPr>
          <w:delText>y</w:delText>
        </w:r>
        <w:r w:rsidRPr="00AC2ACA" w:rsidDel="00010D2C">
          <w:rPr>
            <w:rFonts w:ascii="Arial" w:hAnsi="Arial" w:cs="Arial"/>
            <w:sz w:val="24"/>
            <w:szCs w:val="24"/>
            <w:lang w:val="el-GR"/>
          </w:rPr>
          <w:delText xml:space="preserve"> ): 0,5</w:delText>
        </w:r>
        <w:r w:rsidRPr="00AC2ACA" w:rsidDel="00010D2C">
          <w:rPr>
            <w:rFonts w:ascii="Arial" w:hAnsi="Arial" w:cs="Arial"/>
            <w:sz w:val="24"/>
            <w:szCs w:val="24"/>
          </w:rPr>
          <w:delText>g</w:delText>
        </w:r>
        <w:r w:rsidRPr="00AC2ACA" w:rsidDel="00010D2C">
          <w:rPr>
            <w:rFonts w:ascii="Arial" w:hAnsi="Arial" w:cs="Arial"/>
            <w:sz w:val="24"/>
            <w:szCs w:val="24"/>
            <w:lang w:val="el-GR"/>
          </w:rPr>
          <w:delText xml:space="preserve"> (5</w:delText>
        </w:r>
        <w:r w:rsidRPr="00AC2ACA" w:rsidDel="00010D2C">
          <w:rPr>
            <w:rFonts w:ascii="Arial" w:hAnsi="Arial" w:cs="Arial"/>
            <w:sz w:val="24"/>
            <w:szCs w:val="24"/>
          </w:rPr>
          <w:delText>m</w:delText>
        </w:r>
        <w:r w:rsidRPr="00AC2ACA" w:rsidDel="00010D2C">
          <w:rPr>
            <w:rFonts w:ascii="Arial" w:hAnsi="Arial" w:cs="Arial"/>
            <w:sz w:val="24"/>
            <w:szCs w:val="24"/>
            <w:lang w:val="el-GR"/>
          </w:rPr>
          <w:delText>/</w:delText>
        </w:r>
        <w:r w:rsidRPr="00AC2ACA" w:rsidDel="00010D2C">
          <w:rPr>
            <w:rFonts w:ascii="Arial" w:hAnsi="Arial" w:cs="Arial"/>
            <w:sz w:val="24"/>
            <w:szCs w:val="24"/>
          </w:rPr>
          <w:delText>s</w:delText>
        </w:r>
        <w:r w:rsidRPr="00AC2ACA" w:rsidDel="00010D2C">
          <w:rPr>
            <w:rFonts w:ascii="Arial" w:hAnsi="Arial" w:cs="Arial"/>
            <w:sz w:val="24"/>
            <w:szCs w:val="24"/>
            <w:vertAlign w:val="superscript"/>
            <w:lang w:val="el-GR"/>
          </w:rPr>
          <w:delText>2</w:delText>
        </w:r>
        <w:r w:rsidRPr="00AC2ACA" w:rsidDel="00010D2C">
          <w:rPr>
            <w:rFonts w:ascii="Arial" w:hAnsi="Arial" w:cs="Arial"/>
            <w:sz w:val="24"/>
            <w:szCs w:val="24"/>
            <w:lang w:val="el-GR"/>
          </w:rPr>
          <w:delText>)</w:delText>
        </w:r>
      </w:del>
    </w:p>
    <w:p w:rsidR="00AC2ACA" w:rsidRPr="00AC2ACA" w:rsidDel="00010D2C" w:rsidRDefault="00AC2ACA" w:rsidP="00AC2ACA">
      <w:pPr>
        <w:numPr>
          <w:ilvl w:val="3"/>
          <w:numId w:val="15"/>
        </w:numPr>
        <w:tabs>
          <w:tab w:val="left" w:pos="709"/>
          <w:tab w:val="left" w:pos="1701"/>
          <w:tab w:val="num" w:pos="2127"/>
        </w:tabs>
        <w:overflowPunct/>
        <w:adjustRightInd/>
        <w:ind w:left="2127"/>
        <w:jc w:val="both"/>
        <w:textAlignment w:val="auto"/>
        <w:rPr>
          <w:del w:id="356" w:author="Καρμίρης Αγγελος" w:date="2020-01-03T10:36:00Z"/>
          <w:rFonts w:ascii="Arial" w:hAnsi="Arial" w:cs="Arial"/>
          <w:sz w:val="24"/>
          <w:szCs w:val="24"/>
          <w:lang w:val="el-GR"/>
        </w:rPr>
      </w:pPr>
      <w:del w:id="357" w:author="Καρμίρης Αγγελος" w:date="2020-01-03T10:36:00Z">
        <w:r w:rsidRPr="00AC2ACA" w:rsidDel="00010D2C">
          <w:rPr>
            <w:rFonts w:ascii="Arial" w:hAnsi="Arial" w:cs="Arial"/>
            <w:sz w:val="24"/>
            <w:szCs w:val="24"/>
            <w:lang w:val="el-GR"/>
          </w:rPr>
          <w:delText xml:space="preserve">Καθέτως (άξονας </w:delText>
        </w:r>
        <w:r w:rsidRPr="00AC2ACA" w:rsidDel="00010D2C">
          <w:rPr>
            <w:rFonts w:ascii="Arial" w:hAnsi="Arial" w:cs="Arial"/>
            <w:sz w:val="24"/>
            <w:szCs w:val="24"/>
          </w:rPr>
          <w:delText>z</w:delText>
        </w:r>
        <w:r w:rsidRPr="00AC2ACA" w:rsidDel="00010D2C">
          <w:rPr>
            <w:rFonts w:ascii="Arial" w:hAnsi="Arial" w:cs="Arial"/>
            <w:sz w:val="24"/>
            <w:szCs w:val="24"/>
            <w:lang w:val="el-GR"/>
          </w:rPr>
          <w:delText>):</w:delText>
        </w:r>
        <w:r w:rsidR="001944EB" w:rsidDel="00010D2C">
          <w:rPr>
            <w:rFonts w:ascii="Arial" w:hAnsi="Arial" w:cs="Arial"/>
            <w:sz w:val="24"/>
            <w:szCs w:val="24"/>
            <w:lang w:val="el-GR"/>
          </w:rPr>
          <w:tab/>
        </w:r>
        <w:r w:rsidR="001944EB" w:rsidDel="00010D2C">
          <w:rPr>
            <w:rFonts w:ascii="Arial" w:hAnsi="Arial" w:cs="Arial"/>
            <w:sz w:val="24"/>
            <w:szCs w:val="24"/>
            <w:lang w:val="el-GR"/>
          </w:rPr>
          <w:tab/>
        </w:r>
        <w:r w:rsidRPr="00AC2ACA" w:rsidDel="00010D2C">
          <w:rPr>
            <w:rFonts w:ascii="Arial" w:hAnsi="Arial" w:cs="Arial"/>
            <w:sz w:val="24"/>
            <w:szCs w:val="24"/>
            <w:lang w:val="el-GR"/>
          </w:rPr>
          <w:delText xml:space="preserve"> 0,25</w:delText>
        </w:r>
        <w:r w:rsidRPr="00AC2ACA" w:rsidDel="00010D2C">
          <w:rPr>
            <w:rFonts w:ascii="Arial" w:hAnsi="Arial" w:cs="Arial"/>
            <w:sz w:val="24"/>
            <w:szCs w:val="24"/>
            <w:lang w:val="en-GB"/>
          </w:rPr>
          <w:delText>g</w:delText>
        </w:r>
        <w:r w:rsidRPr="00AC2ACA" w:rsidDel="00010D2C">
          <w:rPr>
            <w:rFonts w:ascii="Arial" w:hAnsi="Arial" w:cs="Arial"/>
            <w:sz w:val="24"/>
            <w:szCs w:val="24"/>
            <w:lang w:val="el-GR"/>
          </w:rPr>
          <w:delText xml:space="preserve"> (2,5</w:delText>
        </w:r>
        <w:r w:rsidRPr="00AC2ACA" w:rsidDel="00010D2C">
          <w:rPr>
            <w:rFonts w:ascii="Arial" w:hAnsi="Arial" w:cs="Arial"/>
            <w:sz w:val="24"/>
            <w:szCs w:val="24"/>
            <w:lang w:val="en-GB"/>
          </w:rPr>
          <w:delText>m</w:delText>
        </w:r>
        <w:r w:rsidRPr="00AC2ACA" w:rsidDel="00010D2C">
          <w:rPr>
            <w:rFonts w:ascii="Arial" w:hAnsi="Arial" w:cs="Arial"/>
            <w:sz w:val="24"/>
            <w:szCs w:val="24"/>
            <w:lang w:val="el-GR"/>
          </w:rPr>
          <w:delText>/</w:delText>
        </w:r>
        <w:r w:rsidRPr="00AC2ACA" w:rsidDel="00010D2C">
          <w:rPr>
            <w:rFonts w:ascii="Arial" w:hAnsi="Arial" w:cs="Arial"/>
            <w:sz w:val="24"/>
            <w:szCs w:val="24"/>
            <w:lang w:val="en-GB"/>
          </w:rPr>
          <w:delText>s</w:delText>
        </w:r>
        <w:r w:rsidRPr="00AC2ACA" w:rsidDel="00010D2C">
          <w:rPr>
            <w:rFonts w:ascii="Arial" w:hAnsi="Arial" w:cs="Arial"/>
            <w:sz w:val="24"/>
            <w:szCs w:val="24"/>
            <w:vertAlign w:val="superscript"/>
            <w:lang w:val="el-GR"/>
          </w:rPr>
          <w:delText>2</w:delText>
        </w:r>
        <w:r w:rsidRPr="00AC2ACA" w:rsidDel="00010D2C">
          <w:rPr>
            <w:rFonts w:ascii="Arial" w:hAnsi="Arial" w:cs="Arial"/>
            <w:sz w:val="24"/>
            <w:szCs w:val="24"/>
            <w:lang w:val="el-GR"/>
          </w:rPr>
          <w:delText>)</w:delText>
        </w:r>
      </w:del>
    </w:p>
    <w:p w:rsidR="00AC2ACA" w:rsidRPr="00AC2ACA" w:rsidDel="00010D2C" w:rsidRDefault="00AC2ACA" w:rsidP="00AC2ACA">
      <w:pPr>
        <w:numPr>
          <w:ilvl w:val="3"/>
          <w:numId w:val="15"/>
        </w:numPr>
        <w:tabs>
          <w:tab w:val="left" w:pos="709"/>
          <w:tab w:val="left" w:pos="1701"/>
          <w:tab w:val="num" w:pos="2127"/>
        </w:tabs>
        <w:overflowPunct/>
        <w:adjustRightInd/>
        <w:ind w:left="2127"/>
        <w:jc w:val="both"/>
        <w:textAlignment w:val="auto"/>
        <w:rPr>
          <w:del w:id="358" w:author="Καρμίρης Αγγελος" w:date="2020-01-03T10:36:00Z"/>
          <w:rFonts w:ascii="Arial" w:hAnsi="Arial" w:cs="Arial"/>
          <w:sz w:val="24"/>
          <w:szCs w:val="24"/>
          <w:lang w:val="el-GR"/>
        </w:rPr>
      </w:pPr>
      <w:del w:id="359" w:author="Καρμίρης Αγγελος" w:date="2020-01-03T10:36:00Z">
        <w:r w:rsidRPr="00AC2ACA" w:rsidDel="00010D2C">
          <w:rPr>
            <w:rFonts w:ascii="Arial" w:hAnsi="Arial" w:cs="Arial"/>
            <w:sz w:val="24"/>
            <w:szCs w:val="24"/>
            <w:lang w:val="el-GR"/>
          </w:rPr>
          <w:delText>Η περιοχή συχνότητας θα είναι από 1 - 35</w:delText>
        </w:r>
        <w:r w:rsidRPr="00AC2ACA" w:rsidDel="00010D2C">
          <w:rPr>
            <w:rFonts w:ascii="Arial" w:hAnsi="Arial" w:cs="Arial"/>
            <w:sz w:val="24"/>
            <w:szCs w:val="24"/>
          </w:rPr>
          <w:delText>Hz</w:delText>
        </w:r>
        <w:r w:rsidRPr="00AC2ACA" w:rsidDel="00010D2C">
          <w:rPr>
            <w:rFonts w:ascii="Arial" w:hAnsi="Arial" w:cs="Arial"/>
            <w:sz w:val="24"/>
            <w:szCs w:val="24"/>
            <w:lang w:val="el-GR"/>
          </w:rPr>
          <w:delText xml:space="preserve"> </w:delText>
        </w:r>
      </w:del>
    </w:p>
    <w:p w:rsidR="00AC2ACA" w:rsidRPr="00AC2ACA" w:rsidDel="00010D2C" w:rsidRDefault="00AC2ACA" w:rsidP="00AC2ACA">
      <w:pPr>
        <w:numPr>
          <w:ilvl w:val="3"/>
          <w:numId w:val="15"/>
        </w:numPr>
        <w:tabs>
          <w:tab w:val="left" w:pos="709"/>
          <w:tab w:val="left" w:pos="1701"/>
          <w:tab w:val="num" w:pos="2127"/>
        </w:tabs>
        <w:overflowPunct/>
        <w:adjustRightInd/>
        <w:ind w:left="2127"/>
        <w:jc w:val="both"/>
        <w:textAlignment w:val="auto"/>
        <w:rPr>
          <w:del w:id="360" w:author="Καρμίρης Αγγελος" w:date="2020-01-03T10:36:00Z"/>
          <w:rFonts w:ascii="Arial" w:hAnsi="Arial" w:cs="Arial"/>
          <w:sz w:val="24"/>
          <w:szCs w:val="24"/>
          <w:lang w:val="en-GB"/>
        </w:rPr>
      </w:pPr>
      <w:del w:id="361" w:author="Καρμίρης Αγγελος" w:date="2020-01-03T10:36:00Z">
        <w:r w:rsidRPr="00AC2ACA" w:rsidDel="00010D2C">
          <w:rPr>
            <w:rFonts w:ascii="Arial" w:hAnsi="Arial" w:cs="Arial"/>
            <w:sz w:val="24"/>
            <w:szCs w:val="24"/>
            <w:lang w:val="el-GR"/>
          </w:rPr>
          <w:delText>Αποδεκτές</w:delText>
        </w:r>
        <w:r w:rsidRPr="00AC2ACA" w:rsidDel="00010D2C">
          <w:rPr>
            <w:rFonts w:ascii="Arial" w:hAnsi="Arial" w:cs="Arial"/>
            <w:sz w:val="24"/>
            <w:szCs w:val="24"/>
            <w:lang w:val="en-GB"/>
          </w:rPr>
          <w:delText xml:space="preserve"> </w:delText>
        </w:r>
        <w:r w:rsidRPr="00AC2ACA" w:rsidDel="00010D2C">
          <w:rPr>
            <w:rFonts w:ascii="Arial" w:hAnsi="Arial" w:cs="Arial"/>
            <w:sz w:val="24"/>
            <w:szCs w:val="24"/>
            <w:lang w:val="el-GR"/>
          </w:rPr>
          <w:delText>μέθοδοι</w:delText>
        </w:r>
        <w:r w:rsidRPr="00AC2ACA" w:rsidDel="00010D2C">
          <w:rPr>
            <w:rFonts w:ascii="Arial" w:hAnsi="Arial" w:cs="Arial"/>
            <w:sz w:val="24"/>
            <w:szCs w:val="24"/>
            <w:lang w:val="en-GB"/>
          </w:rPr>
          <w:delText xml:space="preserve"> </w:delText>
        </w:r>
        <w:r w:rsidRPr="00AC2ACA" w:rsidDel="00010D2C">
          <w:rPr>
            <w:rFonts w:ascii="Arial" w:hAnsi="Arial" w:cs="Arial"/>
            <w:sz w:val="24"/>
            <w:szCs w:val="24"/>
            <w:lang w:val="el-GR"/>
          </w:rPr>
          <w:delText>σεισμικής</w:delText>
        </w:r>
        <w:r w:rsidRPr="00AC2ACA" w:rsidDel="00010D2C">
          <w:rPr>
            <w:rFonts w:ascii="Arial" w:hAnsi="Arial" w:cs="Arial"/>
            <w:sz w:val="24"/>
            <w:szCs w:val="24"/>
            <w:lang w:val="en-GB"/>
          </w:rPr>
          <w:delText xml:space="preserve"> </w:delText>
        </w:r>
        <w:r w:rsidRPr="00AC2ACA" w:rsidDel="00010D2C">
          <w:rPr>
            <w:rFonts w:ascii="Arial" w:hAnsi="Arial" w:cs="Arial"/>
            <w:sz w:val="24"/>
            <w:szCs w:val="24"/>
            <w:lang w:val="el-GR"/>
          </w:rPr>
          <w:delText>πιστοποίησης</w:delText>
        </w:r>
        <w:r w:rsidRPr="00AC2ACA" w:rsidDel="00010D2C">
          <w:rPr>
            <w:rFonts w:ascii="Arial" w:hAnsi="Arial" w:cs="Arial"/>
            <w:sz w:val="24"/>
            <w:szCs w:val="24"/>
            <w:lang w:val="en-GB"/>
          </w:rPr>
          <w:delText>:</w:delText>
        </w:r>
      </w:del>
    </w:p>
    <w:p w:rsidR="00AC2ACA" w:rsidRPr="006213B4" w:rsidDel="00010D2C" w:rsidRDefault="00AC2ACA" w:rsidP="00AC2ACA">
      <w:pPr>
        <w:numPr>
          <w:ilvl w:val="1"/>
          <w:numId w:val="16"/>
        </w:numPr>
        <w:tabs>
          <w:tab w:val="left" w:pos="709"/>
          <w:tab w:val="left" w:pos="2410"/>
        </w:tabs>
        <w:overflowPunct/>
        <w:adjustRightInd/>
        <w:ind w:left="2410" w:hanging="283"/>
        <w:jc w:val="both"/>
        <w:textAlignment w:val="auto"/>
        <w:rPr>
          <w:del w:id="362" w:author="Καρμίρης Αγγελος" w:date="2020-01-03T10:36:00Z"/>
          <w:rFonts w:ascii="Arial" w:hAnsi="Arial" w:cs="Arial"/>
          <w:sz w:val="24"/>
          <w:szCs w:val="24"/>
          <w:lang w:val="en-GB"/>
        </w:rPr>
      </w:pPr>
      <w:del w:id="363" w:author="Καρμίρης Αγγελος" w:date="2020-01-03T10:36:00Z">
        <w:r w:rsidRPr="00AC2ACA" w:rsidDel="00010D2C">
          <w:rPr>
            <w:rFonts w:ascii="Arial" w:hAnsi="Arial" w:cs="Arial"/>
            <w:sz w:val="24"/>
            <w:szCs w:val="24"/>
            <w:lang w:val="el-GR"/>
          </w:rPr>
          <w:delText>Με</w:delText>
        </w:r>
        <w:r w:rsidRPr="00AC2ACA" w:rsidDel="00010D2C">
          <w:rPr>
            <w:rFonts w:ascii="Arial" w:hAnsi="Arial" w:cs="Arial"/>
            <w:sz w:val="24"/>
            <w:szCs w:val="24"/>
            <w:lang w:val="en-GB"/>
          </w:rPr>
          <w:delText xml:space="preserve"> </w:delText>
        </w:r>
        <w:r w:rsidRPr="00AC2ACA" w:rsidDel="00010D2C">
          <w:rPr>
            <w:rFonts w:ascii="Arial" w:hAnsi="Arial" w:cs="Arial"/>
            <w:sz w:val="24"/>
            <w:szCs w:val="24"/>
            <w:lang w:val="el-GR"/>
          </w:rPr>
          <w:delText>δοκιμή</w:delText>
        </w:r>
        <w:r w:rsidRPr="00AC2ACA" w:rsidDel="00010D2C">
          <w:rPr>
            <w:rFonts w:ascii="Arial" w:hAnsi="Arial" w:cs="Arial"/>
            <w:sz w:val="24"/>
            <w:szCs w:val="24"/>
            <w:lang w:val="en-GB"/>
          </w:rPr>
          <w:delText xml:space="preserve"> </w:delText>
        </w:r>
        <w:r w:rsidRPr="00AC2ACA" w:rsidDel="00010D2C">
          <w:rPr>
            <w:rFonts w:ascii="Arial" w:hAnsi="Arial" w:cs="Arial"/>
            <w:sz w:val="24"/>
            <w:szCs w:val="24"/>
            <w:lang w:val="el-GR"/>
          </w:rPr>
          <w:delText>δόνησης ή</w:delText>
        </w:r>
      </w:del>
    </w:p>
    <w:p w:rsidR="006213B4" w:rsidDel="00010D2C" w:rsidRDefault="006213B4" w:rsidP="006213B4">
      <w:pPr>
        <w:tabs>
          <w:tab w:val="left" w:pos="709"/>
          <w:tab w:val="left" w:pos="2410"/>
        </w:tabs>
        <w:overflowPunct/>
        <w:adjustRightInd/>
        <w:jc w:val="both"/>
        <w:textAlignment w:val="auto"/>
        <w:rPr>
          <w:del w:id="364" w:author="Καρμίρης Αγγελος" w:date="2020-01-03T10:36:00Z"/>
          <w:rFonts w:ascii="Arial" w:hAnsi="Arial" w:cs="Arial"/>
          <w:sz w:val="24"/>
          <w:szCs w:val="24"/>
        </w:rPr>
      </w:pPr>
    </w:p>
    <w:p w:rsidR="006213B4" w:rsidDel="00010D2C" w:rsidRDefault="006213B4" w:rsidP="006213B4">
      <w:pPr>
        <w:tabs>
          <w:tab w:val="left" w:pos="709"/>
          <w:tab w:val="left" w:pos="2410"/>
        </w:tabs>
        <w:overflowPunct/>
        <w:adjustRightInd/>
        <w:jc w:val="both"/>
        <w:textAlignment w:val="auto"/>
        <w:rPr>
          <w:del w:id="365" w:author="Καρμίρης Αγγελος" w:date="2020-01-03T10:36:00Z"/>
          <w:rFonts w:ascii="Arial" w:hAnsi="Arial" w:cs="Arial"/>
          <w:sz w:val="24"/>
          <w:szCs w:val="24"/>
        </w:rPr>
      </w:pPr>
    </w:p>
    <w:p w:rsidR="00AC2ACA" w:rsidRPr="00AC2ACA" w:rsidDel="00010D2C" w:rsidRDefault="00AC2ACA" w:rsidP="00AC2ACA">
      <w:pPr>
        <w:numPr>
          <w:ilvl w:val="1"/>
          <w:numId w:val="16"/>
        </w:numPr>
        <w:tabs>
          <w:tab w:val="left" w:pos="709"/>
          <w:tab w:val="left" w:pos="2410"/>
        </w:tabs>
        <w:overflowPunct/>
        <w:adjustRightInd/>
        <w:ind w:left="2410" w:hanging="283"/>
        <w:jc w:val="both"/>
        <w:textAlignment w:val="auto"/>
        <w:rPr>
          <w:del w:id="366" w:author="Καρμίρης Αγγελος" w:date="2020-01-03T10:36:00Z"/>
          <w:rFonts w:ascii="Arial" w:hAnsi="Arial" w:cs="Arial"/>
          <w:sz w:val="24"/>
          <w:szCs w:val="24"/>
          <w:lang w:val="el-GR"/>
        </w:rPr>
      </w:pPr>
      <w:del w:id="367" w:author="Καρμίρης Αγγελος" w:date="2020-01-03T10:36:00Z">
        <w:r w:rsidRPr="00AC2ACA" w:rsidDel="00010D2C">
          <w:rPr>
            <w:rFonts w:ascii="Arial" w:hAnsi="Arial" w:cs="Arial"/>
            <w:sz w:val="24"/>
            <w:szCs w:val="24"/>
            <w:lang w:val="el-GR"/>
          </w:rPr>
          <w:delText>Με στατικό υπολογισμό ή</w:delText>
        </w:r>
      </w:del>
    </w:p>
    <w:p w:rsidR="00AC2ACA" w:rsidRPr="00AC2ACA" w:rsidDel="00010D2C" w:rsidRDefault="00AC2ACA" w:rsidP="00AC2ACA">
      <w:pPr>
        <w:numPr>
          <w:ilvl w:val="1"/>
          <w:numId w:val="16"/>
        </w:numPr>
        <w:tabs>
          <w:tab w:val="left" w:pos="709"/>
          <w:tab w:val="left" w:pos="2410"/>
        </w:tabs>
        <w:overflowPunct/>
        <w:adjustRightInd/>
        <w:ind w:left="2410" w:hanging="283"/>
        <w:jc w:val="both"/>
        <w:textAlignment w:val="auto"/>
        <w:rPr>
          <w:del w:id="368" w:author="Καρμίρης Αγγελος" w:date="2020-01-03T10:36:00Z"/>
          <w:rFonts w:ascii="Arial" w:hAnsi="Arial" w:cs="Arial"/>
          <w:sz w:val="24"/>
          <w:szCs w:val="24"/>
          <w:lang w:val="el-GR"/>
        </w:rPr>
      </w:pPr>
      <w:del w:id="369" w:author="Καρμίρης Αγγελος" w:date="2020-01-03T10:36:00Z">
        <w:r w:rsidRPr="00AC2ACA" w:rsidDel="00010D2C">
          <w:rPr>
            <w:rFonts w:ascii="Arial" w:hAnsi="Arial" w:cs="Arial"/>
            <w:sz w:val="24"/>
            <w:szCs w:val="24"/>
            <w:lang w:val="el-GR"/>
          </w:rPr>
          <w:delText>Με δυναμική ανάλυση</w:delText>
        </w:r>
      </w:del>
    </w:p>
    <w:p w:rsidR="00AC2ACA" w:rsidRPr="00AC2ACA" w:rsidDel="00010D2C" w:rsidRDefault="00AC2ACA" w:rsidP="00AC2ACA">
      <w:pPr>
        <w:overflowPunct/>
        <w:adjustRightInd/>
        <w:ind w:left="1701"/>
        <w:jc w:val="both"/>
        <w:textAlignment w:val="auto"/>
        <w:rPr>
          <w:del w:id="370" w:author="Καρμίρης Αγγελος" w:date="2020-01-03T10:36:00Z"/>
          <w:rFonts w:ascii="Arial" w:hAnsi="Arial" w:cs="Arial"/>
          <w:sz w:val="24"/>
          <w:szCs w:val="24"/>
          <w:lang w:val="el-GR"/>
        </w:rPr>
      </w:pPr>
      <w:del w:id="371" w:author="Καρμίρης Αγγελος" w:date="2020-01-03T10:36:00Z">
        <w:r w:rsidRPr="00AC2ACA" w:rsidDel="00010D2C">
          <w:rPr>
            <w:rFonts w:ascii="Arial" w:hAnsi="Arial" w:cs="Arial"/>
            <w:sz w:val="24"/>
            <w:szCs w:val="24"/>
            <w:lang w:val="el-GR"/>
          </w:rPr>
          <w:delText>Οι προσφέροντες στην προσφορά τους είναι υποχρεωμένοι να υποβάλουν πιστοποιητικά δοκιμών ή υπολογισμό με δυναμική ανάλυση ή στατικό υπολογισμό.</w:delText>
        </w:r>
      </w:del>
    </w:p>
    <w:p w:rsidR="00AC2ACA" w:rsidRPr="00AC2ACA" w:rsidDel="00010D2C" w:rsidRDefault="00AC2ACA" w:rsidP="00AC2ACA">
      <w:pPr>
        <w:overflowPunct/>
        <w:adjustRightInd/>
        <w:ind w:left="1701"/>
        <w:jc w:val="both"/>
        <w:textAlignment w:val="auto"/>
        <w:rPr>
          <w:del w:id="372" w:author="Καρμίρης Αγγελος" w:date="2020-01-03T10:36:00Z"/>
          <w:rFonts w:ascii="Arial" w:hAnsi="Arial" w:cs="Arial"/>
          <w:sz w:val="24"/>
          <w:szCs w:val="24"/>
          <w:lang w:val="el-GR"/>
        </w:rPr>
      </w:pPr>
      <w:del w:id="373" w:author="Καρμίρης Αγγελος" w:date="2020-01-03T10:36:00Z">
        <w:r w:rsidRPr="00AC2ACA" w:rsidDel="00010D2C">
          <w:rPr>
            <w:rFonts w:ascii="Arial" w:hAnsi="Arial" w:cs="Arial"/>
            <w:sz w:val="24"/>
            <w:szCs w:val="24"/>
            <w:lang w:val="el-GR"/>
          </w:rPr>
          <w:delText>Αποδοχή ή όχι των παραπάνω εναπόκειται στην κρίση του ΑΔΜΗΕ.</w:delText>
        </w:r>
      </w:del>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74" w:author="Καρμίρης Αγγελος" w:date="2020-01-03T10:36:00Z"/>
          <w:rFonts w:ascii="Arial" w:hAnsi="Arial" w:cs="Arial"/>
          <w:sz w:val="24"/>
          <w:szCs w:val="24"/>
          <w:lang w:val="el-GR"/>
        </w:rPr>
      </w:pPr>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75" w:author="Καρμίρης Αγγελος" w:date="2020-01-03T10:36:00Z"/>
          <w:rFonts w:ascii="Arial" w:hAnsi="Arial" w:cs="Arial"/>
          <w:sz w:val="24"/>
          <w:szCs w:val="24"/>
          <w:lang w:val="el-GR"/>
        </w:rPr>
      </w:pPr>
      <w:del w:id="376" w:author="Καρμίρης Αγγελος" w:date="2020-01-03T10:36:00Z">
        <w:r w:rsidRPr="00AC2ACA" w:rsidDel="00010D2C">
          <w:rPr>
            <w:rFonts w:ascii="Arial" w:hAnsi="Arial" w:cs="Arial"/>
            <w:sz w:val="24"/>
            <w:szCs w:val="24"/>
            <w:lang w:val="el-GR"/>
          </w:rPr>
          <w:tab/>
        </w:r>
        <w:r w:rsidRPr="00AC2ACA" w:rsidDel="00010D2C">
          <w:rPr>
            <w:rFonts w:ascii="Arial" w:hAnsi="Arial" w:cs="Arial"/>
            <w:sz w:val="24"/>
            <w:szCs w:val="24"/>
            <w:lang w:val="el-GR"/>
          </w:rPr>
          <w:tab/>
          <w:delText>β.</w:delText>
        </w:r>
        <w:r w:rsidRPr="00AC2ACA" w:rsidDel="00010D2C">
          <w:rPr>
            <w:rFonts w:ascii="Arial" w:hAnsi="Arial" w:cs="Arial"/>
            <w:sz w:val="24"/>
            <w:szCs w:val="24"/>
            <w:lang w:val="el-GR"/>
          </w:rPr>
          <w:tab/>
          <w:delText>Οι μονωτήρες διελεύσεως θα είναι σχεδιασμένοι για να λειτουργούν σε θερμοκρασία περιβάλλοντος από -25</w:delText>
        </w:r>
        <w:r w:rsidRPr="00AC2ACA" w:rsidDel="00010D2C">
          <w:rPr>
            <w:rFonts w:ascii="Arial" w:hAnsi="Arial" w:cs="Arial"/>
            <w:sz w:val="24"/>
            <w:szCs w:val="24"/>
            <w:vertAlign w:val="superscript"/>
            <w:lang w:val="el-GR"/>
          </w:rPr>
          <w:delText>ο</w:delText>
        </w:r>
        <w:r w:rsidRPr="00AC2ACA" w:rsidDel="00010D2C">
          <w:rPr>
            <w:rFonts w:ascii="Arial" w:hAnsi="Arial" w:cs="Arial"/>
            <w:sz w:val="24"/>
            <w:szCs w:val="24"/>
          </w:rPr>
          <w:delText>C</w:delText>
        </w:r>
        <w:r w:rsidRPr="00AC2ACA" w:rsidDel="00010D2C">
          <w:rPr>
            <w:rFonts w:ascii="Arial" w:hAnsi="Arial" w:cs="Arial"/>
            <w:sz w:val="24"/>
            <w:szCs w:val="24"/>
            <w:lang w:val="el-GR"/>
          </w:rPr>
          <w:delText xml:space="preserve"> μέχρι +45</w:delText>
        </w:r>
        <w:r w:rsidRPr="00AC2ACA" w:rsidDel="00010D2C">
          <w:rPr>
            <w:rFonts w:ascii="Arial" w:hAnsi="Arial" w:cs="Arial"/>
            <w:sz w:val="24"/>
            <w:szCs w:val="24"/>
            <w:vertAlign w:val="superscript"/>
            <w:lang w:val="el-GR"/>
          </w:rPr>
          <w:delText>ο</w:delText>
        </w:r>
        <w:r w:rsidRPr="00AC2ACA" w:rsidDel="00010D2C">
          <w:rPr>
            <w:rFonts w:ascii="Arial" w:hAnsi="Arial" w:cs="Arial"/>
            <w:sz w:val="24"/>
            <w:szCs w:val="24"/>
          </w:rPr>
          <w:delText>C</w:delText>
        </w:r>
        <w:r w:rsidRPr="00AC2ACA" w:rsidDel="00010D2C">
          <w:rPr>
            <w:rFonts w:ascii="Arial" w:hAnsi="Arial" w:cs="Arial"/>
            <w:sz w:val="24"/>
            <w:szCs w:val="24"/>
            <w:lang w:val="el-GR"/>
          </w:rPr>
          <w:delText xml:space="preserve"> και για υψόμετρο μέχρι 1000 μέτρα.</w:delText>
        </w:r>
      </w:del>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77" w:author="Καρμίρης Αγγελος" w:date="2020-01-03T10:36:00Z"/>
          <w:rFonts w:ascii="Arial" w:hAnsi="Arial" w:cs="Arial"/>
          <w:sz w:val="24"/>
          <w:szCs w:val="24"/>
          <w:lang w:val="el-GR"/>
        </w:rPr>
      </w:pPr>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78" w:author="Καρμίρης Αγγελος" w:date="2020-01-03T10:36:00Z"/>
          <w:rFonts w:ascii="Arial" w:hAnsi="Arial" w:cs="Arial"/>
          <w:sz w:val="24"/>
          <w:szCs w:val="24"/>
          <w:lang w:val="el-GR"/>
        </w:rPr>
      </w:pPr>
      <w:del w:id="379" w:author="Καρμίρης Αγγελος" w:date="2020-01-03T10:36:00Z">
        <w:r w:rsidRPr="00AC2ACA" w:rsidDel="00010D2C">
          <w:rPr>
            <w:rFonts w:ascii="Arial" w:hAnsi="Arial" w:cs="Arial"/>
            <w:sz w:val="24"/>
            <w:szCs w:val="24"/>
            <w:lang w:val="el-GR"/>
          </w:rPr>
          <w:tab/>
        </w:r>
        <w:r w:rsidRPr="00AC2ACA" w:rsidDel="00010D2C">
          <w:rPr>
            <w:rFonts w:ascii="Arial" w:hAnsi="Arial" w:cs="Arial"/>
            <w:sz w:val="24"/>
            <w:szCs w:val="24"/>
            <w:lang w:val="el-GR"/>
          </w:rPr>
          <w:tab/>
          <w:delText>γ.</w:delText>
        </w:r>
        <w:r w:rsidRPr="00AC2ACA" w:rsidDel="00010D2C">
          <w:rPr>
            <w:rFonts w:ascii="Arial" w:hAnsi="Arial" w:cs="Arial"/>
            <w:sz w:val="24"/>
            <w:szCs w:val="24"/>
            <w:lang w:val="el-GR"/>
          </w:rPr>
          <w:tab/>
          <w:delText>Η μέγιστη θερμοκρασία λαδιού σε συνθήκες λειτουργίας έκτακτης ανάγκης θα είναι 115</w:delText>
        </w:r>
        <w:r w:rsidRPr="00AC2ACA" w:rsidDel="00010D2C">
          <w:rPr>
            <w:rFonts w:ascii="Arial" w:hAnsi="Arial" w:cs="Arial"/>
            <w:sz w:val="24"/>
            <w:szCs w:val="24"/>
            <w:vertAlign w:val="superscript"/>
            <w:lang w:val="el-GR"/>
          </w:rPr>
          <w:delText>ο</w:delText>
        </w:r>
        <w:r w:rsidRPr="00AC2ACA" w:rsidDel="00010D2C">
          <w:rPr>
            <w:rFonts w:ascii="Arial" w:hAnsi="Arial" w:cs="Arial"/>
            <w:sz w:val="24"/>
            <w:szCs w:val="24"/>
          </w:rPr>
          <w:delText>C</w:delText>
        </w:r>
        <w:r w:rsidRPr="00AC2ACA" w:rsidDel="00010D2C">
          <w:rPr>
            <w:rFonts w:ascii="Arial" w:hAnsi="Arial" w:cs="Arial"/>
            <w:sz w:val="24"/>
            <w:szCs w:val="24"/>
            <w:lang w:val="el-GR"/>
          </w:rPr>
          <w:delText>.</w:delText>
        </w:r>
      </w:del>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80" w:author="Καρμίρης Αγγελος" w:date="2020-01-03T10:36:00Z"/>
          <w:rFonts w:ascii="Arial" w:hAnsi="Arial" w:cs="Arial"/>
          <w:sz w:val="24"/>
          <w:szCs w:val="24"/>
          <w:lang w:val="el-GR"/>
        </w:rPr>
      </w:pPr>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81" w:author="Καρμίρης Αγγελος" w:date="2020-01-03T10:36:00Z"/>
          <w:rFonts w:ascii="Arial" w:hAnsi="Arial" w:cs="Arial"/>
          <w:sz w:val="24"/>
          <w:szCs w:val="24"/>
          <w:lang w:val="el-GR"/>
        </w:rPr>
      </w:pPr>
      <w:del w:id="382" w:author="Καρμίρης Αγγελος" w:date="2020-01-03T10:36:00Z">
        <w:r w:rsidRPr="00AC2ACA" w:rsidDel="00010D2C">
          <w:rPr>
            <w:rFonts w:ascii="Arial" w:hAnsi="Arial" w:cs="Arial"/>
            <w:sz w:val="24"/>
            <w:szCs w:val="24"/>
            <w:lang w:val="el-GR"/>
          </w:rPr>
          <w:tab/>
        </w:r>
        <w:r w:rsidRPr="00AC2ACA" w:rsidDel="00010D2C">
          <w:rPr>
            <w:rFonts w:ascii="Arial" w:hAnsi="Arial" w:cs="Arial"/>
            <w:sz w:val="24"/>
            <w:szCs w:val="24"/>
            <w:lang w:val="el-GR"/>
          </w:rPr>
          <w:tab/>
          <w:delText>δ.</w:delText>
        </w:r>
        <w:r w:rsidRPr="00AC2ACA" w:rsidDel="00010D2C">
          <w:rPr>
            <w:rFonts w:ascii="Arial" w:hAnsi="Arial" w:cs="Arial"/>
            <w:sz w:val="24"/>
            <w:szCs w:val="24"/>
            <w:lang w:val="el-GR"/>
          </w:rPr>
          <w:tab/>
          <w:delText xml:space="preserve">Οι μονωτήρες διελεύσεως </w:delText>
        </w:r>
        <w:r w:rsidR="001944EB" w:rsidDel="00010D2C">
          <w:rPr>
            <w:rFonts w:ascii="Arial" w:hAnsi="Arial" w:cs="Arial"/>
            <w:sz w:val="24"/>
            <w:szCs w:val="24"/>
            <w:lang w:val="el-GR"/>
          </w:rPr>
          <w:delText>γραμ</w:delText>
        </w:r>
        <w:r w:rsidR="003D6518" w:rsidDel="00010D2C">
          <w:rPr>
            <w:rFonts w:ascii="Arial" w:hAnsi="Arial" w:cs="Arial"/>
            <w:sz w:val="24"/>
            <w:szCs w:val="24"/>
            <w:lang w:val="el-GR"/>
          </w:rPr>
          <w:delText>μ</w:delText>
        </w:r>
        <w:r w:rsidR="001944EB" w:rsidDel="00010D2C">
          <w:rPr>
            <w:rFonts w:ascii="Arial" w:hAnsi="Arial" w:cs="Arial"/>
            <w:sz w:val="24"/>
            <w:szCs w:val="24"/>
            <w:lang w:val="el-GR"/>
          </w:rPr>
          <w:delText>ής</w:delText>
        </w:r>
        <w:r w:rsidR="003D6518" w:rsidDel="00010D2C">
          <w:rPr>
            <w:rFonts w:ascii="Arial" w:hAnsi="Arial" w:cs="Arial"/>
            <w:sz w:val="24"/>
            <w:szCs w:val="24"/>
            <w:lang w:val="el-GR"/>
          </w:rPr>
          <w:delText xml:space="preserve"> θα έχουν ακροδέκτη α</w:delText>
        </w:r>
        <w:r w:rsidRPr="00AC2ACA" w:rsidDel="00010D2C">
          <w:rPr>
            <w:rFonts w:ascii="Arial" w:hAnsi="Arial" w:cs="Arial"/>
            <w:sz w:val="24"/>
            <w:szCs w:val="24"/>
            <w:lang w:val="el-GR"/>
          </w:rPr>
          <w:delText>πό επικασσιτερωμένο χαλκό, κυλινδρικού σχήματος διαμέτρου 30</w:delText>
        </w:r>
        <w:r w:rsidRPr="00AC2ACA" w:rsidDel="00010D2C">
          <w:rPr>
            <w:rFonts w:ascii="Arial" w:hAnsi="Arial" w:cs="Arial"/>
            <w:sz w:val="24"/>
            <w:szCs w:val="24"/>
          </w:rPr>
          <w:delText>mm</w:delText>
        </w:r>
        <w:r w:rsidRPr="00AC2ACA" w:rsidDel="00010D2C">
          <w:rPr>
            <w:rFonts w:ascii="Arial" w:hAnsi="Arial" w:cs="Arial"/>
            <w:sz w:val="24"/>
            <w:szCs w:val="24"/>
            <w:lang w:val="el-GR"/>
          </w:rPr>
          <w:delText xml:space="preserve"> με μήκος περίπου 100</w:delText>
        </w:r>
        <w:r w:rsidRPr="00AC2ACA" w:rsidDel="00010D2C">
          <w:rPr>
            <w:rFonts w:ascii="Arial" w:hAnsi="Arial" w:cs="Arial"/>
            <w:sz w:val="24"/>
            <w:szCs w:val="24"/>
          </w:rPr>
          <w:delText>mm</w:delText>
        </w:r>
        <w:r w:rsidR="001944EB" w:rsidDel="00010D2C">
          <w:rPr>
            <w:rFonts w:ascii="Arial" w:hAnsi="Arial" w:cs="Arial"/>
            <w:sz w:val="24"/>
            <w:szCs w:val="24"/>
            <w:lang w:val="el-GR"/>
          </w:rPr>
          <w:delText>.</w:delText>
        </w:r>
      </w:del>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83" w:author="Καρμίρης Αγγελος" w:date="2020-01-03T10:36:00Z"/>
          <w:rFonts w:ascii="Arial" w:hAnsi="Arial" w:cs="Arial"/>
          <w:sz w:val="24"/>
          <w:szCs w:val="24"/>
          <w:lang w:val="el-GR"/>
        </w:rPr>
      </w:pPr>
    </w:p>
    <w:p w:rsidR="00E31908" w:rsidRPr="00D65038" w:rsidDel="00010D2C" w:rsidRDefault="00E31908" w:rsidP="00E31908">
      <w:pPr>
        <w:tabs>
          <w:tab w:val="left" w:pos="709"/>
          <w:tab w:val="left" w:pos="1418"/>
          <w:tab w:val="left" w:pos="1701"/>
          <w:tab w:val="left" w:pos="1985"/>
        </w:tabs>
        <w:overflowPunct/>
        <w:adjustRightInd/>
        <w:ind w:left="1695" w:hanging="1695"/>
        <w:jc w:val="both"/>
        <w:textAlignment w:val="auto"/>
        <w:rPr>
          <w:del w:id="384" w:author="Καρμίρης Αγγελος" w:date="2020-01-03T10:36:00Z"/>
          <w:rFonts w:ascii="Arial" w:hAnsi="Arial" w:cs="Arial"/>
          <w:sz w:val="24"/>
          <w:szCs w:val="24"/>
          <w:lang w:val="el-GR"/>
        </w:rPr>
      </w:pPr>
      <w:del w:id="385" w:author="Καρμίρης Αγγελος" w:date="2020-01-03T10:36:00Z">
        <w:r w:rsidDel="00010D2C">
          <w:rPr>
            <w:rFonts w:ascii="Arial" w:hAnsi="Arial" w:cs="Arial"/>
            <w:sz w:val="24"/>
            <w:szCs w:val="24"/>
            <w:lang w:val="el-GR"/>
          </w:rPr>
          <w:tab/>
        </w:r>
        <w:r w:rsidDel="00010D2C">
          <w:rPr>
            <w:rFonts w:ascii="Arial" w:hAnsi="Arial" w:cs="Arial"/>
            <w:sz w:val="24"/>
            <w:szCs w:val="24"/>
            <w:lang w:val="el-GR"/>
          </w:rPr>
          <w:tab/>
          <w:delText>ε</w:delText>
        </w:r>
        <w:r w:rsidRPr="00AC2ACA" w:rsidDel="00010D2C">
          <w:rPr>
            <w:rFonts w:ascii="Arial" w:hAnsi="Arial" w:cs="Arial"/>
            <w:sz w:val="24"/>
            <w:szCs w:val="24"/>
            <w:lang w:val="el-GR"/>
          </w:rPr>
          <w:delText>.</w:delText>
        </w:r>
        <w:r w:rsidRPr="00AC2ACA" w:rsidDel="00010D2C">
          <w:rPr>
            <w:rFonts w:ascii="Arial" w:hAnsi="Arial" w:cs="Arial"/>
            <w:sz w:val="24"/>
            <w:szCs w:val="24"/>
            <w:lang w:val="el-GR"/>
          </w:rPr>
          <w:tab/>
        </w:r>
        <w:r w:rsidDel="00010D2C">
          <w:rPr>
            <w:rFonts w:ascii="Arial" w:hAnsi="Arial" w:cs="Arial"/>
            <w:sz w:val="24"/>
            <w:szCs w:val="24"/>
            <w:lang w:val="el-GR"/>
          </w:rPr>
          <w:delText xml:space="preserve">Σε περίπτωση βλάβης, θα είναι δυνατή η </w:delText>
        </w:r>
        <w:r w:rsidR="00D65038" w:rsidDel="00010D2C">
          <w:rPr>
            <w:rFonts w:ascii="Arial" w:hAnsi="Arial" w:cs="Arial"/>
            <w:sz w:val="24"/>
            <w:szCs w:val="24"/>
            <w:lang w:val="el-GR"/>
          </w:rPr>
          <w:delText xml:space="preserve">αντικατάσταση οποιουδήποτε μονωτήρα με άλλον, ακόμη και άλλου κατασκευαστή, ο οποίος θα έχει τον ίδιο τύπο και προσδιορισμό κατά </w:delText>
        </w:r>
        <w:r w:rsidR="00D65038" w:rsidDel="00010D2C">
          <w:rPr>
            <w:rFonts w:ascii="Arial" w:hAnsi="Arial" w:cs="Arial"/>
            <w:sz w:val="24"/>
            <w:szCs w:val="24"/>
          </w:rPr>
          <w:delText>EN</w:delText>
        </w:r>
        <w:r w:rsidR="00D65038" w:rsidRPr="001D60BA" w:rsidDel="00010D2C">
          <w:rPr>
            <w:rFonts w:ascii="Arial" w:hAnsi="Arial" w:cs="Arial"/>
            <w:sz w:val="24"/>
            <w:szCs w:val="24"/>
            <w:lang w:val="el-GR"/>
          </w:rPr>
          <w:delText xml:space="preserve"> 50458</w:delText>
        </w:r>
        <w:r w:rsidR="00D65038" w:rsidDel="00010D2C">
          <w:rPr>
            <w:rFonts w:ascii="Arial" w:hAnsi="Arial" w:cs="Arial"/>
            <w:sz w:val="24"/>
            <w:szCs w:val="24"/>
            <w:lang w:val="el-GR"/>
          </w:rPr>
          <w:delText xml:space="preserve">. Ο κατασκευαστής της αυτεπαγωγής πρέπει να τηρήσει τις λεπτομέρειες σύνδεσης, τις μέγιστες διαστάσεις μονωτήρα και την ελάχιστη απόσταση ασφάλειας στο λάδι, ακολουθώντας το </w:delText>
        </w:r>
        <w:r w:rsidR="00D65038" w:rsidDel="00010D2C">
          <w:rPr>
            <w:rFonts w:ascii="Arial" w:hAnsi="Arial" w:cs="Arial"/>
            <w:sz w:val="24"/>
            <w:szCs w:val="24"/>
          </w:rPr>
          <w:delText>EN</w:delText>
        </w:r>
        <w:r w:rsidR="00D65038" w:rsidRPr="001D60BA" w:rsidDel="00010D2C">
          <w:rPr>
            <w:rFonts w:ascii="Arial" w:hAnsi="Arial" w:cs="Arial"/>
            <w:sz w:val="24"/>
            <w:szCs w:val="24"/>
            <w:lang w:val="el-GR"/>
          </w:rPr>
          <w:delText xml:space="preserve"> 50458.</w:delText>
        </w:r>
      </w:del>
    </w:p>
    <w:p w:rsidR="00E31908" w:rsidRPr="00AC2ACA" w:rsidDel="00010D2C" w:rsidRDefault="00E31908" w:rsidP="00E31908">
      <w:pPr>
        <w:tabs>
          <w:tab w:val="left" w:pos="709"/>
          <w:tab w:val="left" w:pos="1418"/>
          <w:tab w:val="left" w:pos="1701"/>
          <w:tab w:val="left" w:pos="1985"/>
        </w:tabs>
        <w:overflowPunct/>
        <w:adjustRightInd/>
        <w:ind w:left="1695" w:hanging="1695"/>
        <w:jc w:val="both"/>
        <w:textAlignment w:val="auto"/>
        <w:rPr>
          <w:del w:id="386" w:author="Καρμίρης Αγγελος" w:date="2020-01-03T10:36:00Z"/>
          <w:rFonts w:ascii="Arial" w:hAnsi="Arial" w:cs="Arial"/>
          <w:sz w:val="24"/>
          <w:szCs w:val="24"/>
          <w:lang w:val="el-GR"/>
        </w:rPr>
      </w:pPr>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87" w:author="Καρμίρης Αγγελος" w:date="2020-01-03T10:36:00Z"/>
          <w:rFonts w:ascii="Arial" w:hAnsi="Arial" w:cs="Arial"/>
          <w:sz w:val="24"/>
          <w:szCs w:val="24"/>
          <w:lang w:val="el-GR"/>
        </w:rPr>
      </w:pPr>
      <w:del w:id="388" w:author="Καρμίρης Αγγελος" w:date="2020-01-03T10:36:00Z">
        <w:r w:rsidRPr="00AC2ACA" w:rsidDel="00010D2C">
          <w:rPr>
            <w:rFonts w:ascii="Arial" w:hAnsi="Arial" w:cs="Arial"/>
            <w:sz w:val="24"/>
            <w:szCs w:val="24"/>
            <w:lang w:val="el-GR"/>
          </w:rPr>
          <w:tab/>
        </w:r>
        <w:r w:rsidRPr="00AC2ACA" w:rsidDel="00010D2C">
          <w:rPr>
            <w:rFonts w:ascii="Arial" w:hAnsi="Arial" w:cs="Arial"/>
            <w:sz w:val="24"/>
            <w:szCs w:val="24"/>
            <w:lang w:val="el-GR"/>
          </w:rPr>
          <w:tab/>
        </w:r>
        <w:r w:rsidR="00E31908" w:rsidDel="00010D2C">
          <w:rPr>
            <w:rFonts w:ascii="Arial" w:hAnsi="Arial" w:cs="Arial"/>
            <w:sz w:val="24"/>
            <w:szCs w:val="24"/>
            <w:lang w:val="el-GR"/>
          </w:rPr>
          <w:delText>στ</w:delText>
        </w:r>
        <w:r w:rsidR="001944EB" w:rsidDel="00010D2C">
          <w:rPr>
            <w:rFonts w:ascii="Arial" w:hAnsi="Arial" w:cs="Arial"/>
            <w:sz w:val="24"/>
            <w:szCs w:val="24"/>
            <w:lang w:val="el-GR"/>
          </w:rPr>
          <w:delText>.</w:delText>
        </w:r>
        <w:r w:rsidRPr="00AC2ACA" w:rsidDel="00010D2C">
          <w:rPr>
            <w:rFonts w:ascii="Arial" w:hAnsi="Arial" w:cs="Arial"/>
            <w:sz w:val="24"/>
            <w:szCs w:val="24"/>
            <w:lang w:val="el-GR"/>
          </w:rPr>
          <w:delText>Εάν οι μονωτήρες διελεύσεως</w:delText>
        </w:r>
        <w:r w:rsidR="001944EB" w:rsidDel="00010D2C">
          <w:rPr>
            <w:rFonts w:ascii="Arial" w:hAnsi="Arial" w:cs="Arial"/>
            <w:sz w:val="24"/>
            <w:szCs w:val="24"/>
            <w:lang w:val="el-GR"/>
          </w:rPr>
          <w:delText xml:space="preserve"> γραμμής</w:delText>
        </w:r>
        <w:r w:rsidRPr="00AC2ACA" w:rsidDel="00010D2C">
          <w:rPr>
            <w:rFonts w:ascii="Arial" w:hAnsi="Arial" w:cs="Arial"/>
            <w:sz w:val="24"/>
            <w:szCs w:val="24"/>
            <w:lang w:val="el-GR"/>
          </w:rPr>
          <w:delText xml:space="preserve"> διαθέτουν αγωγό τύπου διερχόμενου σύρματος ή διερχόμενης ράβδου, η διατομή του σύρματος ή της ράβδου θα επιλεχθεί σύμφωνα με τις οδηγίες του κατασκευαστή των μονωτήρων, έτσι ώστε οι ολοκληρωμένοι μονωτήρες να έχουν ένταση συνεχούς λειτουργίας τουλάχιστον ίση με 125% της ονομαστικής έντασης </w:delText>
        </w:r>
        <w:r w:rsidR="001944EB" w:rsidDel="00010D2C">
          <w:rPr>
            <w:rFonts w:ascii="Arial" w:hAnsi="Arial" w:cs="Arial"/>
            <w:sz w:val="24"/>
            <w:szCs w:val="24"/>
            <w:lang w:val="el-GR"/>
          </w:rPr>
          <w:delText>της αυτεπαγωγής</w:delText>
        </w:r>
        <w:r w:rsidRPr="00AC2ACA" w:rsidDel="00010D2C">
          <w:rPr>
            <w:rFonts w:ascii="Arial" w:hAnsi="Arial" w:cs="Arial"/>
            <w:sz w:val="24"/>
            <w:szCs w:val="24"/>
            <w:lang w:val="el-GR"/>
          </w:rPr>
          <w:delText>.</w:delText>
        </w:r>
      </w:del>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89" w:author="Καρμίρης Αγγελος" w:date="2020-01-03T10:36:00Z"/>
          <w:rFonts w:ascii="Arial" w:hAnsi="Arial" w:cs="Arial"/>
          <w:sz w:val="24"/>
          <w:szCs w:val="24"/>
          <w:lang w:val="el-GR"/>
        </w:rPr>
      </w:pPr>
    </w:p>
    <w:p w:rsidR="00AC2ACA" w:rsidRPr="00AC2ACA" w:rsidDel="00010D2C" w:rsidRDefault="00AC2ACA" w:rsidP="008A2390">
      <w:pPr>
        <w:tabs>
          <w:tab w:val="left" w:pos="709"/>
          <w:tab w:val="left" w:pos="1418"/>
        </w:tabs>
        <w:overflowPunct/>
        <w:adjustRightInd/>
        <w:ind w:left="1695" w:hanging="1695"/>
        <w:jc w:val="both"/>
        <w:textAlignment w:val="auto"/>
        <w:rPr>
          <w:del w:id="390" w:author="Καρμίρης Αγγελος" w:date="2020-01-03T10:36:00Z"/>
          <w:rFonts w:ascii="Arial" w:hAnsi="Arial" w:cs="Arial"/>
          <w:sz w:val="24"/>
          <w:szCs w:val="24"/>
          <w:lang w:val="el-GR"/>
        </w:rPr>
      </w:pPr>
      <w:del w:id="391" w:author="Καρμίρης Αγγελος" w:date="2020-01-03T10:36:00Z">
        <w:r w:rsidRPr="00AC2ACA" w:rsidDel="00010D2C">
          <w:rPr>
            <w:rFonts w:ascii="Arial" w:hAnsi="Arial" w:cs="Arial"/>
            <w:sz w:val="24"/>
            <w:szCs w:val="24"/>
            <w:lang w:val="el-GR"/>
          </w:rPr>
          <w:tab/>
        </w:r>
        <w:r w:rsidRPr="00AC2ACA" w:rsidDel="00010D2C">
          <w:rPr>
            <w:rFonts w:ascii="Arial" w:hAnsi="Arial" w:cs="Arial"/>
            <w:sz w:val="24"/>
            <w:szCs w:val="24"/>
            <w:lang w:val="el-GR"/>
          </w:rPr>
          <w:tab/>
        </w:r>
        <w:r w:rsidR="00E31908" w:rsidDel="00010D2C">
          <w:rPr>
            <w:rFonts w:ascii="Arial" w:hAnsi="Arial" w:cs="Arial"/>
            <w:sz w:val="24"/>
            <w:szCs w:val="24"/>
            <w:lang w:val="el-GR"/>
          </w:rPr>
          <w:delText>ζ</w:delText>
        </w:r>
        <w:r w:rsidRPr="00AC2ACA" w:rsidDel="00010D2C">
          <w:rPr>
            <w:rFonts w:ascii="Arial" w:hAnsi="Arial" w:cs="Arial"/>
            <w:sz w:val="24"/>
            <w:szCs w:val="24"/>
            <w:lang w:val="el-GR"/>
          </w:rPr>
          <w:delText>.</w:delText>
        </w:r>
        <w:r w:rsidR="00E31908" w:rsidDel="00010D2C">
          <w:rPr>
            <w:rFonts w:ascii="Arial" w:hAnsi="Arial" w:cs="Arial"/>
            <w:sz w:val="24"/>
            <w:szCs w:val="24"/>
            <w:lang w:val="el-GR"/>
          </w:rPr>
          <w:tab/>
        </w:r>
        <w:r w:rsidRPr="00AC2ACA" w:rsidDel="00010D2C">
          <w:rPr>
            <w:rFonts w:ascii="Arial" w:hAnsi="Arial" w:cs="Arial"/>
            <w:sz w:val="24"/>
            <w:szCs w:val="24"/>
            <w:lang w:val="el-GR"/>
          </w:rPr>
          <w:delText xml:space="preserve">Εάν τα προαναφερόμενα μεγέθη ονομαστικών ρευμάτων των μονωτήρων διελεύσεως αποδειχθούν ανεπαρκή με βάση τα παραπάνω απαιτούμενα επιπρόσθετα χαρακτηριστικά λειτουργίας, τότε οι προσφέροντες θα πρέπει να προσφέρουν μονωτήρες διελεύσεως με τα κατάλληλα ονομαστικά μεγέθη. </w:delText>
        </w:r>
      </w:del>
    </w:p>
    <w:p w:rsidR="00AC2ACA" w:rsidRPr="00AC2ACA" w:rsidDel="00010D2C" w:rsidRDefault="00AC2ACA" w:rsidP="00AC2ACA">
      <w:pPr>
        <w:tabs>
          <w:tab w:val="left" w:pos="709"/>
          <w:tab w:val="left" w:pos="1418"/>
          <w:tab w:val="left" w:pos="1701"/>
          <w:tab w:val="left" w:pos="1985"/>
        </w:tabs>
        <w:overflowPunct/>
        <w:adjustRightInd/>
        <w:ind w:left="1695" w:hanging="1695"/>
        <w:jc w:val="both"/>
        <w:textAlignment w:val="auto"/>
        <w:rPr>
          <w:del w:id="392" w:author="Καρμίρης Αγγελος" w:date="2020-01-03T10:36:00Z"/>
          <w:rFonts w:ascii="Arial" w:hAnsi="Arial" w:cs="Arial"/>
          <w:sz w:val="24"/>
          <w:szCs w:val="24"/>
          <w:lang w:val="el-GR"/>
        </w:rPr>
      </w:pPr>
      <w:del w:id="393" w:author="Καρμίρης Αγγελος" w:date="2020-01-03T10:36:00Z">
        <w:r w:rsidRPr="00AC2ACA" w:rsidDel="00010D2C">
          <w:rPr>
            <w:rFonts w:ascii="Arial" w:hAnsi="Arial" w:cs="Arial"/>
            <w:sz w:val="24"/>
            <w:szCs w:val="24"/>
            <w:lang w:val="el-GR"/>
          </w:rPr>
          <w:delText xml:space="preserve">  </w:delText>
        </w:r>
      </w:del>
    </w:p>
    <w:p w:rsidR="00AC2ACA" w:rsidRPr="00AC2ACA" w:rsidDel="00010D2C" w:rsidRDefault="00AC2ACA" w:rsidP="00AC2ACA">
      <w:pPr>
        <w:numPr>
          <w:ilvl w:val="1"/>
          <w:numId w:val="18"/>
        </w:numPr>
        <w:overflowPunct/>
        <w:adjustRightInd/>
        <w:jc w:val="both"/>
        <w:textAlignment w:val="auto"/>
        <w:rPr>
          <w:del w:id="394" w:author="Καρμίρης Αγγελος" w:date="2020-01-03T10:36:00Z"/>
          <w:rFonts w:ascii="Arial" w:hAnsi="Arial" w:cs="Arial"/>
          <w:b/>
          <w:bCs/>
          <w:sz w:val="24"/>
          <w:szCs w:val="24"/>
          <w:u w:val="single"/>
        </w:rPr>
      </w:pPr>
      <w:del w:id="395" w:author="Καρμίρης Αγγελος" w:date="2020-01-03T10:36:00Z">
        <w:r w:rsidRPr="00AC2ACA" w:rsidDel="00010D2C">
          <w:rPr>
            <w:rFonts w:ascii="Arial" w:hAnsi="Arial" w:cs="Arial"/>
            <w:b/>
            <w:bCs/>
            <w:sz w:val="24"/>
            <w:szCs w:val="24"/>
            <w:u w:val="single"/>
            <w:lang w:val="el-GR"/>
          </w:rPr>
          <w:delText>Παρελκόμενα</w:delText>
        </w:r>
      </w:del>
    </w:p>
    <w:p w:rsidR="00036DB7" w:rsidDel="00010D2C" w:rsidRDefault="00036DB7" w:rsidP="00AC2ACA">
      <w:pPr>
        <w:overflowPunct/>
        <w:adjustRightInd/>
        <w:ind w:left="1418"/>
        <w:jc w:val="both"/>
        <w:textAlignment w:val="auto"/>
        <w:rPr>
          <w:del w:id="396" w:author="Καρμίρης Αγγελος" w:date="2020-01-03T10:36:00Z"/>
          <w:rFonts w:ascii="Arial" w:hAnsi="Arial" w:cs="Arial"/>
          <w:sz w:val="24"/>
          <w:szCs w:val="24"/>
        </w:rPr>
      </w:pPr>
    </w:p>
    <w:p w:rsidR="00AC2ACA" w:rsidRPr="00AC2ACA" w:rsidDel="00010D2C" w:rsidRDefault="00AC2ACA" w:rsidP="00AC2ACA">
      <w:pPr>
        <w:overflowPunct/>
        <w:adjustRightInd/>
        <w:ind w:left="1418"/>
        <w:jc w:val="both"/>
        <w:textAlignment w:val="auto"/>
        <w:rPr>
          <w:del w:id="397" w:author="Καρμίρης Αγγελος" w:date="2020-01-03T10:36:00Z"/>
          <w:rFonts w:ascii="Arial" w:hAnsi="Arial" w:cs="Arial"/>
          <w:sz w:val="24"/>
          <w:szCs w:val="24"/>
          <w:lang w:val="el-GR"/>
        </w:rPr>
      </w:pPr>
      <w:del w:id="398" w:author="Καρμίρης Αγγελος" w:date="2020-01-03T10:36:00Z">
        <w:r w:rsidRPr="00AC2ACA" w:rsidDel="00010D2C">
          <w:rPr>
            <w:rFonts w:ascii="Arial" w:hAnsi="Arial" w:cs="Arial"/>
            <w:sz w:val="24"/>
            <w:szCs w:val="24"/>
            <w:lang w:val="el-GR"/>
          </w:rPr>
          <w:delText>Οι μονωτήρες διελεύσεως θα πρέπει να είναι εφοδιασμένοι με τα ακόλουθα εξαρτήματα :</w:delText>
        </w:r>
      </w:del>
    </w:p>
    <w:p w:rsidR="00AC2ACA" w:rsidRPr="00AC2ACA" w:rsidDel="00010D2C" w:rsidRDefault="00AC2ACA" w:rsidP="00AC2ACA">
      <w:pPr>
        <w:tabs>
          <w:tab w:val="left" w:pos="1418"/>
          <w:tab w:val="left" w:pos="1701"/>
        </w:tabs>
        <w:overflowPunct/>
        <w:adjustRightInd/>
        <w:ind w:left="1701" w:hanging="283"/>
        <w:jc w:val="both"/>
        <w:textAlignment w:val="auto"/>
        <w:rPr>
          <w:del w:id="399" w:author="Καρμίρης Αγγελος" w:date="2020-01-03T10:36:00Z"/>
          <w:rFonts w:ascii="Arial" w:hAnsi="Arial" w:cs="Arial"/>
          <w:sz w:val="24"/>
          <w:szCs w:val="24"/>
          <w:lang w:val="el-GR"/>
        </w:rPr>
      </w:pPr>
      <w:del w:id="400" w:author="Καρμίρης Αγγελος" w:date="2020-01-03T10:36:00Z">
        <w:r w:rsidRPr="00AC2ACA" w:rsidDel="00010D2C">
          <w:rPr>
            <w:rFonts w:ascii="Arial" w:hAnsi="Arial" w:cs="Arial"/>
            <w:sz w:val="24"/>
            <w:szCs w:val="24"/>
            <w:lang w:val="el-GR"/>
          </w:rPr>
          <w:delText>α.</w:delText>
        </w:r>
        <w:r w:rsidRPr="00AC2ACA" w:rsidDel="00010D2C">
          <w:rPr>
            <w:rFonts w:ascii="Arial" w:hAnsi="Arial" w:cs="Arial"/>
            <w:sz w:val="24"/>
            <w:szCs w:val="24"/>
            <w:lang w:val="el-GR"/>
          </w:rPr>
          <w:tab/>
          <w:delText xml:space="preserve">Δείκτης στάθμης λαδιού.  </w:delText>
        </w:r>
      </w:del>
    </w:p>
    <w:p w:rsidR="00AC2ACA" w:rsidRPr="00AC2ACA" w:rsidDel="00010D2C" w:rsidRDefault="00AC2ACA" w:rsidP="00AC2ACA">
      <w:pPr>
        <w:tabs>
          <w:tab w:val="left" w:pos="1418"/>
        </w:tabs>
        <w:overflowPunct/>
        <w:adjustRightInd/>
        <w:ind w:left="1701" w:hanging="283"/>
        <w:jc w:val="both"/>
        <w:textAlignment w:val="auto"/>
        <w:rPr>
          <w:del w:id="401" w:author="Καρμίρης Αγγελος" w:date="2020-01-03T10:36:00Z"/>
          <w:rFonts w:ascii="Arial" w:hAnsi="Arial" w:cs="Arial"/>
          <w:sz w:val="24"/>
          <w:szCs w:val="24"/>
          <w:lang w:val="el-GR"/>
        </w:rPr>
      </w:pPr>
      <w:del w:id="402" w:author="Καρμίρης Αγγελος" w:date="2020-01-03T10:36:00Z">
        <w:r w:rsidRPr="00AC2ACA" w:rsidDel="00010D2C">
          <w:rPr>
            <w:rFonts w:ascii="Arial" w:hAnsi="Arial" w:cs="Arial"/>
            <w:sz w:val="24"/>
            <w:szCs w:val="24"/>
            <w:lang w:val="el-GR"/>
          </w:rPr>
          <w:delText>β.</w:delText>
        </w:r>
        <w:r w:rsidRPr="00AC2ACA" w:rsidDel="00010D2C">
          <w:rPr>
            <w:rFonts w:ascii="Arial" w:hAnsi="Arial" w:cs="Arial"/>
            <w:sz w:val="24"/>
            <w:szCs w:val="24"/>
            <w:lang w:val="el-GR"/>
          </w:rPr>
          <w:tab/>
          <w:delText>Ακροδέκτης δοκιμών (υποδοχή εφδ) για μέτρηση χωρητικοτήτων, του συντελεστή διηλεκτρικών απωλειών και μερικών εκκενώσεων του μονωτήρα Η υποδοχή δοκιμών θα είναι μονωμένη από το  στεγανοποιητικό παρέμβυσμα έδρασης, και θα είναι συνεχώς γειωμένη όταν δεν χρησιμοποιείται.</w:delText>
        </w:r>
      </w:del>
    </w:p>
    <w:p w:rsidR="00AC2ACA" w:rsidRPr="00AC2ACA" w:rsidDel="00010D2C" w:rsidRDefault="00AC2ACA" w:rsidP="00AC2ACA">
      <w:pPr>
        <w:tabs>
          <w:tab w:val="left" w:pos="1418"/>
        </w:tabs>
        <w:overflowPunct/>
        <w:adjustRightInd/>
        <w:ind w:left="1701" w:hanging="283"/>
        <w:jc w:val="both"/>
        <w:textAlignment w:val="auto"/>
        <w:rPr>
          <w:del w:id="403" w:author="Καρμίρης Αγγελος" w:date="2020-01-03T10:36:00Z"/>
          <w:rFonts w:ascii="Arial" w:hAnsi="Arial" w:cs="Arial"/>
          <w:sz w:val="24"/>
          <w:szCs w:val="24"/>
          <w:lang w:val="el-GR"/>
        </w:rPr>
      </w:pPr>
      <w:del w:id="404" w:author="Καρμίρης Αγγελος" w:date="2020-01-03T10:36:00Z">
        <w:r w:rsidRPr="00AC2ACA" w:rsidDel="00010D2C">
          <w:rPr>
            <w:rFonts w:ascii="Arial" w:hAnsi="Arial" w:cs="Arial"/>
            <w:sz w:val="24"/>
            <w:szCs w:val="24"/>
            <w:lang w:val="el-GR"/>
          </w:rPr>
          <w:delText>γ.</w:delText>
        </w:r>
        <w:r w:rsidRPr="00AC2ACA" w:rsidDel="00010D2C">
          <w:rPr>
            <w:rFonts w:ascii="Arial" w:hAnsi="Arial" w:cs="Arial"/>
            <w:sz w:val="24"/>
            <w:szCs w:val="24"/>
            <w:lang w:val="el-GR"/>
          </w:rPr>
          <w:tab/>
          <w:delText>Βαλβίδα εξαέρωσης.</w:delText>
        </w:r>
      </w:del>
    </w:p>
    <w:p w:rsidR="00AC2ACA" w:rsidRPr="00AC2ACA" w:rsidDel="00010D2C" w:rsidRDefault="00AC2ACA" w:rsidP="00AC2ACA">
      <w:pPr>
        <w:tabs>
          <w:tab w:val="left" w:pos="1418"/>
        </w:tabs>
        <w:overflowPunct/>
        <w:adjustRightInd/>
        <w:ind w:left="1701" w:hanging="283"/>
        <w:jc w:val="both"/>
        <w:textAlignment w:val="auto"/>
        <w:rPr>
          <w:del w:id="405" w:author="Καρμίρης Αγγελος" w:date="2020-01-03T10:36:00Z"/>
          <w:rFonts w:ascii="Arial" w:hAnsi="Arial" w:cs="Arial"/>
          <w:sz w:val="24"/>
          <w:szCs w:val="24"/>
          <w:lang w:val="el-GR"/>
        </w:rPr>
      </w:pPr>
      <w:del w:id="406" w:author="Καρμίρης Αγγελος" w:date="2020-01-03T10:36:00Z">
        <w:r w:rsidRPr="00AC2ACA" w:rsidDel="00010D2C">
          <w:rPr>
            <w:rFonts w:ascii="Arial" w:hAnsi="Arial" w:cs="Arial"/>
            <w:sz w:val="24"/>
            <w:szCs w:val="24"/>
            <w:lang w:val="el-GR"/>
          </w:rPr>
          <w:delText>δ.</w:delText>
        </w:r>
        <w:r w:rsidRPr="00AC2ACA" w:rsidDel="00010D2C">
          <w:rPr>
            <w:rFonts w:ascii="Arial" w:hAnsi="Arial" w:cs="Arial"/>
            <w:sz w:val="24"/>
            <w:szCs w:val="24"/>
            <w:lang w:val="el-GR"/>
          </w:rPr>
          <w:tab/>
          <w:delText>Αντισταθμιστής των διαστολών του λαδιού.</w:delText>
        </w:r>
      </w:del>
    </w:p>
    <w:p w:rsidR="00AC2ACA" w:rsidRPr="00AC2ACA" w:rsidDel="00010D2C" w:rsidRDefault="00AC2ACA" w:rsidP="00AC2ACA">
      <w:pPr>
        <w:tabs>
          <w:tab w:val="left" w:pos="1418"/>
        </w:tabs>
        <w:overflowPunct/>
        <w:adjustRightInd/>
        <w:ind w:left="1701" w:hanging="283"/>
        <w:jc w:val="both"/>
        <w:textAlignment w:val="auto"/>
        <w:rPr>
          <w:del w:id="407" w:author="Καρμίρης Αγγελος" w:date="2020-01-03T10:36:00Z"/>
          <w:rFonts w:ascii="Arial" w:hAnsi="Arial" w:cs="Arial"/>
          <w:sz w:val="24"/>
          <w:szCs w:val="24"/>
          <w:lang w:val="el-GR"/>
        </w:rPr>
      </w:pPr>
      <w:del w:id="408" w:author="Καρμίρης Αγγελος" w:date="2020-01-03T10:36:00Z">
        <w:r w:rsidRPr="00AC2ACA" w:rsidDel="00010D2C">
          <w:rPr>
            <w:rFonts w:ascii="Arial" w:hAnsi="Arial" w:cs="Arial"/>
            <w:sz w:val="24"/>
            <w:szCs w:val="24"/>
            <w:lang w:val="el-GR"/>
          </w:rPr>
          <w:delText>ε.</w:delText>
        </w:r>
        <w:r w:rsidRPr="00AC2ACA" w:rsidDel="00010D2C">
          <w:rPr>
            <w:rFonts w:ascii="Arial" w:hAnsi="Arial" w:cs="Arial"/>
            <w:sz w:val="24"/>
            <w:szCs w:val="24"/>
            <w:lang w:val="el-GR"/>
          </w:rPr>
          <w:tab/>
          <w:delText xml:space="preserve">Υποδοχές για λήψη δείγματος λαδιού και για πλήρωση του μονωτήρα με </w:delText>
        </w:r>
      </w:del>
    </w:p>
    <w:p w:rsidR="00AC2ACA" w:rsidRPr="00AC2ACA" w:rsidDel="00010D2C" w:rsidRDefault="00AC2ACA" w:rsidP="00AC2ACA">
      <w:pPr>
        <w:tabs>
          <w:tab w:val="left" w:pos="1418"/>
        </w:tabs>
        <w:overflowPunct/>
        <w:adjustRightInd/>
        <w:ind w:left="1701" w:hanging="283"/>
        <w:jc w:val="both"/>
        <w:textAlignment w:val="auto"/>
        <w:rPr>
          <w:del w:id="409" w:author="Καρμίρης Αγγελος" w:date="2020-01-03T10:36:00Z"/>
          <w:rFonts w:ascii="Arial" w:hAnsi="Arial" w:cs="Arial"/>
          <w:sz w:val="24"/>
          <w:szCs w:val="24"/>
          <w:lang w:val="el-GR"/>
        </w:rPr>
      </w:pPr>
      <w:del w:id="410" w:author="Καρμίρης Αγγελος" w:date="2020-01-03T10:36:00Z">
        <w:r w:rsidRPr="00AC2ACA" w:rsidDel="00010D2C">
          <w:rPr>
            <w:rFonts w:ascii="Arial" w:hAnsi="Arial" w:cs="Arial"/>
            <w:sz w:val="24"/>
            <w:szCs w:val="24"/>
            <w:lang w:val="el-GR"/>
          </w:rPr>
          <w:delText xml:space="preserve">     λάδι.</w:delText>
        </w:r>
      </w:del>
    </w:p>
    <w:p w:rsidR="00AC2ACA" w:rsidDel="00010D2C" w:rsidRDefault="00AC2ACA" w:rsidP="00AC2ACA">
      <w:pPr>
        <w:tabs>
          <w:tab w:val="left" w:pos="1418"/>
        </w:tabs>
        <w:overflowPunct/>
        <w:adjustRightInd/>
        <w:ind w:left="1701" w:hanging="283"/>
        <w:jc w:val="both"/>
        <w:textAlignment w:val="auto"/>
        <w:rPr>
          <w:del w:id="411" w:author="Καρμίρης Αγγελος" w:date="2020-01-03T10:36:00Z"/>
          <w:rFonts w:ascii="Arial" w:hAnsi="Arial" w:cs="Arial"/>
          <w:sz w:val="24"/>
          <w:szCs w:val="24"/>
          <w:lang w:val="el-GR"/>
        </w:rPr>
      </w:pPr>
      <w:del w:id="412" w:author="Καρμίρης Αγγελος" w:date="2020-01-03T10:36:00Z">
        <w:r w:rsidRPr="00AC2ACA" w:rsidDel="00010D2C">
          <w:rPr>
            <w:rFonts w:ascii="Arial" w:hAnsi="Arial" w:cs="Arial"/>
            <w:sz w:val="24"/>
            <w:szCs w:val="24"/>
            <w:lang w:val="el-GR"/>
          </w:rPr>
          <w:delText>στ. Λαβές ανυψώσεως εάν απαιτούνται από τον κατασκευαστή και δε</w:delText>
        </w:r>
        <w:r w:rsidR="002A037D" w:rsidDel="00010D2C">
          <w:rPr>
            <w:rFonts w:ascii="Arial" w:hAnsi="Arial" w:cs="Arial"/>
            <w:sz w:val="24"/>
            <w:szCs w:val="24"/>
            <w:lang w:val="el-GR"/>
          </w:rPr>
          <w:delText>ν υπάρχει άλλος τρόπος ανύψωσης</w:delText>
        </w:r>
        <w:r w:rsidRPr="00AC2ACA" w:rsidDel="00010D2C">
          <w:rPr>
            <w:rFonts w:ascii="Arial" w:hAnsi="Arial" w:cs="Arial"/>
            <w:sz w:val="24"/>
            <w:szCs w:val="24"/>
            <w:lang w:val="el-GR"/>
          </w:rPr>
          <w:delText>.</w:delText>
        </w:r>
      </w:del>
    </w:p>
    <w:p w:rsidR="002A037D" w:rsidRPr="00AC2ACA" w:rsidDel="00010D2C" w:rsidRDefault="002A037D" w:rsidP="002A037D">
      <w:pPr>
        <w:tabs>
          <w:tab w:val="left" w:pos="1418"/>
        </w:tabs>
        <w:overflowPunct/>
        <w:adjustRightInd/>
        <w:ind w:left="1701" w:hanging="283"/>
        <w:jc w:val="both"/>
        <w:textAlignment w:val="auto"/>
        <w:rPr>
          <w:del w:id="413" w:author="Καρμίρης Αγγελος" w:date="2020-01-03T10:36:00Z"/>
          <w:rFonts w:ascii="Arial" w:hAnsi="Arial" w:cs="Arial"/>
          <w:sz w:val="24"/>
          <w:szCs w:val="24"/>
          <w:lang w:val="el-GR"/>
        </w:rPr>
      </w:pPr>
      <w:del w:id="414" w:author="Καρμίρης Αγγελος" w:date="2020-01-03T10:36:00Z">
        <w:r w:rsidDel="00010D2C">
          <w:rPr>
            <w:rFonts w:ascii="Arial" w:hAnsi="Arial" w:cs="Arial"/>
            <w:sz w:val="24"/>
            <w:szCs w:val="24"/>
            <w:lang w:val="el-GR"/>
          </w:rPr>
          <w:delText>ζ.</w:delText>
        </w:r>
        <w:r w:rsidDel="00010D2C">
          <w:rPr>
            <w:rFonts w:ascii="Arial" w:hAnsi="Arial" w:cs="Arial"/>
            <w:sz w:val="24"/>
            <w:szCs w:val="24"/>
            <w:lang w:val="el-GR"/>
          </w:rPr>
          <w:tab/>
        </w:r>
        <w:r w:rsidRPr="002A037D" w:rsidDel="00010D2C">
          <w:rPr>
            <w:rFonts w:ascii="Arial" w:hAnsi="Arial" w:cs="Arial"/>
            <w:sz w:val="24"/>
            <w:szCs w:val="24"/>
            <w:lang w:val="el-GR"/>
          </w:rPr>
          <w:delText>Ο</w:delText>
        </w:r>
        <w:r w:rsidDel="00010D2C">
          <w:rPr>
            <w:rFonts w:ascii="Arial" w:hAnsi="Arial" w:cs="Arial"/>
            <w:sz w:val="24"/>
            <w:szCs w:val="24"/>
            <w:lang w:val="el-GR"/>
          </w:rPr>
          <w:delText>ι</w:delText>
        </w:r>
        <w:r w:rsidRPr="002A037D" w:rsidDel="00010D2C">
          <w:rPr>
            <w:rFonts w:ascii="Arial" w:hAnsi="Arial" w:cs="Arial"/>
            <w:sz w:val="24"/>
            <w:szCs w:val="24"/>
            <w:lang w:val="el-GR"/>
          </w:rPr>
          <w:delText xml:space="preserve"> μονω</w:delText>
        </w:r>
        <w:r w:rsidDel="00010D2C">
          <w:rPr>
            <w:rFonts w:ascii="Arial" w:hAnsi="Arial" w:cs="Arial"/>
            <w:sz w:val="24"/>
            <w:szCs w:val="24"/>
            <w:lang w:val="el-GR"/>
          </w:rPr>
          <w:delText>τήρες γραμμής πρέπει να φέρουν</w:delText>
        </w:r>
        <w:r w:rsidRPr="002A037D" w:rsidDel="00010D2C">
          <w:rPr>
            <w:rFonts w:ascii="Arial" w:hAnsi="Arial" w:cs="Arial"/>
            <w:sz w:val="24"/>
            <w:szCs w:val="24"/>
            <w:lang w:val="el-GR"/>
          </w:rPr>
          <w:delText xml:space="preserve"> ακίδες ρυθμιζόμενες από 25” έως 40”. Πρέπει δε να έχουν ρυθμιστεί στις 26”.</w:delText>
        </w:r>
      </w:del>
    </w:p>
    <w:p w:rsidR="00AC2ACA" w:rsidRPr="00AC2ACA" w:rsidDel="00010D2C" w:rsidRDefault="00AC2ACA" w:rsidP="00AC2ACA">
      <w:pPr>
        <w:tabs>
          <w:tab w:val="left" w:pos="1418"/>
          <w:tab w:val="left" w:pos="1701"/>
        </w:tabs>
        <w:overflowPunct/>
        <w:adjustRightInd/>
        <w:jc w:val="both"/>
        <w:textAlignment w:val="auto"/>
        <w:rPr>
          <w:del w:id="415" w:author="Καρμίρης Αγγελος" w:date="2020-01-03T10:36:00Z"/>
          <w:rFonts w:ascii="Arial" w:hAnsi="Arial" w:cs="Arial"/>
          <w:bCs/>
          <w:sz w:val="24"/>
          <w:szCs w:val="24"/>
          <w:lang w:val="el-GR"/>
        </w:rPr>
      </w:pPr>
    </w:p>
    <w:p w:rsidR="00AC2ACA" w:rsidRPr="00AC2ACA" w:rsidDel="00010D2C" w:rsidRDefault="00AC2ACA" w:rsidP="00AC2ACA">
      <w:pPr>
        <w:numPr>
          <w:ilvl w:val="1"/>
          <w:numId w:val="18"/>
        </w:numPr>
        <w:overflowPunct/>
        <w:adjustRightInd/>
        <w:jc w:val="both"/>
        <w:textAlignment w:val="auto"/>
        <w:rPr>
          <w:del w:id="416" w:author="Καρμίρης Αγγελος" w:date="2020-01-03T10:36:00Z"/>
          <w:rFonts w:ascii="Arial" w:hAnsi="Arial" w:cs="Arial"/>
          <w:b/>
          <w:bCs/>
          <w:sz w:val="24"/>
          <w:szCs w:val="24"/>
          <w:lang w:val="el-GR"/>
        </w:rPr>
      </w:pPr>
      <w:del w:id="417" w:author="Καρμίρης Αγγελος" w:date="2020-01-03T10:36:00Z">
        <w:r w:rsidRPr="00AC2ACA" w:rsidDel="00010D2C">
          <w:rPr>
            <w:rFonts w:ascii="Arial" w:hAnsi="Arial" w:cs="Arial"/>
            <w:b/>
            <w:bCs/>
            <w:sz w:val="24"/>
            <w:szCs w:val="24"/>
            <w:u w:val="single"/>
          </w:rPr>
          <w:delText>Ονομαστικές Πινακίδες- Σημάνσεις</w:delText>
        </w:r>
        <w:r w:rsidRPr="00AC2ACA" w:rsidDel="00010D2C">
          <w:rPr>
            <w:rFonts w:ascii="Arial" w:hAnsi="Arial" w:cs="Arial"/>
            <w:b/>
            <w:bCs/>
            <w:sz w:val="24"/>
            <w:szCs w:val="24"/>
            <w:lang w:val="el-GR"/>
          </w:rPr>
          <w:delText xml:space="preserve"> </w:delText>
        </w:r>
      </w:del>
    </w:p>
    <w:p w:rsidR="009D52E3" w:rsidDel="00010D2C" w:rsidRDefault="009D52E3" w:rsidP="00AC2ACA">
      <w:pPr>
        <w:overflowPunct/>
        <w:adjustRightInd/>
        <w:ind w:left="1440"/>
        <w:jc w:val="both"/>
        <w:textAlignment w:val="auto"/>
        <w:rPr>
          <w:del w:id="418" w:author="Καρμίρης Αγγελος" w:date="2020-01-03T10:36:00Z"/>
          <w:rFonts w:ascii="Arial" w:hAnsi="Arial" w:cs="Arial"/>
          <w:sz w:val="24"/>
          <w:szCs w:val="24"/>
          <w:lang w:val="el-GR"/>
        </w:rPr>
      </w:pPr>
    </w:p>
    <w:p w:rsidR="00AC2ACA" w:rsidRPr="00036DB7" w:rsidDel="00010D2C" w:rsidRDefault="00036DB7" w:rsidP="00AC2ACA">
      <w:pPr>
        <w:overflowPunct/>
        <w:adjustRightInd/>
        <w:ind w:left="1440"/>
        <w:jc w:val="both"/>
        <w:textAlignment w:val="auto"/>
        <w:rPr>
          <w:del w:id="419" w:author="Καρμίρης Αγγελος" w:date="2020-01-03T10:36:00Z"/>
          <w:rFonts w:ascii="Arial" w:hAnsi="Arial" w:cs="Arial"/>
          <w:sz w:val="24"/>
          <w:szCs w:val="24"/>
          <w:lang w:val="el-GR"/>
        </w:rPr>
      </w:pPr>
      <w:del w:id="420" w:author="Καρμίρης Αγγελος" w:date="2020-01-03T10:36:00Z">
        <w:r w:rsidDel="00010D2C">
          <w:rPr>
            <w:rFonts w:ascii="Arial" w:hAnsi="Arial" w:cs="Arial"/>
            <w:sz w:val="24"/>
            <w:szCs w:val="24"/>
            <w:lang w:val="el-GR"/>
          </w:rPr>
          <w:delText>Οι μονωτήρες διελεύσεως γραμμής</w:delText>
        </w:r>
        <w:r w:rsidR="00AC2ACA" w:rsidRPr="00AC2ACA" w:rsidDel="00010D2C">
          <w:rPr>
            <w:rFonts w:ascii="Arial" w:hAnsi="Arial" w:cs="Arial"/>
            <w:sz w:val="24"/>
            <w:szCs w:val="24"/>
            <w:lang w:val="el-GR"/>
          </w:rPr>
          <w:delText xml:space="preserve"> θα φέρουν πινακ</w:delText>
        </w:r>
        <w:r w:rsidDel="00010D2C">
          <w:rPr>
            <w:rFonts w:ascii="Arial" w:hAnsi="Arial" w:cs="Arial"/>
            <w:sz w:val="24"/>
            <w:szCs w:val="24"/>
            <w:lang w:val="el-GR"/>
          </w:rPr>
          <w:delText>ίδα με τις ακόλουθες σημάνσεις</w:delText>
        </w:r>
        <w:r w:rsidRPr="00036DB7" w:rsidDel="00010D2C">
          <w:rPr>
            <w:rFonts w:ascii="Arial" w:hAnsi="Arial" w:cs="Arial"/>
            <w:sz w:val="24"/>
            <w:szCs w:val="24"/>
            <w:lang w:val="el-GR"/>
          </w:rPr>
          <w:delText>:</w:delText>
        </w:r>
      </w:del>
    </w:p>
    <w:p w:rsidR="00AC2ACA" w:rsidRPr="00AC2ACA" w:rsidDel="00010D2C" w:rsidRDefault="00AC2ACA" w:rsidP="00AC2ACA">
      <w:pPr>
        <w:overflowPunct/>
        <w:adjustRightInd/>
        <w:ind w:left="1440"/>
        <w:jc w:val="both"/>
        <w:textAlignment w:val="auto"/>
        <w:rPr>
          <w:del w:id="421" w:author="Καρμίρης Αγγελος" w:date="2020-01-03T10:36:00Z"/>
          <w:rFonts w:ascii="Arial" w:hAnsi="Arial" w:cs="Arial"/>
          <w:sz w:val="24"/>
          <w:szCs w:val="24"/>
          <w:lang w:val="el-GR"/>
        </w:rPr>
      </w:pPr>
    </w:p>
    <w:p w:rsidR="00AC2ACA" w:rsidRPr="00AC2ACA" w:rsidDel="00010D2C" w:rsidRDefault="00AC2ACA" w:rsidP="00AC2ACA">
      <w:pPr>
        <w:numPr>
          <w:ilvl w:val="0"/>
          <w:numId w:val="17"/>
        </w:numPr>
        <w:tabs>
          <w:tab w:val="left" w:pos="1080"/>
          <w:tab w:val="num" w:pos="1843"/>
        </w:tabs>
        <w:overflowPunct/>
        <w:autoSpaceDE/>
        <w:autoSpaceDN/>
        <w:adjustRightInd/>
        <w:ind w:left="1843" w:hanging="425"/>
        <w:jc w:val="both"/>
        <w:textAlignment w:val="auto"/>
        <w:rPr>
          <w:del w:id="422" w:author="Καρμίρης Αγγελος" w:date="2020-01-03T10:36:00Z"/>
          <w:rFonts w:ascii="Arial" w:hAnsi="Arial" w:cs="Arial"/>
          <w:sz w:val="24"/>
          <w:szCs w:val="24"/>
          <w:lang w:val="el-GR"/>
        </w:rPr>
      </w:pPr>
      <w:del w:id="423" w:author="Καρμίρης Αγγελος" w:date="2020-01-03T10:36:00Z">
        <w:r w:rsidRPr="00AC2ACA" w:rsidDel="00010D2C">
          <w:rPr>
            <w:rFonts w:ascii="Arial" w:hAnsi="Arial" w:cs="Arial"/>
            <w:sz w:val="24"/>
            <w:szCs w:val="24"/>
            <w:lang w:val="el-GR"/>
          </w:rPr>
          <w:delText>Όνομα Κατασκευαστή ή Προμηθευτή</w:delText>
        </w:r>
      </w:del>
    </w:p>
    <w:p w:rsidR="00AC2ACA" w:rsidRPr="00AC2ACA" w:rsidDel="00010D2C" w:rsidRDefault="00AC2ACA" w:rsidP="00AC2ACA">
      <w:pPr>
        <w:numPr>
          <w:ilvl w:val="0"/>
          <w:numId w:val="17"/>
        </w:numPr>
        <w:tabs>
          <w:tab w:val="left" w:pos="1080"/>
          <w:tab w:val="num" w:pos="1843"/>
        </w:tabs>
        <w:overflowPunct/>
        <w:autoSpaceDE/>
        <w:autoSpaceDN/>
        <w:adjustRightInd/>
        <w:ind w:left="1843" w:hanging="425"/>
        <w:jc w:val="both"/>
        <w:textAlignment w:val="auto"/>
        <w:rPr>
          <w:del w:id="424" w:author="Καρμίρης Αγγελος" w:date="2020-01-03T10:36:00Z"/>
          <w:rFonts w:ascii="Arial" w:hAnsi="Arial" w:cs="Arial"/>
          <w:sz w:val="24"/>
          <w:szCs w:val="24"/>
          <w:lang w:val="el-GR"/>
        </w:rPr>
      </w:pPr>
      <w:del w:id="425" w:author="Καρμίρης Αγγελος" w:date="2020-01-03T10:36:00Z">
        <w:r w:rsidRPr="00AC2ACA" w:rsidDel="00010D2C">
          <w:rPr>
            <w:rFonts w:ascii="Arial" w:hAnsi="Arial" w:cs="Arial"/>
            <w:sz w:val="24"/>
            <w:szCs w:val="24"/>
            <w:lang w:val="el-GR"/>
          </w:rPr>
          <w:delText>Έτος κατασκευής και αριθμός σειράς</w:delText>
        </w:r>
      </w:del>
    </w:p>
    <w:p w:rsidR="00AC2ACA" w:rsidRPr="00AC2ACA" w:rsidDel="00010D2C" w:rsidRDefault="00AC2ACA" w:rsidP="00AC2ACA">
      <w:pPr>
        <w:numPr>
          <w:ilvl w:val="0"/>
          <w:numId w:val="17"/>
        </w:numPr>
        <w:tabs>
          <w:tab w:val="left" w:pos="1080"/>
          <w:tab w:val="num" w:pos="1843"/>
        </w:tabs>
        <w:overflowPunct/>
        <w:autoSpaceDE/>
        <w:autoSpaceDN/>
        <w:adjustRightInd/>
        <w:ind w:left="1843" w:hanging="425"/>
        <w:jc w:val="both"/>
        <w:textAlignment w:val="auto"/>
        <w:rPr>
          <w:del w:id="426" w:author="Καρμίρης Αγγελος" w:date="2020-01-03T10:36:00Z"/>
          <w:rFonts w:ascii="Arial" w:hAnsi="Arial" w:cs="Arial"/>
          <w:sz w:val="24"/>
          <w:szCs w:val="24"/>
          <w:lang w:val="el-GR"/>
        </w:rPr>
      </w:pPr>
      <w:del w:id="427" w:author="Καρμίρης Αγγελος" w:date="2020-01-03T10:36:00Z">
        <w:r w:rsidRPr="00AC2ACA" w:rsidDel="00010D2C">
          <w:rPr>
            <w:rFonts w:ascii="Arial" w:hAnsi="Arial" w:cs="Arial"/>
            <w:sz w:val="24"/>
            <w:szCs w:val="24"/>
            <w:lang w:val="el-GR"/>
          </w:rPr>
          <w:delText>Μέγιστη πολική τάση λειτουργίας (</w:delText>
        </w:r>
        <w:r w:rsidRPr="00AC2ACA" w:rsidDel="00010D2C">
          <w:rPr>
            <w:rFonts w:ascii="Arial" w:hAnsi="Arial" w:cs="Arial"/>
            <w:sz w:val="24"/>
            <w:szCs w:val="24"/>
          </w:rPr>
          <w:delText>U</w:delText>
        </w:r>
        <w:r w:rsidRPr="00AC2ACA" w:rsidDel="00010D2C">
          <w:rPr>
            <w:rFonts w:ascii="Arial" w:hAnsi="Arial" w:cs="Arial"/>
            <w:sz w:val="24"/>
            <w:szCs w:val="24"/>
            <w:vertAlign w:val="subscript"/>
          </w:rPr>
          <w:delText>m</w:delText>
        </w:r>
        <w:r w:rsidRPr="00AC2ACA" w:rsidDel="00010D2C">
          <w:rPr>
            <w:rFonts w:ascii="Arial" w:hAnsi="Arial" w:cs="Arial"/>
            <w:sz w:val="24"/>
            <w:szCs w:val="24"/>
            <w:lang w:val="el-GR"/>
          </w:rPr>
          <w:delText>) ή ονομαστική φασική τάση λειτουργίας και συχνότητα λειτουργίας</w:delText>
        </w:r>
      </w:del>
    </w:p>
    <w:p w:rsidR="00AC2ACA" w:rsidRPr="00AC2ACA" w:rsidDel="00010D2C" w:rsidRDefault="00AC2ACA" w:rsidP="00AC2ACA">
      <w:pPr>
        <w:numPr>
          <w:ilvl w:val="0"/>
          <w:numId w:val="17"/>
        </w:numPr>
        <w:tabs>
          <w:tab w:val="left" w:pos="1080"/>
          <w:tab w:val="num" w:pos="1843"/>
        </w:tabs>
        <w:overflowPunct/>
        <w:autoSpaceDE/>
        <w:autoSpaceDN/>
        <w:adjustRightInd/>
        <w:ind w:left="1843" w:hanging="425"/>
        <w:jc w:val="both"/>
        <w:textAlignment w:val="auto"/>
        <w:rPr>
          <w:del w:id="428" w:author="Καρμίρης Αγγελος" w:date="2020-01-03T10:36:00Z"/>
          <w:rFonts w:ascii="Arial" w:hAnsi="Arial" w:cs="Arial"/>
          <w:sz w:val="24"/>
          <w:szCs w:val="24"/>
          <w:lang w:val="el-GR"/>
        </w:rPr>
      </w:pPr>
      <w:del w:id="429" w:author="Καρμίρης Αγγελος" w:date="2020-01-03T10:36:00Z">
        <w:r w:rsidRPr="00AC2ACA" w:rsidDel="00010D2C">
          <w:rPr>
            <w:rFonts w:ascii="Arial" w:hAnsi="Arial" w:cs="Arial"/>
            <w:sz w:val="24"/>
            <w:szCs w:val="24"/>
            <w:lang w:val="el-GR"/>
          </w:rPr>
          <w:delText>Ονομαστικό ρεύμα λειτουργίας (Ι</w:delText>
        </w:r>
        <w:r w:rsidRPr="00AC2ACA" w:rsidDel="00010D2C">
          <w:rPr>
            <w:rFonts w:ascii="Arial" w:hAnsi="Arial" w:cs="Arial"/>
            <w:sz w:val="24"/>
            <w:szCs w:val="24"/>
            <w:vertAlign w:val="subscript"/>
          </w:rPr>
          <w:delText>r</w:delText>
        </w:r>
        <w:r w:rsidRPr="00AC2ACA" w:rsidDel="00010D2C">
          <w:rPr>
            <w:rFonts w:ascii="Arial" w:hAnsi="Arial" w:cs="Arial"/>
            <w:sz w:val="24"/>
            <w:szCs w:val="24"/>
            <w:lang w:val="el-GR"/>
          </w:rPr>
          <w:delText>)</w:delText>
        </w:r>
      </w:del>
    </w:p>
    <w:p w:rsidR="00AC2ACA" w:rsidRPr="00AC2ACA" w:rsidDel="00010D2C" w:rsidRDefault="00AC2ACA" w:rsidP="00AC2ACA">
      <w:pPr>
        <w:numPr>
          <w:ilvl w:val="0"/>
          <w:numId w:val="17"/>
        </w:numPr>
        <w:tabs>
          <w:tab w:val="left" w:pos="1080"/>
          <w:tab w:val="num" w:pos="1843"/>
        </w:tabs>
        <w:overflowPunct/>
        <w:autoSpaceDE/>
        <w:autoSpaceDN/>
        <w:adjustRightInd/>
        <w:ind w:left="1843" w:hanging="425"/>
        <w:jc w:val="both"/>
        <w:textAlignment w:val="auto"/>
        <w:rPr>
          <w:del w:id="430" w:author="Καρμίρης Αγγελος" w:date="2020-01-03T10:36:00Z"/>
          <w:rFonts w:ascii="Arial" w:hAnsi="Arial" w:cs="Arial"/>
          <w:sz w:val="24"/>
          <w:szCs w:val="24"/>
          <w:lang w:val="el-GR"/>
        </w:rPr>
      </w:pPr>
      <w:del w:id="431" w:author="Καρμίρης Αγγελος" w:date="2020-01-03T10:36:00Z">
        <w:r w:rsidRPr="00AC2ACA" w:rsidDel="00010D2C">
          <w:rPr>
            <w:rFonts w:ascii="Arial" w:hAnsi="Arial" w:cs="Arial"/>
            <w:sz w:val="24"/>
            <w:szCs w:val="24"/>
            <w:lang w:val="el-GR"/>
          </w:rPr>
          <w:delText xml:space="preserve">Στάθμες μόνωσης </w:delText>
        </w:r>
        <w:r w:rsidRPr="00AC2ACA" w:rsidDel="00010D2C">
          <w:rPr>
            <w:rFonts w:ascii="Arial" w:hAnsi="Arial" w:cs="Arial"/>
            <w:sz w:val="24"/>
            <w:szCs w:val="24"/>
          </w:rPr>
          <w:delText>BIL</w:delText>
        </w:r>
        <w:r w:rsidRPr="00AC2ACA" w:rsidDel="00010D2C">
          <w:rPr>
            <w:rFonts w:ascii="Arial" w:hAnsi="Arial" w:cs="Arial"/>
            <w:sz w:val="24"/>
            <w:szCs w:val="24"/>
            <w:lang w:val="el-GR"/>
          </w:rPr>
          <w:delText xml:space="preserve">, </w:delText>
        </w:r>
        <w:r w:rsidRPr="00AC2ACA" w:rsidDel="00010D2C">
          <w:rPr>
            <w:rFonts w:ascii="Arial" w:hAnsi="Arial" w:cs="Arial"/>
            <w:sz w:val="24"/>
            <w:szCs w:val="24"/>
          </w:rPr>
          <w:delText>PF</w:delText>
        </w:r>
      </w:del>
    </w:p>
    <w:p w:rsidR="00AC2ACA" w:rsidRPr="00AC2ACA" w:rsidDel="00010D2C" w:rsidRDefault="00AC2ACA" w:rsidP="00AC2ACA">
      <w:pPr>
        <w:numPr>
          <w:ilvl w:val="0"/>
          <w:numId w:val="17"/>
        </w:numPr>
        <w:tabs>
          <w:tab w:val="left" w:pos="1080"/>
          <w:tab w:val="num" w:pos="1843"/>
        </w:tabs>
        <w:overflowPunct/>
        <w:autoSpaceDE/>
        <w:autoSpaceDN/>
        <w:adjustRightInd/>
        <w:ind w:left="1843" w:hanging="425"/>
        <w:jc w:val="both"/>
        <w:textAlignment w:val="auto"/>
        <w:rPr>
          <w:del w:id="432" w:author="Καρμίρης Αγγελος" w:date="2020-01-03T10:36:00Z"/>
          <w:rFonts w:ascii="Arial" w:hAnsi="Arial" w:cs="Arial"/>
          <w:sz w:val="24"/>
          <w:szCs w:val="24"/>
          <w:lang w:val="el-GR"/>
        </w:rPr>
      </w:pPr>
      <w:del w:id="433" w:author="Καρμίρης Αγγελος" w:date="2020-01-03T10:36:00Z">
        <w:r w:rsidRPr="00AC2ACA" w:rsidDel="00010D2C">
          <w:rPr>
            <w:rFonts w:ascii="Arial" w:hAnsi="Arial" w:cs="Arial"/>
            <w:sz w:val="24"/>
            <w:szCs w:val="24"/>
            <w:lang w:val="el-GR"/>
          </w:rPr>
          <w:delText>Χωρητικότητα μονωτήρα, συντελεστής διηλεκτρικών απωλειών.</w:delText>
        </w:r>
      </w:del>
    </w:p>
    <w:p w:rsidR="00AC2ACA" w:rsidRPr="00AC2ACA" w:rsidDel="00010D2C" w:rsidRDefault="00AC2ACA" w:rsidP="00AC2ACA">
      <w:pPr>
        <w:numPr>
          <w:ilvl w:val="0"/>
          <w:numId w:val="17"/>
        </w:numPr>
        <w:tabs>
          <w:tab w:val="left" w:pos="1080"/>
          <w:tab w:val="num" w:pos="1843"/>
        </w:tabs>
        <w:overflowPunct/>
        <w:autoSpaceDE/>
        <w:autoSpaceDN/>
        <w:adjustRightInd/>
        <w:ind w:left="1843" w:hanging="425"/>
        <w:jc w:val="both"/>
        <w:textAlignment w:val="auto"/>
        <w:rPr>
          <w:del w:id="434" w:author="Καρμίρης Αγγελος" w:date="2020-01-03T10:36:00Z"/>
          <w:rFonts w:ascii="Arial" w:hAnsi="Arial" w:cs="Arial"/>
          <w:sz w:val="24"/>
          <w:szCs w:val="24"/>
          <w:lang w:val="el-GR"/>
        </w:rPr>
      </w:pPr>
      <w:del w:id="435" w:author="Καρμίρης Αγγελος" w:date="2020-01-03T10:36:00Z">
        <w:r w:rsidRPr="00AC2ACA" w:rsidDel="00010D2C">
          <w:rPr>
            <w:rFonts w:ascii="Arial" w:hAnsi="Arial" w:cs="Arial"/>
            <w:sz w:val="24"/>
            <w:szCs w:val="24"/>
            <w:lang w:val="el-GR"/>
          </w:rPr>
          <w:delText>Μάζα</w:delText>
        </w:r>
      </w:del>
    </w:p>
    <w:p w:rsidR="00AC2ACA" w:rsidRPr="00AC2ACA" w:rsidDel="00010D2C" w:rsidRDefault="00AC2ACA" w:rsidP="00AC2ACA">
      <w:pPr>
        <w:numPr>
          <w:ilvl w:val="0"/>
          <w:numId w:val="17"/>
        </w:numPr>
        <w:tabs>
          <w:tab w:val="left" w:pos="1080"/>
          <w:tab w:val="num" w:pos="1843"/>
        </w:tabs>
        <w:overflowPunct/>
        <w:autoSpaceDE/>
        <w:autoSpaceDN/>
        <w:adjustRightInd/>
        <w:ind w:left="1843" w:hanging="425"/>
        <w:jc w:val="both"/>
        <w:textAlignment w:val="auto"/>
        <w:rPr>
          <w:del w:id="436" w:author="Καρμίρης Αγγελος" w:date="2020-01-03T10:36:00Z"/>
          <w:rFonts w:ascii="Arial" w:hAnsi="Arial" w:cs="Arial"/>
          <w:bCs/>
          <w:sz w:val="24"/>
          <w:szCs w:val="24"/>
        </w:rPr>
      </w:pPr>
      <w:del w:id="437" w:author="Καρμίρης Αγγελος" w:date="2020-01-03T10:36:00Z">
        <w:r w:rsidRPr="00AC2ACA" w:rsidDel="00010D2C">
          <w:rPr>
            <w:rFonts w:ascii="Arial" w:hAnsi="Arial" w:cs="Arial"/>
            <w:sz w:val="24"/>
            <w:szCs w:val="24"/>
            <w:lang w:val="el-GR"/>
          </w:rPr>
          <w:delText>Γωνία έδρασης</w:delText>
        </w:r>
      </w:del>
    </w:p>
    <w:p w:rsidR="00AC2ACA" w:rsidRPr="00AC2ACA" w:rsidDel="00010D2C" w:rsidRDefault="00AC2ACA" w:rsidP="00AC2ACA">
      <w:pPr>
        <w:overflowPunct/>
        <w:adjustRightInd/>
        <w:ind w:left="1440"/>
        <w:jc w:val="both"/>
        <w:textAlignment w:val="auto"/>
        <w:rPr>
          <w:del w:id="438" w:author="Καρμίρης Αγγελος" w:date="2020-01-03T10:36:00Z"/>
          <w:rFonts w:ascii="Arial" w:hAnsi="Arial" w:cs="Arial"/>
          <w:b/>
          <w:bCs/>
          <w:sz w:val="24"/>
          <w:szCs w:val="24"/>
          <w:lang w:val="en-GB"/>
        </w:rPr>
      </w:pPr>
    </w:p>
    <w:p w:rsidR="00AC2ACA" w:rsidRPr="00AC2ACA" w:rsidDel="00010D2C" w:rsidRDefault="00AC2ACA" w:rsidP="00AC2ACA">
      <w:pPr>
        <w:numPr>
          <w:ilvl w:val="1"/>
          <w:numId w:val="18"/>
        </w:numPr>
        <w:overflowPunct/>
        <w:adjustRightInd/>
        <w:jc w:val="both"/>
        <w:textAlignment w:val="auto"/>
        <w:rPr>
          <w:del w:id="439" w:author="Καρμίρης Αγγελος" w:date="2020-01-03T10:36:00Z"/>
          <w:rFonts w:ascii="Arial" w:hAnsi="Arial" w:cs="Arial"/>
          <w:b/>
          <w:bCs/>
          <w:sz w:val="24"/>
          <w:szCs w:val="24"/>
        </w:rPr>
      </w:pPr>
      <w:del w:id="440" w:author="Καρμίρης Αγγελος" w:date="2020-01-03T10:36:00Z">
        <w:r w:rsidRPr="00AC2ACA" w:rsidDel="00010D2C">
          <w:rPr>
            <w:rFonts w:ascii="Arial" w:hAnsi="Arial" w:cs="Arial"/>
            <w:b/>
            <w:bCs/>
            <w:sz w:val="24"/>
            <w:szCs w:val="24"/>
            <w:u w:val="single"/>
            <w:lang w:val="el-GR"/>
          </w:rPr>
          <w:delText>Δοκιμές</w:delText>
        </w:r>
        <w:r w:rsidR="00481423" w:rsidDel="00010D2C">
          <w:rPr>
            <w:rFonts w:ascii="Arial" w:hAnsi="Arial" w:cs="Arial"/>
            <w:b/>
            <w:bCs/>
            <w:sz w:val="24"/>
            <w:szCs w:val="24"/>
            <w:u w:val="single"/>
            <w:lang w:val="el-GR"/>
          </w:rPr>
          <w:delText xml:space="preserve"> μονωτήρων διελεύσεως</w:delText>
        </w:r>
        <w:r w:rsidRPr="00AC2ACA" w:rsidDel="00010D2C">
          <w:rPr>
            <w:rFonts w:ascii="Arial" w:hAnsi="Arial" w:cs="Arial"/>
            <w:b/>
            <w:bCs/>
            <w:sz w:val="24"/>
            <w:szCs w:val="24"/>
          </w:rPr>
          <w:tab/>
        </w:r>
      </w:del>
    </w:p>
    <w:p w:rsidR="00AC2ACA" w:rsidRPr="00AC2ACA" w:rsidDel="00010D2C" w:rsidRDefault="00AC2ACA" w:rsidP="00AC2ACA">
      <w:pPr>
        <w:overflowPunct/>
        <w:adjustRightInd/>
        <w:ind w:left="709"/>
        <w:jc w:val="both"/>
        <w:textAlignment w:val="auto"/>
        <w:rPr>
          <w:del w:id="441" w:author="Καρμίρης Αγγελος" w:date="2020-01-03T10:36:00Z"/>
          <w:rFonts w:ascii="Arial" w:hAnsi="Arial" w:cs="Arial"/>
          <w:b/>
          <w:bCs/>
          <w:sz w:val="24"/>
          <w:szCs w:val="24"/>
        </w:rPr>
      </w:pPr>
    </w:p>
    <w:p w:rsidR="00AC2ACA" w:rsidRPr="00AC2ACA" w:rsidDel="00010D2C" w:rsidRDefault="00AC2ACA" w:rsidP="00AC2ACA">
      <w:pPr>
        <w:tabs>
          <w:tab w:val="left" w:pos="1134"/>
        </w:tabs>
        <w:overflowPunct/>
        <w:adjustRightInd/>
        <w:ind w:left="1418"/>
        <w:jc w:val="both"/>
        <w:textAlignment w:val="auto"/>
        <w:rPr>
          <w:del w:id="442" w:author="Καρμίρης Αγγελος" w:date="2020-01-03T10:36:00Z"/>
          <w:rFonts w:ascii="Arial" w:hAnsi="Arial" w:cs="Arial"/>
          <w:sz w:val="24"/>
          <w:szCs w:val="24"/>
          <w:lang w:val="el-GR"/>
        </w:rPr>
      </w:pPr>
      <w:del w:id="443" w:author="Καρμίρης Αγγελος" w:date="2020-01-03T10:36:00Z">
        <w:r w:rsidRPr="00AC2ACA" w:rsidDel="00010D2C">
          <w:rPr>
            <w:rFonts w:ascii="Arial" w:hAnsi="Arial" w:cs="Arial"/>
            <w:sz w:val="24"/>
            <w:szCs w:val="24"/>
            <w:lang w:val="el-GR"/>
          </w:rPr>
          <w:delText>Ο κατασκευαστής του μετασχηματιστή είναι υποχρεωμένος να επιδείξει  στον επιθεωρητή του ΑΔΜΗΕ πιστοποιητικά δοκιμών των μονωτήρων διελεύσεως όταν ο επιθεωρητής ευρίσκεται στις εγκαταστάσεις του κατασκευαστή για επιθεώρηση και δοκιμές του μετασχηματιστή.</w:delText>
        </w:r>
      </w:del>
    </w:p>
    <w:p w:rsidR="00AC2ACA" w:rsidRPr="00AC2ACA" w:rsidDel="00010D2C" w:rsidRDefault="00AC2ACA" w:rsidP="00AC2ACA">
      <w:pPr>
        <w:tabs>
          <w:tab w:val="left" w:pos="1134"/>
        </w:tabs>
        <w:overflowPunct/>
        <w:adjustRightInd/>
        <w:ind w:left="1418"/>
        <w:jc w:val="both"/>
        <w:textAlignment w:val="auto"/>
        <w:rPr>
          <w:del w:id="444" w:author="Καρμίρης Αγγελος" w:date="2020-01-03T10:36:00Z"/>
          <w:rFonts w:ascii="Arial" w:hAnsi="Arial" w:cs="Arial"/>
          <w:bCs/>
          <w:sz w:val="24"/>
          <w:szCs w:val="24"/>
          <w:lang w:val="el-GR"/>
        </w:rPr>
      </w:pPr>
      <w:del w:id="445" w:author="Καρμίρης Αγγελος" w:date="2020-01-03T10:36:00Z">
        <w:r w:rsidRPr="00AC2ACA" w:rsidDel="00010D2C">
          <w:rPr>
            <w:rFonts w:ascii="Arial" w:hAnsi="Arial" w:cs="Arial"/>
            <w:sz w:val="24"/>
            <w:szCs w:val="24"/>
            <w:lang w:val="el-GR"/>
          </w:rPr>
          <w:delText>Τα πιστοποιητικά δοκιμών τα οποία πρέπει να επιδειχθούν θα πρέπει να       συμπεριλαμβάνουν τις ακόλουθες δοκιμές τύπου σειράς και ειδικές δοκιμές:</w:delText>
        </w:r>
      </w:del>
    </w:p>
    <w:p w:rsidR="00AC2ACA" w:rsidRPr="001D60BA" w:rsidDel="00010D2C" w:rsidRDefault="00AC2ACA" w:rsidP="00AC2ACA">
      <w:pPr>
        <w:overflowPunct/>
        <w:adjustRightInd/>
        <w:ind w:left="1440"/>
        <w:jc w:val="both"/>
        <w:textAlignment w:val="auto"/>
        <w:rPr>
          <w:del w:id="446" w:author="Καρμίρης Αγγελος" w:date="2020-01-03T10:36:00Z"/>
          <w:rFonts w:ascii="Arial" w:hAnsi="Arial" w:cs="Arial"/>
          <w:bCs/>
          <w:sz w:val="24"/>
          <w:szCs w:val="24"/>
          <w:lang w:val="el-GR"/>
        </w:rPr>
      </w:pPr>
      <w:del w:id="447" w:author="Καρμίρης Αγγελος" w:date="2020-01-03T10:36:00Z">
        <w:r w:rsidRPr="001D60BA" w:rsidDel="00010D2C">
          <w:rPr>
            <w:rFonts w:ascii="Arial" w:hAnsi="Arial" w:cs="Arial"/>
            <w:bCs/>
            <w:sz w:val="24"/>
            <w:szCs w:val="24"/>
            <w:lang w:val="el-GR"/>
          </w:rPr>
          <w:delText>Οι δοκιμές θα είναι  σύμφωνα με το κανονισμό IEC 60137</w:delText>
        </w:r>
      </w:del>
    </w:p>
    <w:p w:rsidR="00AC2ACA" w:rsidRPr="00AC2ACA" w:rsidDel="00010D2C" w:rsidRDefault="00AC2ACA" w:rsidP="00AC2ACA">
      <w:pPr>
        <w:overflowPunct/>
        <w:adjustRightInd/>
        <w:ind w:left="1440"/>
        <w:jc w:val="both"/>
        <w:textAlignment w:val="auto"/>
        <w:rPr>
          <w:del w:id="448" w:author="Καρμίρης Αγγελος" w:date="2020-01-03T10:36:00Z"/>
          <w:rFonts w:ascii="Arial" w:hAnsi="Arial" w:cs="Arial"/>
          <w:bCs/>
          <w:sz w:val="24"/>
          <w:szCs w:val="24"/>
          <w:lang w:val="el-GR"/>
        </w:rPr>
      </w:pPr>
    </w:p>
    <w:p w:rsidR="00AC2ACA" w:rsidRPr="00AC2ACA" w:rsidDel="00010D2C" w:rsidRDefault="00AC2ACA" w:rsidP="00AC2ACA">
      <w:pPr>
        <w:tabs>
          <w:tab w:val="left" w:pos="1843"/>
        </w:tabs>
        <w:overflowPunct/>
        <w:adjustRightInd/>
        <w:ind w:left="1418"/>
        <w:jc w:val="both"/>
        <w:textAlignment w:val="auto"/>
        <w:rPr>
          <w:del w:id="449" w:author="Καρμίρης Αγγελος" w:date="2020-01-03T10:36:00Z"/>
          <w:rFonts w:ascii="Arial" w:hAnsi="Arial" w:cs="Arial"/>
          <w:b/>
          <w:sz w:val="24"/>
          <w:szCs w:val="24"/>
          <w:lang w:val="el-GR"/>
        </w:rPr>
      </w:pPr>
      <w:del w:id="450" w:author="Καρμίρης Αγγελος" w:date="2020-01-03T10:36:00Z">
        <w:r w:rsidRPr="00AC2ACA" w:rsidDel="00010D2C">
          <w:rPr>
            <w:rFonts w:ascii="Arial" w:hAnsi="Arial" w:cs="Arial"/>
            <w:b/>
            <w:sz w:val="24"/>
            <w:szCs w:val="24"/>
            <w:lang w:val="el-GR"/>
          </w:rPr>
          <w:delText>Α.</w:delText>
        </w:r>
        <w:r w:rsidRPr="00AC2ACA" w:rsidDel="00010D2C">
          <w:rPr>
            <w:rFonts w:ascii="Arial" w:hAnsi="Arial" w:cs="Arial"/>
            <w:b/>
            <w:sz w:val="24"/>
            <w:szCs w:val="24"/>
            <w:lang w:val="el-GR"/>
          </w:rPr>
          <w:tab/>
          <w:delText>Δοκιμές Τύπου</w:delText>
        </w:r>
      </w:del>
    </w:p>
    <w:p w:rsidR="00AC2ACA" w:rsidRPr="00AC2ACA" w:rsidDel="00010D2C" w:rsidRDefault="00AC2ACA" w:rsidP="00AC2ACA">
      <w:pPr>
        <w:overflowPunct/>
        <w:adjustRightInd/>
        <w:jc w:val="both"/>
        <w:textAlignment w:val="auto"/>
        <w:rPr>
          <w:del w:id="451" w:author="Καρμίρης Αγγελος" w:date="2020-01-03T10:36:00Z"/>
          <w:rFonts w:ascii="Arial" w:hAnsi="Arial" w:cs="Arial"/>
          <w:sz w:val="24"/>
          <w:szCs w:val="24"/>
          <w:lang w:val="el-GR"/>
        </w:rPr>
      </w:pPr>
    </w:p>
    <w:p w:rsidR="00AC2ACA" w:rsidRPr="00AC2ACA" w:rsidDel="00010D2C" w:rsidRDefault="00AC2ACA" w:rsidP="001D60BA">
      <w:pPr>
        <w:numPr>
          <w:ilvl w:val="6"/>
          <w:numId w:val="15"/>
        </w:numPr>
        <w:tabs>
          <w:tab w:val="num" w:pos="2127"/>
        </w:tabs>
        <w:overflowPunct/>
        <w:adjustRightInd/>
        <w:ind w:left="2127" w:hanging="709"/>
        <w:textAlignment w:val="auto"/>
        <w:rPr>
          <w:del w:id="452" w:author="Καρμίρης Αγγελος" w:date="2020-01-03T10:36:00Z"/>
          <w:rFonts w:ascii="Arial" w:hAnsi="Arial" w:cs="Arial"/>
          <w:sz w:val="24"/>
          <w:szCs w:val="24"/>
          <w:lang w:val="el-GR"/>
        </w:rPr>
      </w:pPr>
      <w:del w:id="453" w:author="Καρμίρης Αγγελος" w:date="2020-01-03T10:36:00Z">
        <w:r w:rsidRPr="00AC2ACA" w:rsidDel="00010D2C">
          <w:rPr>
            <w:rFonts w:ascii="Arial" w:hAnsi="Arial" w:cs="Arial"/>
            <w:sz w:val="24"/>
            <w:szCs w:val="24"/>
            <w:lang w:val="el-GR"/>
          </w:rPr>
          <w:delText>Δοκιμή αντοχής σε τάση συχνότητας δικτύου</w:delText>
        </w:r>
        <w:r w:rsidR="000232B3" w:rsidRPr="001D60BA" w:rsidDel="00010D2C">
          <w:rPr>
            <w:rFonts w:ascii="Arial" w:hAnsi="Arial" w:cs="Arial"/>
            <w:sz w:val="24"/>
            <w:szCs w:val="24"/>
            <w:lang w:val="el-GR"/>
          </w:rPr>
          <w:delText xml:space="preserve">, </w:delText>
        </w:r>
        <w:r w:rsidR="000232B3" w:rsidDel="00010D2C">
          <w:rPr>
            <w:rFonts w:ascii="Arial" w:hAnsi="Arial" w:cs="Arial"/>
            <w:sz w:val="24"/>
            <w:szCs w:val="24"/>
            <w:lang w:val="el-GR"/>
          </w:rPr>
          <w:delText>εν υγρώ</w:delText>
        </w:r>
        <w:r w:rsidRPr="00AC2ACA" w:rsidDel="00010D2C">
          <w:rPr>
            <w:rFonts w:ascii="Arial" w:hAnsi="Arial" w:cs="Arial"/>
            <w:sz w:val="24"/>
            <w:szCs w:val="24"/>
            <w:lang w:val="el-GR"/>
          </w:rPr>
          <w:delText xml:space="preserve"> </w:delText>
        </w:r>
      </w:del>
    </w:p>
    <w:p w:rsidR="000232B3" w:rsidDel="00010D2C" w:rsidRDefault="000232B3" w:rsidP="001D60BA">
      <w:pPr>
        <w:numPr>
          <w:ilvl w:val="6"/>
          <w:numId w:val="15"/>
        </w:numPr>
        <w:tabs>
          <w:tab w:val="num" w:pos="2127"/>
        </w:tabs>
        <w:overflowPunct/>
        <w:adjustRightInd/>
        <w:ind w:left="2127" w:hanging="709"/>
        <w:textAlignment w:val="auto"/>
        <w:rPr>
          <w:del w:id="454" w:author="Καρμίρης Αγγελος" w:date="2020-01-03T10:36:00Z"/>
          <w:rFonts w:ascii="Arial" w:hAnsi="Arial" w:cs="Arial"/>
          <w:sz w:val="24"/>
          <w:szCs w:val="24"/>
          <w:lang w:val="el-GR"/>
        </w:rPr>
      </w:pPr>
      <w:del w:id="455" w:author="Καρμίρης Αγγελος" w:date="2020-01-03T10:36:00Z">
        <w:r w:rsidRPr="00AC2ACA" w:rsidDel="00010D2C">
          <w:rPr>
            <w:rFonts w:ascii="Arial" w:hAnsi="Arial" w:cs="Arial"/>
            <w:sz w:val="24"/>
            <w:szCs w:val="24"/>
            <w:lang w:val="el-GR"/>
          </w:rPr>
          <w:delText xml:space="preserve">Δοκιμή αντοχής σε </w:delText>
        </w:r>
        <w:r w:rsidDel="00010D2C">
          <w:rPr>
            <w:rFonts w:ascii="Arial" w:hAnsi="Arial" w:cs="Arial"/>
            <w:sz w:val="24"/>
            <w:szCs w:val="24"/>
            <w:lang w:val="el-GR"/>
          </w:rPr>
          <w:delText xml:space="preserve">μακράς διάρκειας </w:delText>
        </w:r>
        <w:r w:rsidRPr="00AC2ACA" w:rsidDel="00010D2C">
          <w:rPr>
            <w:rFonts w:ascii="Arial" w:hAnsi="Arial" w:cs="Arial"/>
            <w:sz w:val="24"/>
            <w:szCs w:val="24"/>
            <w:lang w:val="el-GR"/>
          </w:rPr>
          <w:delText>τάση συχνότητας δικτύου</w:delText>
        </w:r>
        <w:r w:rsidDel="00010D2C">
          <w:rPr>
            <w:rFonts w:ascii="Arial" w:hAnsi="Arial" w:cs="Arial"/>
            <w:sz w:val="24"/>
            <w:szCs w:val="24"/>
            <w:lang w:val="el-GR"/>
          </w:rPr>
          <w:delText xml:space="preserve"> (</w:delText>
        </w:r>
        <w:r w:rsidDel="00010D2C">
          <w:rPr>
            <w:rFonts w:ascii="Arial" w:hAnsi="Arial" w:cs="Arial"/>
            <w:sz w:val="24"/>
            <w:szCs w:val="24"/>
          </w:rPr>
          <w:delText>ACLD</w:delText>
        </w:r>
        <w:r w:rsidRPr="001D60BA" w:rsidDel="00010D2C">
          <w:rPr>
            <w:rFonts w:ascii="Arial" w:hAnsi="Arial" w:cs="Arial"/>
            <w:sz w:val="24"/>
            <w:szCs w:val="24"/>
            <w:lang w:val="el-GR"/>
          </w:rPr>
          <w:delText>)</w:delText>
        </w:r>
        <w:r w:rsidDel="00010D2C">
          <w:rPr>
            <w:rFonts w:ascii="Arial" w:hAnsi="Arial" w:cs="Arial"/>
            <w:sz w:val="24"/>
            <w:szCs w:val="24"/>
            <w:lang w:val="el-GR"/>
          </w:rPr>
          <w:delText>, με μέτρηση μερικών εκκενώσεων (μόνο μονωτήρες γραμμής)</w:delText>
        </w:r>
      </w:del>
    </w:p>
    <w:p w:rsidR="00AC2ACA" w:rsidRPr="00AC2ACA" w:rsidDel="00010D2C" w:rsidRDefault="00AC2ACA" w:rsidP="001D60BA">
      <w:pPr>
        <w:numPr>
          <w:ilvl w:val="6"/>
          <w:numId w:val="15"/>
        </w:numPr>
        <w:tabs>
          <w:tab w:val="num" w:pos="2127"/>
        </w:tabs>
        <w:overflowPunct/>
        <w:adjustRightInd/>
        <w:ind w:left="2127" w:hanging="709"/>
        <w:textAlignment w:val="auto"/>
        <w:rPr>
          <w:del w:id="456" w:author="Καρμίρης Αγγελος" w:date="2020-01-03T10:36:00Z"/>
          <w:rFonts w:ascii="Arial" w:hAnsi="Arial" w:cs="Arial"/>
          <w:sz w:val="24"/>
          <w:szCs w:val="24"/>
          <w:lang w:val="el-GR"/>
        </w:rPr>
      </w:pPr>
      <w:del w:id="457" w:author="Καρμίρης Αγγελος" w:date="2020-01-03T10:36:00Z">
        <w:r w:rsidRPr="00AC2ACA" w:rsidDel="00010D2C">
          <w:rPr>
            <w:rFonts w:ascii="Arial" w:hAnsi="Arial" w:cs="Arial"/>
            <w:sz w:val="24"/>
            <w:szCs w:val="24"/>
            <w:lang w:val="el-GR"/>
          </w:rPr>
          <w:delText xml:space="preserve">Δοκιμή αντοχής σε κρουστική τάση από </w:delText>
        </w:r>
        <w:r w:rsidR="000232B3" w:rsidDel="00010D2C">
          <w:rPr>
            <w:rFonts w:ascii="Arial" w:hAnsi="Arial" w:cs="Arial"/>
            <w:sz w:val="24"/>
            <w:szCs w:val="24"/>
            <w:lang w:val="el-GR"/>
          </w:rPr>
          <w:delText>κεραυνικές</w:delText>
        </w:r>
        <w:r w:rsidR="000232B3" w:rsidRPr="00AC2ACA" w:rsidDel="00010D2C">
          <w:rPr>
            <w:rFonts w:ascii="Arial" w:hAnsi="Arial" w:cs="Arial"/>
            <w:sz w:val="24"/>
            <w:szCs w:val="24"/>
            <w:lang w:val="el-GR"/>
          </w:rPr>
          <w:delText xml:space="preserve"> </w:delText>
        </w:r>
        <w:r w:rsidRPr="00AC2ACA" w:rsidDel="00010D2C">
          <w:rPr>
            <w:rFonts w:ascii="Arial" w:hAnsi="Arial" w:cs="Arial"/>
            <w:sz w:val="24"/>
            <w:szCs w:val="24"/>
            <w:lang w:val="el-GR"/>
          </w:rPr>
          <w:delText>υπερτάσεις.</w:delText>
        </w:r>
      </w:del>
    </w:p>
    <w:p w:rsidR="00C67859" w:rsidDel="00010D2C" w:rsidRDefault="00C67859" w:rsidP="001D60BA">
      <w:pPr>
        <w:numPr>
          <w:ilvl w:val="6"/>
          <w:numId w:val="15"/>
        </w:numPr>
        <w:tabs>
          <w:tab w:val="num" w:pos="2127"/>
        </w:tabs>
        <w:overflowPunct/>
        <w:adjustRightInd/>
        <w:ind w:left="2127" w:hanging="709"/>
        <w:textAlignment w:val="auto"/>
        <w:rPr>
          <w:del w:id="458" w:author="Καρμίρης Αγγελος" w:date="2020-01-03T10:36:00Z"/>
          <w:rFonts w:ascii="Arial" w:hAnsi="Arial" w:cs="Arial"/>
          <w:sz w:val="24"/>
          <w:szCs w:val="24"/>
          <w:lang w:val="el-GR"/>
        </w:rPr>
      </w:pPr>
      <w:del w:id="459" w:author="Καρμίρης Αγγελος" w:date="2020-01-03T10:36:00Z">
        <w:r w:rsidDel="00010D2C">
          <w:rPr>
            <w:rFonts w:ascii="Arial" w:hAnsi="Arial" w:cs="Arial"/>
            <w:sz w:val="24"/>
            <w:szCs w:val="24"/>
            <w:lang w:val="el-GR"/>
          </w:rPr>
          <w:delText>Δοκιμή ηλεκτρομαγνητικής συμβατότητας</w:delText>
        </w:r>
        <w:r w:rsidR="009527A0" w:rsidDel="00010D2C">
          <w:rPr>
            <w:rFonts w:ascii="Arial" w:hAnsi="Arial" w:cs="Arial"/>
            <w:sz w:val="24"/>
            <w:szCs w:val="24"/>
            <w:lang w:val="el-GR"/>
          </w:rPr>
          <w:delText xml:space="preserve"> (μόνο μονωτήρες γραμμής)</w:delText>
        </w:r>
      </w:del>
    </w:p>
    <w:p w:rsidR="00AC2ACA" w:rsidRPr="00AC2ACA" w:rsidDel="00010D2C" w:rsidRDefault="00AC2ACA" w:rsidP="001D60BA">
      <w:pPr>
        <w:numPr>
          <w:ilvl w:val="6"/>
          <w:numId w:val="15"/>
        </w:numPr>
        <w:tabs>
          <w:tab w:val="num" w:pos="2127"/>
        </w:tabs>
        <w:overflowPunct/>
        <w:adjustRightInd/>
        <w:ind w:left="2127" w:hanging="709"/>
        <w:textAlignment w:val="auto"/>
        <w:rPr>
          <w:del w:id="460" w:author="Καρμίρης Αγγελος" w:date="2020-01-03T10:36:00Z"/>
          <w:rFonts w:ascii="Arial" w:hAnsi="Arial" w:cs="Arial"/>
          <w:sz w:val="24"/>
          <w:szCs w:val="24"/>
          <w:lang w:val="el-GR"/>
        </w:rPr>
      </w:pPr>
      <w:del w:id="461" w:author="Καρμίρης Αγγελος" w:date="2020-01-03T10:36:00Z">
        <w:r w:rsidRPr="00AC2ACA" w:rsidDel="00010D2C">
          <w:rPr>
            <w:rFonts w:ascii="Arial" w:hAnsi="Arial" w:cs="Arial"/>
            <w:sz w:val="24"/>
            <w:szCs w:val="24"/>
            <w:lang w:val="el-GR"/>
          </w:rPr>
          <w:delText>Δοκιμή ανύψωσης θερμοκρασίας.</w:delText>
        </w:r>
      </w:del>
    </w:p>
    <w:p w:rsidR="00AC2ACA" w:rsidRPr="00AC2ACA" w:rsidDel="00010D2C" w:rsidRDefault="000232B3" w:rsidP="001D60BA">
      <w:pPr>
        <w:numPr>
          <w:ilvl w:val="6"/>
          <w:numId w:val="15"/>
        </w:numPr>
        <w:tabs>
          <w:tab w:val="num" w:pos="2127"/>
        </w:tabs>
        <w:overflowPunct/>
        <w:adjustRightInd/>
        <w:ind w:left="2127" w:hanging="709"/>
        <w:textAlignment w:val="auto"/>
        <w:rPr>
          <w:del w:id="462" w:author="Καρμίρης Αγγελος" w:date="2020-01-03T10:36:00Z"/>
          <w:rFonts w:ascii="Arial" w:hAnsi="Arial" w:cs="Arial"/>
          <w:sz w:val="24"/>
          <w:szCs w:val="24"/>
          <w:lang w:val="el-GR"/>
        </w:rPr>
      </w:pPr>
      <w:del w:id="463" w:author="Καρμίρης Αγγελος" w:date="2020-01-03T10:36:00Z">
        <w:r w:rsidDel="00010D2C">
          <w:rPr>
            <w:rFonts w:ascii="Arial" w:hAnsi="Arial" w:cs="Arial"/>
            <w:sz w:val="24"/>
            <w:szCs w:val="24"/>
            <w:lang w:val="el-GR"/>
          </w:rPr>
          <w:delText>Α</w:delText>
        </w:r>
        <w:r w:rsidR="00AC2ACA" w:rsidRPr="00AC2ACA" w:rsidDel="00010D2C">
          <w:rPr>
            <w:rFonts w:ascii="Arial" w:hAnsi="Arial" w:cs="Arial"/>
            <w:sz w:val="24"/>
            <w:szCs w:val="24"/>
            <w:lang w:val="el-GR"/>
          </w:rPr>
          <w:delText>ντοχής σε θερμικό βραχυχρόνιο ρεύμα</w:delText>
        </w:r>
        <w:r w:rsidDel="00010D2C">
          <w:rPr>
            <w:rFonts w:ascii="Arial" w:hAnsi="Arial" w:cs="Arial"/>
            <w:sz w:val="24"/>
            <w:szCs w:val="24"/>
            <w:lang w:val="el-GR"/>
          </w:rPr>
          <w:delText xml:space="preserve"> (υπολογισμός ή δοκιμή)</w:delText>
        </w:r>
        <w:r w:rsidR="00AC2ACA" w:rsidRPr="00AC2ACA" w:rsidDel="00010D2C">
          <w:rPr>
            <w:rFonts w:ascii="Arial" w:hAnsi="Arial" w:cs="Arial"/>
            <w:sz w:val="24"/>
            <w:szCs w:val="24"/>
            <w:lang w:val="el-GR"/>
          </w:rPr>
          <w:delText xml:space="preserve">. </w:delText>
        </w:r>
      </w:del>
    </w:p>
    <w:p w:rsidR="00AC2ACA" w:rsidRPr="00AC2ACA" w:rsidDel="00010D2C" w:rsidRDefault="00AC2ACA" w:rsidP="001D60BA">
      <w:pPr>
        <w:numPr>
          <w:ilvl w:val="6"/>
          <w:numId w:val="15"/>
        </w:numPr>
        <w:tabs>
          <w:tab w:val="num" w:pos="2127"/>
        </w:tabs>
        <w:overflowPunct/>
        <w:adjustRightInd/>
        <w:ind w:left="2127" w:hanging="709"/>
        <w:textAlignment w:val="auto"/>
        <w:rPr>
          <w:del w:id="464" w:author="Καρμίρης Αγγελος" w:date="2020-01-03T10:36:00Z"/>
          <w:rFonts w:ascii="Arial" w:hAnsi="Arial" w:cs="Arial"/>
          <w:sz w:val="24"/>
          <w:szCs w:val="24"/>
          <w:lang w:val="el-GR"/>
        </w:rPr>
      </w:pPr>
      <w:del w:id="465" w:author="Καρμίρης Αγγελος" w:date="2020-01-03T10:36:00Z">
        <w:r w:rsidRPr="00AC2ACA" w:rsidDel="00010D2C">
          <w:rPr>
            <w:rFonts w:ascii="Arial" w:hAnsi="Arial" w:cs="Arial"/>
            <w:sz w:val="24"/>
            <w:szCs w:val="24"/>
            <w:lang w:val="el-GR"/>
          </w:rPr>
          <w:delText>Δοκιμή αντοχής κάμψης.</w:delText>
        </w:r>
      </w:del>
    </w:p>
    <w:p w:rsidR="00AC2ACA" w:rsidRPr="00AC2ACA" w:rsidDel="00010D2C" w:rsidRDefault="00AC2ACA" w:rsidP="001D60BA">
      <w:pPr>
        <w:numPr>
          <w:ilvl w:val="6"/>
          <w:numId w:val="15"/>
        </w:numPr>
        <w:tabs>
          <w:tab w:val="num" w:pos="2127"/>
        </w:tabs>
        <w:overflowPunct/>
        <w:adjustRightInd/>
        <w:ind w:left="2127" w:hanging="709"/>
        <w:textAlignment w:val="auto"/>
        <w:rPr>
          <w:del w:id="466" w:author="Καρμίρης Αγγελος" w:date="2020-01-03T10:36:00Z"/>
          <w:rFonts w:ascii="Arial" w:hAnsi="Arial" w:cs="Arial"/>
          <w:sz w:val="24"/>
          <w:szCs w:val="24"/>
          <w:lang w:val="el-GR"/>
        </w:rPr>
      </w:pPr>
      <w:del w:id="467" w:author="Καρμίρης Αγγελος" w:date="2020-01-03T10:36:00Z">
        <w:r w:rsidRPr="00AC2ACA" w:rsidDel="00010D2C">
          <w:rPr>
            <w:rFonts w:ascii="Arial" w:hAnsi="Arial" w:cs="Arial"/>
            <w:sz w:val="24"/>
            <w:szCs w:val="24"/>
            <w:lang w:val="el-GR"/>
          </w:rPr>
          <w:delText>Δοκιμή στεγανότητας.</w:delText>
        </w:r>
      </w:del>
    </w:p>
    <w:p w:rsidR="00AC2ACA" w:rsidRPr="00AC2ACA" w:rsidDel="00010D2C" w:rsidRDefault="00AC2ACA" w:rsidP="001D60BA">
      <w:pPr>
        <w:numPr>
          <w:ilvl w:val="6"/>
          <w:numId w:val="15"/>
        </w:numPr>
        <w:tabs>
          <w:tab w:val="num" w:pos="2127"/>
        </w:tabs>
        <w:overflowPunct/>
        <w:adjustRightInd/>
        <w:ind w:left="2127" w:hanging="709"/>
        <w:textAlignment w:val="auto"/>
        <w:rPr>
          <w:del w:id="468" w:author="Καρμίρης Αγγελος" w:date="2020-01-03T10:36:00Z"/>
          <w:rFonts w:ascii="Arial" w:hAnsi="Arial" w:cs="Arial"/>
          <w:sz w:val="24"/>
          <w:szCs w:val="24"/>
          <w:lang w:val="el-GR"/>
        </w:rPr>
      </w:pPr>
      <w:del w:id="469" w:author="Καρμίρης Αγγελος" w:date="2020-01-03T10:36:00Z">
        <w:r w:rsidRPr="00AC2ACA" w:rsidDel="00010D2C">
          <w:rPr>
            <w:rFonts w:ascii="Arial" w:hAnsi="Arial" w:cs="Arial"/>
            <w:sz w:val="24"/>
            <w:szCs w:val="24"/>
            <w:lang w:val="el-GR"/>
          </w:rPr>
          <w:delText>Επιβεβαίωση διαστάσεων.</w:delText>
        </w:r>
      </w:del>
    </w:p>
    <w:p w:rsidR="00AC2ACA" w:rsidRPr="00AC2ACA" w:rsidDel="00010D2C" w:rsidRDefault="00AC2ACA" w:rsidP="00AC2ACA">
      <w:pPr>
        <w:tabs>
          <w:tab w:val="left" w:pos="1843"/>
        </w:tabs>
        <w:overflowPunct/>
        <w:adjustRightInd/>
        <w:ind w:left="1080"/>
        <w:jc w:val="both"/>
        <w:textAlignment w:val="auto"/>
        <w:rPr>
          <w:del w:id="470" w:author="Καρμίρης Αγγελος" w:date="2020-01-03T10:36:00Z"/>
          <w:rFonts w:ascii="Arial" w:hAnsi="Arial" w:cs="Arial"/>
          <w:sz w:val="24"/>
          <w:szCs w:val="24"/>
        </w:rPr>
      </w:pPr>
    </w:p>
    <w:p w:rsidR="00AC2ACA" w:rsidRPr="00AC2ACA" w:rsidDel="00010D2C" w:rsidRDefault="00AC2ACA" w:rsidP="00AC2ACA">
      <w:pPr>
        <w:tabs>
          <w:tab w:val="left" w:pos="1843"/>
        </w:tabs>
        <w:overflowPunct/>
        <w:adjustRightInd/>
        <w:ind w:left="1418"/>
        <w:jc w:val="both"/>
        <w:textAlignment w:val="auto"/>
        <w:rPr>
          <w:del w:id="471" w:author="Καρμίρης Αγγελος" w:date="2020-01-03T10:36:00Z"/>
          <w:rFonts w:ascii="Arial" w:hAnsi="Arial" w:cs="Arial"/>
          <w:b/>
          <w:sz w:val="24"/>
          <w:szCs w:val="24"/>
          <w:lang w:val="el-GR"/>
        </w:rPr>
      </w:pPr>
      <w:del w:id="472" w:author="Καρμίρης Αγγελος" w:date="2020-01-03T10:36:00Z">
        <w:r w:rsidRPr="00AC2ACA" w:rsidDel="00010D2C">
          <w:rPr>
            <w:rFonts w:ascii="Arial" w:hAnsi="Arial" w:cs="Arial"/>
            <w:b/>
            <w:sz w:val="24"/>
            <w:szCs w:val="24"/>
            <w:lang w:val="el-GR"/>
          </w:rPr>
          <w:delText>Β.</w:delText>
        </w:r>
        <w:r w:rsidRPr="00AC2ACA" w:rsidDel="00010D2C">
          <w:rPr>
            <w:rFonts w:ascii="Arial" w:hAnsi="Arial" w:cs="Arial"/>
            <w:b/>
            <w:sz w:val="24"/>
            <w:szCs w:val="24"/>
            <w:lang w:val="el-GR"/>
          </w:rPr>
          <w:tab/>
          <w:delText>Δοκιμές σειράς</w:delText>
        </w:r>
      </w:del>
    </w:p>
    <w:p w:rsidR="00AC2ACA" w:rsidRPr="00AC2ACA" w:rsidDel="00010D2C" w:rsidRDefault="00AC2ACA" w:rsidP="00AC2ACA">
      <w:pPr>
        <w:overflowPunct/>
        <w:adjustRightInd/>
        <w:jc w:val="both"/>
        <w:textAlignment w:val="auto"/>
        <w:rPr>
          <w:del w:id="473" w:author="Καρμίρης Αγγελος" w:date="2020-01-03T10:36:00Z"/>
          <w:rFonts w:ascii="Arial" w:hAnsi="Arial" w:cs="Arial"/>
          <w:sz w:val="24"/>
          <w:szCs w:val="24"/>
          <w:lang w:val="el-GR"/>
        </w:rPr>
      </w:pPr>
    </w:p>
    <w:p w:rsidR="00AC2ACA" w:rsidRPr="00AC2ACA" w:rsidDel="00010D2C" w:rsidRDefault="00AC2ACA" w:rsidP="00D774FE">
      <w:pPr>
        <w:numPr>
          <w:ilvl w:val="0"/>
          <w:numId w:val="19"/>
        </w:numPr>
        <w:tabs>
          <w:tab w:val="left" w:pos="2127"/>
        </w:tabs>
        <w:overflowPunct/>
        <w:adjustRightInd/>
        <w:ind w:left="2127" w:hanging="709"/>
        <w:jc w:val="both"/>
        <w:textAlignment w:val="auto"/>
        <w:rPr>
          <w:del w:id="474" w:author="Καρμίρης Αγγελος" w:date="2020-01-03T10:36:00Z"/>
          <w:rFonts w:ascii="Arial" w:hAnsi="Arial" w:cs="Arial"/>
          <w:sz w:val="24"/>
          <w:szCs w:val="24"/>
          <w:lang w:val="el-GR"/>
        </w:rPr>
      </w:pPr>
      <w:del w:id="475" w:author="Καρμίρης Αγγελος" w:date="2020-01-03T10:36:00Z">
        <w:r w:rsidRPr="00AC2ACA" w:rsidDel="00010D2C">
          <w:rPr>
            <w:rFonts w:ascii="Arial" w:hAnsi="Arial" w:cs="Arial"/>
            <w:sz w:val="24"/>
            <w:szCs w:val="24"/>
            <w:lang w:val="el-GR"/>
          </w:rPr>
          <w:delText>Μέτρηση συντελεστή διηλεκτρικών απωλειών και χωρητικότητας σε θερμοκρασία περιβάλλοντος.</w:delText>
        </w:r>
      </w:del>
    </w:p>
    <w:p w:rsidR="00AC2ACA" w:rsidRPr="00AC2ACA" w:rsidDel="00010D2C" w:rsidRDefault="00AC2ACA" w:rsidP="00D774FE">
      <w:pPr>
        <w:numPr>
          <w:ilvl w:val="0"/>
          <w:numId w:val="19"/>
        </w:numPr>
        <w:tabs>
          <w:tab w:val="left" w:pos="2127"/>
        </w:tabs>
        <w:overflowPunct/>
        <w:adjustRightInd/>
        <w:ind w:left="2127" w:hanging="709"/>
        <w:jc w:val="both"/>
        <w:textAlignment w:val="auto"/>
        <w:rPr>
          <w:del w:id="476" w:author="Καρμίρης Αγγελος" w:date="2020-01-03T10:36:00Z"/>
          <w:rFonts w:ascii="Arial" w:hAnsi="Arial" w:cs="Arial"/>
          <w:sz w:val="24"/>
          <w:szCs w:val="24"/>
          <w:lang w:val="el-GR"/>
        </w:rPr>
      </w:pPr>
      <w:del w:id="477" w:author="Καρμίρης Αγγελος" w:date="2020-01-03T10:36:00Z">
        <w:r w:rsidRPr="00AC2ACA" w:rsidDel="00010D2C">
          <w:rPr>
            <w:rFonts w:ascii="Arial" w:hAnsi="Arial" w:cs="Arial"/>
            <w:sz w:val="24"/>
            <w:szCs w:val="24"/>
            <w:lang w:val="el-GR"/>
          </w:rPr>
          <w:delText>Αντοχή σε τάση συχνότητας δικτύου</w:delText>
        </w:r>
        <w:r w:rsidR="000232B3" w:rsidDel="00010D2C">
          <w:rPr>
            <w:rFonts w:ascii="Arial" w:hAnsi="Arial" w:cs="Arial"/>
            <w:sz w:val="24"/>
            <w:szCs w:val="24"/>
            <w:lang w:val="el-GR"/>
          </w:rPr>
          <w:delText>, εν ξηρώ</w:delText>
        </w:r>
        <w:r w:rsidRPr="00AC2ACA" w:rsidDel="00010D2C">
          <w:rPr>
            <w:rFonts w:ascii="Arial" w:hAnsi="Arial" w:cs="Arial"/>
            <w:sz w:val="24"/>
            <w:szCs w:val="24"/>
            <w:lang w:val="el-GR"/>
          </w:rPr>
          <w:delText>.</w:delText>
        </w:r>
      </w:del>
    </w:p>
    <w:p w:rsidR="00AC2ACA" w:rsidRPr="00AC2ACA" w:rsidDel="00010D2C" w:rsidRDefault="00AC2ACA" w:rsidP="00D774FE">
      <w:pPr>
        <w:numPr>
          <w:ilvl w:val="0"/>
          <w:numId w:val="19"/>
        </w:numPr>
        <w:tabs>
          <w:tab w:val="left" w:pos="2127"/>
        </w:tabs>
        <w:overflowPunct/>
        <w:adjustRightInd/>
        <w:ind w:left="2127" w:hanging="709"/>
        <w:jc w:val="both"/>
        <w:textAlignment w:val="auto"/>
        <w:rPr>
          <w:del w:id="478" w:author="Καρμίρης Αγγελος" w:date="2020-01-03T10:36:00Z"/>
          <w:rFonts w:ascii="Arial" w:hAnsi="Arial" w:cs="Arial"/>
          <w:sz w:val="24"/>
          <w:szCs w:val="24"/>
          <w:lang w:val="el-GR"/>
        </w:rPr>
      </w:pPr>
      <w:del w:id="479" w:author="Καρμίρης Αγγελος" w:date="2020-01-03T10:36:00Z">
        <w:r w:rsidRPr="00AC2ACA" w:rsidDel="00010D2C">
          <w:rPr>
            <w:rFonts w:ascii="Arial" w:hAnsi="Arial" w:cs="Arial"/>
            <w:sz w:val="24"/>
            <w:szCs w:val="24"/>
            <w:lang w:val="el-GR"/>
          </w:rPr>
          <w:delText>Μέτρηση μερικών εκκενώσεων.</w:delText>
        </w:r>
      </w:del>
    </w:p>
    <w:p w:rsidR="00AC2ACA" w:rsidRPr="00AC2ACA" w:rsidDel="00010D2C" w:rsidRDefault="00AC2ACA" w:rsidP="00D774FE">
      <w:pPr>
        <w:numPr>
          <w:ilvl w:val="0"/>
          <w:numId w:val="19"/>
        </w:numPr>
        <w:tabs>
          <w:tab w:val="left" w:pos="2127"/>
        </w:tabs>
        <w:overflowPunct/>
        <w:adjustRightInd/>
        <w:ind w:left="2127" w:hanging="709"/>
        <w:jc w:val="both"/>
        <w:textAlignment w:val="auto"/>
        <w:rPr>
          <w:del w:id="480" w:author="Καρμίρης Αγγελος" w:date="2020-01-03T10:36:00Z"/>
          <w:rFonts w:ascii="Arial" w:hAnsi="Arial" w:cs="Arial"/>
          <w:sz w:val="24"/>
          <w:szCs w:val="24"/>
          <w:lang w:val="el-GR"/>
        </w:rPr>
      </w:pPr>
      <w:del w:id="481" w:author="Καρμίρης Αγγελος" w:date="2020-01-03T10:36:00Z">
        <w:r w:rsidRPr="00AC2ACA" w:rsidDel="00010D2C">
          <w:rPr>
            <w:rFonts w:ascii="Arial" w:hAnsi="Arial" w:cs="Arial"/>
            <w:sz w:val="24"/>
            <w:szCs w:val="24"/>
            <w:lang w:val="el-GR"/>
          </w:rPr>
          <w:delText>Δοκιμή αντοχής μόνωσης  μετρητικ</w:delText>
        </w:r>
        <w:r w:rsidR="000232B3" w:rsidDel="00010D2C">
          <w:rPr>
            <w:rFonts w:ascii="Arial" w:hAnsi="Arial" w:cs="Arial"/>
            <w:sz w:val="24"/>
            <w:szCs w:val="24"/>
            <w:lang w:val="el-GR"/>
          </w:rPr>
          <w:delText>ής</w:delText>
        </w:r>
        <w:r w:rsidRPr="00AC2ACA" w:rsidDel="00010D2C">
          <w:rPr>
            <w:rFonts w:ascii="Arial" w:hAnsi="Arial" w:cs="Arial"/>
            <w:sz w:val="24"/>
            <w:szCs w:val="24"/>
            <w:lang w:val="el-GR"/>
          </w:rPr>
          <w:delText xml:space="preserve"> λήψ</w:delText>
        </w:r>
        <w:r w:rsidR="000232B3" w:rsidDel="00010D2C">
          <w:rPr>
            <w:rFonts w:ascii="Arial" w:hAnsi="Arial" w:cs="Arial"/>
            <w:sz w:val="24"/>
            <w:szCs w:val="24"/>
            <w:lang w:val="el-GR"/>
          </w:rPr>
          <w:delText>ης</w:delText>
        </w:r>
        <w:r w:rsidRPr="00AC2ACA" w:rsidDel="00010D2C">
          <w:rPr>
            <w:rFonts w:ascii="Arial" w:hAnsi="Arial" w:cs="Arial"/>
            <w:sz w:val="24"/>
            <w:szCs w:val="24"/>
            <w:lang w:val="el-GR"/>
          </w:rPr>
          <w:delText>.</w:delText>
        </w:r>
      </w:del>
    </w:p>
    <w:p w:rsidR="00AC2ACA" w:rsidRPr="00AC2ACA" w:rsidDel="00010D2C" w:rsidRDefault="00AC2ACA" w:rsidP="00D774FE">
      <w:pPr>
        <w:numPr>
          <w:ilvl w:val="0"/>
          <w:numId w:val="19"/>
        </w:numPr>
        <w:tabs>
          <w:tab w:val="left" w:pos="2127"/>
        </w:tabs>
        <w:overflowPunct/>
        <w:adjustRightInd/>
        <w:ind w:left="2127" w:hanging="709"/>
        <w:jc w:val="both"/>
        <w:textAlignment w:val="auto"/>
        <w:rPr>
          <w:del w:id="482" w:author="Καρμίρης Αγγελος" w:date="2020-01-03T10:36:00Z"/>
          <w:rFonts w:ascii="Arial" w:hAnsi="Arial" w:cs="Arial"/>
          <w:sz w:val="24"/>
          <w:szCs w:val="24"/>
          <w:lang w:val="el-GR"/>
        </w:rPr>
      </w:pPr>
      <w:del w:id="483" w:author="Καρμίρης Αγγελος" w:date="2020-01-03T10:36:00Z">
        <w:r w:rsidRPr="00AC2ACA" w:rsidDel="00010D2C">
          <w:rPr>
            <w:rFonts w:ascii="Arial" w:hAnsi="Arial" w:cs="Arial"/>
            <w:sz w:val="24"/>
            <w:szCs w:val="24"/>
            <w:lang w:val="el-GR"/>
          </w:rPr>
          <w:delText>Δοκιμή στεγανότητας.</w:delText>
        </w:r>
      </w:del>
    </w:p>
    <w:p w:rsidR="000232B3" w:rsidDel="00010D2C" w:rsidRDefault="000232B3" w:rsidP="00D774FE">
      <w:pPr>
        <w:numPr>
          <w:ilvl w:val="0"/>
          <w:numId w:val="19"/>
        </w:numPr>
        <w:tabs>
          <w:tab w:val="left" w:pos="2127"/>
        </w:tabs>
        <w:overflowPunct/>
        <w:adjustRightInd/>
        <w:ind w:left="2127" w:hanging="709"/>
        <w:jc w:val="both"/>
        <w:textAlignment w:val="auto"/>
        <w:rPr>
          <w:del w:id="484" w:author="Καρμίρης Αγγελος" w:date="2020-01-03T10:36:00Z"/>
          <w:rFonts w:ascii="Arial" w:hAnsi="Arial" w:cs="Arial"/>
          <w:sz w:val="24"/>
          <w:szCs w:val="24"/>
          <w:lang w:val="el-GR"/>
        </w:rPr>
      </w:pPr>
      <w:del w:id="485" w:author="Καρμίρης Αγγελος" w:date="2020-01-03T10:36:00Z">
        <w:r w:rsidDel="00010D2C">
          <w:rPr>
            <w:rFonts w:ascii="Arial" w:hAnsi="Arial" w:cs="Arial"/>
            <w:sz w:val="24"/>
            <w:szCs w:val="24"/>
            <w:lang w:val="el-GR"/>
          </w:rPr>
          <w:delText>Δοκιμή στεγανότητας στα σημεία σύνδεσης.</w:delText>
        </w:r>
      </w:del>
    </w:p>
    <w:p w:rsidR="00AC2ACA" w:rsidRPr="00AC2ACA" w:rsidDel="00010D2C" w:rsidRDefault="00AC2ACA" w:rsidP="00D774FE">
      <w:pPr>
        <w:numPr>
          <w:ilvl w:val="0"/>
          <w:numId w:val="19"/>
        </w:numPr>
        <w:tabs>
          <w:tab w:val="left" w:pos="2127"/>
        </w:tabs>
        <w:overflowPunct/>
        <w:adjustRightInd/>
        <w:ind w:left="2127" w:hanging="709"/>
        <w:jc w:val="both"/>
        <w:textAlignment w:val="auto"/>
        <w:rPr>
          <w:del w:id="486" w:author="Καρμίρης Αγγελος" w:date="2020-01-03T10:36:00Z"/>
          <w:rFonts w:ascii="Arial" w:hAnsi="Arial" w:cs="Arial"/>
          <w:sz w:val="24"/>
          <w:szCs w:val="24"/>
          <w:lang w:val="el-GR"/>
        </w:rPr>
      </w:pPr>
      <w:del w:id="487" w:author="Καρμίρης Αγγελος" w:date="2020-01-03T10:36:00Z">
        <w:r w:rsidRPr="00AC2ACA" w:rsidDel="00010D2C">
          <w:rPr>
            <w:rFonts w:ascii="Arial" w:hAnsi="Arial" w:cs="Arial"/>
            <w:sz w:val="24"/>
            <w:szCs w:val="24"/>
            <w:lang w:val="el-GR"/>
          </w:rPr>
          <w:delText>Οπτικός έλεγχος και επιβεβαίωση διαστάσεων.</w:delText>
        </w:r>
      </w:del>
    </w:p>
    <w:p w:rsidR="00AC2ACA" w:rsidRPr="00AC2ACA" w:rsidDel="00010D2C" w:rsidRDefault="00AC2ACA" w:rsidP="00AC2ACA">
      <w:pPr>
        <w:overflowPunct/>
        <w:adjustRightInd/>
        <w:jc w:val="both"/>
        <w:textAlignment w:val="auto"/>
        <w:rPr>
          <w:del w:id="488" w:author="Καρμίρης Αγγελος" w:date="2020-01-03T10:36:00Z"/>
          <w:rFonts w:ascii="Arial" w:hAnsi="Arial" w:cs="Arial"/>
          <w:sz w:val="24"/>
          <w:szCs w:val="24"/>
          <w:lang w:val="el-GR"/>
        </w:rPr>
      </w:pPr>
    </w:p>
    <w:p w:rsidR="00AC2ACA" w:rsidRPr="00AC2ACA" w:rsidDel="00010D2C" w:rsidRDefault="00AC2ACA" w:rsidP="00AC2ACA">
      <w:pPr>
        <w:tabs>
          <w:tab w:val="left" w:pos="1843"/>
        </w:tabs>
        <w:overflowPunct/>
        <w:adjustRightInd/>
        <w:ind w:left="1418"/>
        <w:jc w:val="both"/>
        <w:textAlignment w:val="auto"/>
        <w:rPr>
          <w:del w:id="489" w:author="Καρμίρης Αγγελος" w:date="2020-01-03T10:36:00Z"/>
          <w:rFonts w:ascii="Arial" w:hAnsi="Arial" w:cs="Arial"/>
          <w:b/>
          <w:sz w:val="24"/>
          <w:szCs w:val="24"/>
          <w:lang w:val="el-GR"/>
        </w:rPr>
      </w:pPr>
      <w:del w:id="490" w:author="Καρμίρης Αγγελος" w:date="2020-01-03T10:36:00Z">
        <w:r w:rsidRPr="00AC2ACA" w:rsidDel="00010D2C">
          <w:rPr>
            <w:rFonts w:ascii="Arial" w:hAnsi="Arial" w:cs="Arial"/>
            <w:b/>
            <w:sz w:val="24"/>
            <w:szCs w:val="24"/>
            <w:lang w:val="el-GR"/>
          </w:rPr>
          <w:delText>Γ.</w:delText>
        </w:r>
        <w:r w:rsidRPr="00AC2ACA" w:rsidDel="00010D2C">
          <w:rPr>
            <w:rFonts w:ascii="Arial" w:hAnsi="Arial" w:cs="Arial"/>
            <w:b/>
            <w:sz w:val="24"/>
            <w:szCs w:val="24"/>
            <w:lang w:val="el-GR"/>
          </w:rPr>
          <w:tab/>
          <w:delText>Ειδικές Δοκιμές</w:delText>
        </w:r>
      </w:del>
    </w:p>
    <w:p w:rsidR="00AC2ACA" w:rsidRPr="00AC2ACA" w:rsidDel="00010D2C" w:rsidRDefault="00AC2ACA" w:rsidP="00AC2ACA">
      <w:pPr>
        <w:overflowPunct/>
        <w:adjustRightInd/>
        <w:jc w:val="both"/>
        <w:textAlignment w:val="auto"/>
        <w:rPr>
          <w:del w:id="491" w:author="Καρμίρης Αγγελος" w:date="2020-01-03T10:36:00Z"/>
          <w:rFonts w:ascii="Arial" w:hAnsi="Arial" w:cs="Arial"/>
          <w:sz w:val="24"/>
          <w:szCs w:val="24"/>
          <w:lang w:val="el-GR"/>
        </w:rPr>
      </w:pPr>
    </w:p>
    <w:p w:rsidR="00AC2ACA" w:rsidRPr="00AC2ACA" w:rsidDel="00010D2C" w:rsidRDefault="00AC2ACA" w:rsidP="00AC2ACA">
      <w:pPr>
        <w:numPr>
          <w:ilvl w:val="0"/>
          <w:numId w:val="20"/>
        </w:numPr>
        <w:tabs>
          <w:tab w:val="num" w:pos="2127"/>
        </w:tabs>
        <w:overflowPunct/>
        <w:adjustRightInd/>
        <w:ind w:left="2127" w:hanging="709"/>
        <w:jc w:val="both"/>
        <w:textAlignment w:val="auto"/>
        <w:rPr>
          <w:del w:id="492" w:author="Καρμίρης Αγγελος" w:date="2020-01-03T10:36:00Z"/>
          <w:rFonts w:ascii="Arial" w:hAnsi="Arial" w:cs="Arial"/>
          <w:sz w:val="24"/>
          <w:szCs w:val="24"/>
          <w:lang w:val="el-GR"/>
        </w:rPr>
      </w:pPr>
      <w:del w:id="493" w:author="Καρμίρης Αγγελος" w:date="2020-01-03T10:36:00Z">
        <w:r w:rsidRPr="00AC2ACA" w:rsidDel="00010D2C">
          <w:rPr>
            <w:rFonts w:ascii="Arial" w:hAnsi="Arial" w:cs="Arial"/>
            <w:sz w:val="24"/>
            <w:szCs w:val="24"/>
            <w:lang w:val="el-GR"/>
          </w:rPr>
          <w:delText>Σεισμικές δοκιμές (</w:delText>
        </w:r>
        <w:r w:rsidRPr="00AC2ACA" w:rsidDel="00010D2C">
          <w:rPr>
            <w:rFonts w:ascii="Arial" w:hAnsi="Arial" w:cs="Arial"/>
            <w:sz w:val="24"/>
            <w:szCs w:val="24"/>
          </w:rPr>
          <w:delText>IEC</w:delText>
        </w:r>
        <w:r w:rsidRPr="00AC2ACA" w:rsidDel="00010D2C">
          <w:rPr>
            <w:rFonts w:ascii="Arial" w:hAnsi="Arial" w:cs="Arial"/>
            <w:sz w:val="24"/>
            <w:szCs w:val="24"/>
            <w:lang w:val="el-GR"/>
          </w:rPr>
          <w:delText xml:space="preserve"> 61463</w:delText>
        </w:r>
        <w:r w:rsidR="009527A0" w:rsidDel="00010D2C">
          <w:rPr>
            <w:rFonts w:ascii="Arial" w:hAnsi="Arial" w:cs="Arial"/>
            <w:sz w:val="24"/>
            <w:szCs w:val="24"/>
            <w:lang w:val="el-GR"/>
          </w:rPr>
          <w:delText>, υπολογισμός ή δοκιμή</w:delText>
        </w:r>
        <w:r w:rsidRPr="00AC2ACA" w:rsidDel="00010D2C">
          <w:rPr>
            <w:rFonts w:ascii="Arial" w:hAnsi="Arial" w:cs="Arial"/>
            <w:sz w:val="24"/>
            <w:szCs w:val="24"/>
            <w:lang w:val="el-GR"/>
          </w:rPr>
          <w:delText>)</w:delText>
        </w:r>
      </w:del>
    </w:p>
    <w:p w:rsidR="00AC2ACA" w:rsidRPr="00AC2ACA" w:rsidDel="00010D2C" w:rsidRDefault="00AC2ACA" w:rsidP="00AC2ACA">
      <w:pPr>
        <w:numPr>
          <w:ilvl w:val="0"/>
          <w:numId w:val="20"/>
        </w:numPr>
        <w:tabs>
          <w:tab w:val="num" w:pos="2127"/>
        </w:tabs>
        <w:overflowPunct/>
        <w:adjustRightInd/>
        <w:ind w:left="2127" w:hanging="709"/>
        <w:jc w:val="both"/>
        <w:textAlignment w:val="auto"/>
        <w:rPr>
          <w:del w:id="494" w:author="Καρμίρης Αγγελος" w:date="2020-01-03T10:36:00Z"/>
          <w:rFonts w:ascii="Arial" w:hAnsi="Arial" w:cs="Arial"/>
          <w:color w:val="000000"/>
          <w:sz w:val="24"/>
          <w:szCs w:val="24"/>
          <w:lang w:val="el-GR"/>
        </w:rPr>
      </w:pPr>
      <w:del w:id="495" w:author="Καρμίρης Αγγελος" w:date="2020-01-03T10:36:00Z">
        <w:r w:rsidRPr="00AC2ACA" w:rsidDel="00010D2C">
          <w:rPr>
            <w:rFonts w:ascii="Arial" w:hAnsi="Arial" w:cs="Arial"/>
            <w:sz w:val="24"/>
            <w:szCs w:val="24"/>
            <w:lang w:val="el-GR"/>
          </w:rPr>
          <w:delText>Δοκιμή τεχνητής μόλυνσης (</w:delText>
        </w:r>
        <w:r w:rsidRPr="00AC2ACA" w:rsidDel="00010D2C">
          <w:rPr>
            <w:rFonts w:ascii="Arial" w:hAnsi="Arial" w:cs="Arial"/>
            <w:bCs/>
            <w:sz w:val="24"/>
            <w:szCs w:val="24"/>
          </w:rPr>
          <w:delText>IEC</w:delText>
        </w:r>
        <w:r w:rsidRPr="00AC2ACA" w:rsidDel="00010D2C">
          <w:rPr>
            <w:rFonts w:ascii="Arial" w:hAnsi="Arial" w:cs="Arial"/>
            <w:bCs/>
            <w:sz w:val="24"/>
            <w:szCs w:val="24"/>
            <w:lang w:val="el-GR"/>
          </w:rPr>
          <w:delText xml:space="preserve"> 60507)</w:delText>
        </w:r>
      </w:del>
    </w:p>
    <w:p w:rsidR="00AC2ACA" w:rsidRPr="00AC2ACA" w:rsidDel="00010D2C" w:rsidRDefault="00AC2ACA" w:rsidP="00AC2ACA">
      <w:pPr>
        <w:overflowPunct/>
        <w:adjustRightInd/>
        <w:jc w:val="both"/>
        <w:textAlignment w:val="auto"/>
        <w:rPr>
          <w:del w:id="496" w:author="Καρμίρης Αγγελος" w:date="2020-01-03T10:36:00Z"/>
          <w:rFonts w:ascii="Arial" w:hAnsi="Arial" w:cs="Arial"/>
          <w:bCs/>
          <w:color w:val="000000"/>
          <w:sz w:val="22"/>
          <w:szCs w:val="22"/>
          <w:lang w:val="el-GR"/>
        </w:rPr>
      </w:pPr>
    </w:p>
    <w:p w:rsidR="00AC2ACA" w:rsidRPr="00AC2ACA" w:rsidDel="00010D2C" w:rsidRDefault="00AC2ACA" w:rsidP="00AC2ACA">
      <w:pPr>
        <w:overflowPunct/>
        <w:adjustRightInd/>
        <w:ind w:left="1429" w:hanging="709"/>
        <w:jc w:val="both"/>
        <w:textAlignment w:val="auto"/>
        <w:rPr>
          <w:del w:id="497" w:author="Καρμίρης Αγγελος" w:date="2020-01-03T10:36:00Z"/>
          <w:rFonts w:ascii="Arial" w:hAnsi="Arial" w:cs="Arial"/>
          <w:sz w:val="24"/>
          <w:szCs w:val="24"/>
          <w:lang w:val="el-GR"/>
        </w:rPr>
      </w:pPr>
      <w:del w:id="498" w:author="Καρμίρης Αγγελος" w:date="2020-01-03T10:36:00Z">
        <w:r w:rsidRPr="00AC2ACA" w:rsidDel="00010D2C">
          <w:rPr>
            <w:rFonts w:ascii="Arial" w:hAnsi="Arial" w:cs="Arial"/>
            <w:sz w:val="24"/>
            <w:szCs w:val="24"/>
            <w:lang w:val="el-GR"/>
          </w:rPr>
          <w:tab/>
          <w:delText xml:space="preserve">Οι μονωτήρες διελεύσεως πρέπει να είναι του Οίκου </w:delText>
        </w:r>
        <w:r w:rsidR="009527A0" w:rsidDel="00010D2C">
          <w:rPr>
            <w:rFonts w:ascii="Arial" w:hAnsi="Arial" w:cs="Arial"/>
            <w:sz w:val="24"/>
            <w:szCs w:val="24"/>
          </w:rPr>
          <w:delText>GE</w:delText>
        </w:r>
        <w:r w:rsidRPr="00AC2ACA" w:rsidDel="00010D2C">
          <w:rPr>
            <w:rFonts w:ascii="Arial" w:hAnsi="Arial" w:cs="Arial"/>
            <w:sz w:val="24"/>
            <w:szCs w:val="24"/>
            <w:lang w:val="el-GR"/>
          </w:rPr>
          <w:delText xml:space="preserve"> ή </w:delText>
        </w:r>
        <w:r w:rsidR="00062495" w:rsidDel="00010D2C">
          <w:rPr>
            <w:rFonts w:ascii="Arial" w:hAnsi="Arial" w:cs="Arial"/>
            <w:sz w:val="24"/>
            <w:szCs w:val="24"/>
          </w:rPr>
          <w:delText>TRENCH</w:delText>
        </w:r>
        <w:r w:rsidR="00062495" w:rsidRPr="00062495" w:rsidDel="00010D2C">
          <w:rPr>
            <w:rFonts w:ascii="Arial" w:hAnsi="Arial" w:cs="Arial"/>
            <w:sz w:val="24"/>
            <w:szCs w:val="24"/>
            <w:lang w:val="el-GR"/>
          </w:rPr>
          <w:delText xml:space="preserve"> </w:delText>
        </w:r>
        <w:r w:rsidR="00062495" w:rsidDel="00010D2C">
          <w:rPr>
            <w:rFonts w:ascii="Arial" w:hAnsi="Arial" w:cs="Arial"/>
            <w:sz w:val="24"/>
            <w:szCs w:val="24"/>
            <w:lang w:val="el-GR"/>
          </w:rPr>
          <w:delText xml:space="preserve">ή </w:delText>
        </w:r>
        <w:r w:rsidRPr="00AC2ACA" w:rsidDel="00010D2C">
          <w:rPr>
            <w:rFonts w:ascii="Arial" w:hAnsi="Arial" w:cs="Arial"/>
            <w:sz w:val="24"/>
            <w:szCs w:val="24"/>
            <w:lang w:val="el-GR"/>
          </w:rPr>
          <w:delText xml:space="preserve">ΑΒΒ. </w:delText>
        </w:r>
      </w:del>
    </w:p>
    <w:p w:rsidR="00D00D4E" w:rsidRPr="001D60BA" w:rsidDel="00010D2C" w:rsidRDefault="00D00D4E" w:rsidP="00AC2ACA">
      <w:pPr>
        <w:overflowPunct/>
        <w:adjustRightInd/>
        <w:jc w:val="both"/>
        <w:textAlignment w:val="auto"/>
        <w:rPr>
          <w:del w:id="499" w:author="Καρμίρης Αγγελος" w:date="2020-01-03T10:36:00Z"/>
          <w:rFonts w:ascii="Arial" w:hAnsi="Arial" w:cs="Arial"/>
          <w:b/>
          <w:bCs/>
          <w:sz w:val="24"/>
          <w:szCs w:val="24"/>
          <w:lang w:val="el-GR"/>
        </w:rPr>
      </w:pPr>
    </w:p>
    <w:p w:rsidR="00AC2ACA" w:rsidRPr="00AC2ACA" w:rsidDel="00010D2C" w:rsidRDefault="00AC2ACA" w:rsidP="00AC2ACA">
      <w:pPr>
        <w:numPr>
          <w:ilvl w:val="1"/>
          <w:numId w:val="18"/>
        </w:numPr>
        <w:overflowPunct/>
        <w:adjustRightInd/>
        <w:jc w:val="both"/>
        <w:textAlignment w:val="auto"/>
        <w:rPr>
          <w:del w:id="500" w:author="Καρμίρης Αγγελος" w:date="2020-01-03T10:36:00Z"/>
          <w:rFonts w:ascii="Arial" w:hAnsi="Arial" w:cs="Arial"/>
          <w:b/>
          <w:bCs/>
          <w:sz w:val="24"/>
          <w:szCs w:val="24"/>
          <w:u w:val="single"/>
          <w:lang w:val="el-GR"/>
        </w:rPr>
      </w:pPr>
      <w:del w:id="501" w:author="Καρμίρης Αγγελος" w:date="2020-01-03T10:36:00Z">
        <w:r w:rsidRPr="00AC2ACA" w:rsidDel="00010D2C">
          <w:rPr>
            <w:rFonts w:ascii="Arial" w:hAnsi="Arial" w:cs="Arial"/>
            <w:b/>
            <w:bCs/>
            <w:sz w:val="24"/>
            <w:szCs w:val="24"/>
            <w:u w:val="single"/>
            <w:lang w:val="el-GR"/>
          </w:rPr>
          <w:delText>Μετασχηματιστές εντάσεως μονωτήρων διελεύσεως</w:delText>
        </w:r>
      </w:del>
    </w:p>
    <w:p w:rsidR="00AC2ACA" w:rsidRPr="00AC2ACA" w:rsidDel="00010D2C" w:rsidRDefault="00AC2ACA" w:rsidP="00AC2ACA">
      <w:pPr>
        <w:overflowPunct/>
        <w:adjustRightInd/>
        <w:jc w:val="both"/>
        <w:textAlignment w:val="auto"/>
        <w:rPr>
          <w:del w:id="502" w:author="Καρμίρης Αγγελος" w:date="2020-01-03T10:36:00Z"/>
          <w:rFonts w:ascii="Arial" w:hAnsi="Arial" w:cs="Arial"/>
          <w:b/>
          <w:bCs/>
          <w:sz w:val="24"/>
          <w:szCs w:val="24"/>
          <w:u w:val="single"/>
        </w:rPr>
      </w:pPr>
    </w:p>
    <w:p w:rsidR="00AC2ACA" w:rsidRPr="009527A0" w:rsidDel="00010D2C" w:rsidRDefault="00AC2ACA" w:rsidP="00AC2ACA">
      <w:pPr>
        <w:overflowPunct/>
        <w:adjustRightInd/>
        <w:ind w:left="1418"/>
        <w:jc w:val="both"/>
        <w:textAlignment w:val="auto"/>
        <w:rPr>
          <w:del w:id="503" w:author="Καρμίρης Αγγελος" w:date="2020-01-03T10:36:00Z"/>
          <w:rFonts w:ascii="Arial" w:hAnsi="Arial" w:cs="Arial"/>
          <w:sz w:val="24"/>
          <w:szCs w:val="24"/>
          <w:lang w:val="el-GR"/>
        </w:rPr>
      </w:pPr>
      <w:del w:id="504" w:author="Καρμίρης Αγγελος" w:date="2020-01-03T10:36:00Z">
        <w:r w:rsidRPr="00AC2ACA" w:rsidDel="00010D2C">
          <w:rPr>
            <w:rFonts w:ascii="Arial" w:hAnsi="Arial" w:cs="Arial"/>
            <w:sz w:val="24"/>
            <w:szCs w:val="24"/>
            <w:lang w:val="el-GR"/>
          </w:rPr>
          <w:delText>Οι μονωτήρες διελεύσεως θα εξοπλιστούν με μετασχηματιστές εντάσεως</w:delText>
        </w:r>
        <w:r w:rsidR="00AF033E" w:rsidDel="00010D2C">
          <w:rPr>
            <w:rFonts w:ascii="Arial" w:hAnsi="Arial" w:cs="Arial"/>
            <w:sz w:val="24"/>
            <w:szCs w:val="24"/>
            <w:lang w:val="el-GR"/>
          </w:rPr>
          <w:delText>,</w:delText>
        </w:r>
        <w:r w:rsidRPr="00AC2ACA" w:rsidDel="00010D2C">
          <w:rPr>
            <w:rFonts w:ascii="Arial" w:hAnsi="Arial" w:cs="Arial"/>
            <w:sz w:val="24"/>
            <w:szCs w:val="24"/>
            <w:lang w:val="el-GR"/>
          </w:rPr>
          <w:delText xml:space="preserve"> όπως παρακάτω</w:delText>
        </w:r>
        <w:r w:rsidR="009527A0" w:rsidRPr="001D60BA" w:rsidDel="00010D2C">
          <w:rPr>
            <w:rFonts w:ascii="Arial" w:hAnsi="Arial" w:cs="Arial"/>
            <w:sz w:val="24"/>
            <w:szCs w:val="24"/>
            <w:lang w:val="el-GR"/>
          </w:rPr>
          <w:delText>.</w:delText>
        </w:r>
      </w:del>
    </w:p>
    <w:p w:rsidR="00AC2ACA" w:rsidDel="00010D2C" w:rsidRDefault="00AC2ACA" w:rsidP="00AC2ACA">
      <w:pPr>
        <w:overflowPunct/>
        <w:adjustRightInd/>
        <w:ind w:left="1418"/>
        <w:jc w:val="both"/>
        <w:textAlignment w:val="auto"/>
        <w:rPr>
          <w:del w:id="505" w:author="Καρμίρης Αγγελος" w:date="2020-01-03T10:36:00Z"/>
          <w:rFonts w:ascii="Arial" w:hAnsi="Arial" w:cs="Arial"/>
          <w:sz w:val="24"/>
          <w:szCs w:val="24"/>
          <w:lang w:val="el-GR"/>
        </w:rPr>
      </w:pPr>
    </w:p>
    <w:p w:rsidR="001633E0" w:rsidRPr="009527A0" w:rsidDel="00010D2C" w:rsidRDefault="009527A0" w:rsidP="00AC2ACA">
      <w:pPr>
        <w:overflowPunct/>
        <w:adjustRightInd/>
        <w:ind w:left="1418"/>
        <w:jc w:val="both"/>
        <w:textAlignment w:val="auto"/>
        <w:rPr>
          <w:del w:id="506" w:author="Καρμίρης Αγγελος" w:date="2020-01-03T10:36:00Z"/>
          <w:rFonts w:ascii="Arial" w:hAnsi="Arial" w:cs="Arial"/>
          <w:sz w:val="24"/>
          <w:szCs w:val="24"/>
          <w:lang w:val="el-GR"/>
        </w:rPr>
      </w:pPr>
      <w:del w:id="507" w:author="Καρμίρης Αγγελος" w:date="2020-01-03T10:36:00Z">
        <w:r w:rsidDel="00010D2C">
          <w:rPr>
            <w:rFonts w:ascii="Arial" w:hAnsi="Arial" w:cs="Arial"/>
            <w:sz w:val="24"/>
            <w:szCs w:val="24"/>
            <w:lang w:val="el-GR"/>
          </w:rPr>
          <w:delText>Για ονομαστική ισχύ</w:delText>
        </w:r>
        <w:r w:rsidRPr="001D60BA" w:rsidDel="00010D2C">
          <w:rPr>
            <w:rFonts w:ascii="Arial" w:hAnsi="Arial" w:cs="Arial"/>
            <w:sz w:val="24"/>
            <w:szCs w:val="24"/>
            <w:lang w:val="el-GR"/>
          </w:rPr>
          <w:delText xml:space="preserve"> </w:delText>
        </w:r>
        <w:r w:rsidDel="00010D2C">
          <w:rPr>
            <w:rFonts w:ascii="Arial" w:hAnsi="Arial" w:cs="Arial"/>
            <w:sz w:val="24"/>
            <w:szCs w:val="24"/>
            <w:lang w:val="el-GR"/>
          </w:rPr>
          <w:delText xml:space="preserve">αυτεπαγωγής </w:delText>
        </w:r>
        <w:r w:rsidRPr="001D60BA" w:rsidDel="00010D2C">
          <w:rPr>
            <w:rFonts w:ascii="Arial" w:hAnsi="Arial" w:cs="Arial"/>
            <w:sz w:val="24"/>
            <w:szCs w:val="24"/>
            <w:lang w:val="el-GR"/>
          </w:rPr>
          <w:delText xml:space="preserve">8 </w:delText>
        </w:r>
        <w:r w:rsidDel="00010D2C">
          <w:rPr>
            <w:rFonts w:ascii="Arial" w:hAnsi="Arial" w:cs="Arial"/>
            <w:sz w:val="24"/>
            <w:szCs w:val="24"/>
          </w:rPr>
          <w:delText>Mvar</w:delText>
        </w:r>
        <w:r w:rsidRPr="001D60BA" w:rsidDel="00010D2C">
          <w:rPr>
            <w:rFonts w:ascii="Arial" w:hAnsi="Arial" w:cs="Arial"/>
            <w:sz w:val="24"/>
            <w:szCs w:val="24"/>
            <w:lang w:val="el-GR"/>
          </w:rPr>
          <w:delText xml:space="preserve"> </w:delText>
        </w:r>
        <w:r w:rsidDel="00010D2C">
          <w:rPr>
            <w:rFonts w:ascii="Arial" w:hAnsi="Arial" w:cs="Arial"/>
            <w:sz w:val="24"/>
            <w:szCs w:val="24"/>
            <w:lang w:val="el-GR"/>
          </w:rPr>
          <w:delText xml:space="preserve">έως και </w:delText>
        </w:r>
        <w:r w:rsidRPr="001D60BA" w:rsidDel="00010D2C">
          <w:rPr>
            <w:rFonts w:ascii="Arial" w:hAnsi="Arial" w:cs="Arial"/>
            <w:sz w:val="24"/>
            <w:szCs w:val="24"/>
            <w:lang w:val="el-GR"/>
          </w:rPr>
          <w:delText xml:space="preserve">25 </w:delText>
        </w:r>
        <w:r w:rsidDel="00010D2C">
          <w:rPr>
            <w:rFonts w:ascii="Arial" w:hAnsi="Arial" w:cs="Arial"/>
            <w:sz w:val="24"/>
            <w:szCs w:val="24"/>
          </w:rPr>
          <w:delText>Mvar</w:delText>
        </w:r>
        <w:r w:rsidRPr="001D60BA" w:rsidDel="00010D2C">
          <w:rPr>
            <w:rFonts w:ascii="Arial" w:hAnsi="Arial" w:cs="Arial"/>
            <w:sz w:val="24"/>
            <w:szCs w:val="24"/>
            <w:lang w:val="el-GR"/>
          </w:rPr>
          <w:delText>:</w:delText>
        </w:r>
      </w:del>
    </w:p>
    <w:p w:rsidR="001633E0" w:rsidRPr="00AC2ACA" w:rsidDel="00010D2C" w:rsidRDefault="001633E0" w:rsidP="00AC2ACA">
      <w:pPr>
        <w:overflowPunct/>
        <w:adjustRightInd/>
        <w:ind w:left="1418"/>
        <w:jc w:val="both"/>
        <w:textAlignment w:val="auto"/>
        <w:rPr>
          <w:del w:id="508" w:author="Καρμίρης Αγγελος" w:date="2020-01-03T10:36:00Z"/>
          <w:rFonts w:ascii="Arial" w:hAnsi="Arial" w:cs="Arial"/>
          <w:sz w:val="24"/>
          <w:szCs w:val="24"/>
          <w:lang w:val="el-GR"/>
        </w:rPr>
      </w:pPr>
    </w:p>
    <w:tbl>
      <w:tblPr>
        <w:tblW w:w="8222" w:type="dxa"/>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60"/>
        <w:gridCol w:w="1275"/>
        <w:gridCol w:w="1463"/>
        <w:gridCol w:w="3924"/>
      </w:tblGrid>
      <w:tr w:rsidR="00AC2ACA" w:rsidRPr="00AC2ACA" w:rsidDel="00010D2C" w:rsidTr="00BE67C0">
        <w:trPr>
          <w:cantSplit/>
          <w:del w:id="509" w:author="Καρμίρης Αγγελος" w:date="2020-01-03T10:36:00Z"/>
        </w:trPr>
        <w:tc>
          <w:tcPr>
            <w:tcW w:w="1560" w:type="dxa"/>
            <w:tcBorders>
              <w:top w:val="single" w:sz="12" w:space="0" w:color="auto"/>
              <w:left w:val="single" w:sz="12" w:space="0" w:color="auto"/>
              <w:bottom w:val="single" w:sz="6" w:space="0" w:color="auto"/>
              <w:right w:val="single" w:sz="6" w:space="0" w:color="auto"/>
            </w:tcBorders>
            <w:shd w:val="clear" w:color="auto" w:fill="00FFFF"/>
          </w:tcPr>
          <w:p w:rsidR="00AC2ACA" w:rsidRPr="00AC2ACA" w:rsidDel="00010D2C" w:rsidRDefault="00AC2ACA" w:rsidP="00AC2ACA">
            <w:pPr>
              <w:overflowPunct/>
              <w:adjustRightInd/>
              <w:jc w:val="center"/>
              <w:textAlignment w:val="auto"/>
              <w:rPr>
                <w:del w:id="510" w:author="Καρμίρης Αγγελος" w:date="2020-01-03T10:36:00Z"/>
                <w:rFonts w:ascii="Arial" w:hAnsi="Arial" w:cs="Arial"/>
                <w:b/>
                <w:bCs/>
                <w:sz w:val="24"/>
                <w:szCs w:val="24"/>
                <w:lang w:val="el-GR"/>
              </w:rPr>
            </w:pPr>
          </w:p>
          <w:p w:rsidR="00AC2ACA" w:rsidRPr="00AC2ACA" w:rsidDel="00010D2C" w:rsidRDefault="00AC2ACA" w:rsidP="00AC2ACA">
            <w:pPr>
              <w:overflowPunct/>
              <w:adjustRightInd/>
              <w:jc w:val="center"/>
              <w:textAlignment w:val="auto"/>
              <w:rPr>
                <w:del w:id="511" w:author="Καρμίρης Αγγελος" w:date="2020-01-03T10:36:00Z"/>
                <w:rFonts w:ascii="Arial" w:hAnsi="Arial" w:cs="Arial"/>
                <w:b/>
                <w:bCs/>
                <w:sz w:val="24"/>
                <w:szCs w:val="24"/>
                <w:lang w:val="el-GR"/>
              </w:rPr>
            </w:pPr>
            <w:del w:id="512" w:author="Καρμίρης Αγγελος" w:date="2020-01-03T10:36:00Z">
              <w:r w:rsidRPr="00AC2ACA" w:rsidDel="00010D2C">
                <w:rPr>
                  <w:rFonts w:ascii="Arial" w:hAnsi="Arial" w:cs="Arial"/>
                  <w:b/>
                  <w:bCs/>
                  <w:sz w:val="24"/>
                  <w:szCs w:val="24"/>
                  <w:lang w:val="el-GR"/>
                </w:rPr>
                <w:delText>Ακροδέκτες</w:delText>
              </w:r>
            </w:del>
          </w:p>
          <w:p w:rsidR="00AC2ACA" w:rsidRPr="00AC2ACA" w:rsidDel="00010D2C" w:rsidRDefault="00AC2ACA" w:rsidP="00AC2ACA">
            <w:pPr>
              <w:overflowPunct/>
              <w:adjustRightInd/>
              <w:jc w:val="center"/>
              <w:textAlignment w:val="auto"/>
              <w:rPr>
                <w:del w:id="513" w:author="Καρμίρης Αγγελος" w:date="2020-01-03T10:36:00Z"/>
                <w:rFonts w:ascii="Arial" w:hAnsi="Arial" w:cs="Arial"/>
                <w:b/>
                <w:bCs/>
                <w:sz w:val="24"/>
                <w:szCs w:val="24"/>
              </w:rPr>
            </w:pPr>
          </w:p>
        </w:tc>
        <w:tc>
          <w:tcPr>
            <w:tcW w:w="1275" w:type="dxa"/>
            <w:tcBorders>
              <w:top w:val="single" w:sz="12" w:space="0" w:color="auto"/>
              <w:left w:val="single" w:sz="6" w:space="0" w:color="auto"/>
              <w:bottom w:val="single" w:sz="6" w:space="0" w:color="auto"/>
              <w:right w:val="single" w:sz="6" w:space="0" w:color="auto"/>
            </w:tcBorders>
            <w:shd w:val="clear" w:color="auto" w:fill="00FFFF"/>
          </w:tcPr>
          <w:p w:rsidR="00AC2ACA" w:rsidRPr="00AC2ACA" w:rsidDel="00010D2C" w:rsidRDefault="00AC2ACA" w:rsidP="00AC2ACA">
            <w:pPr>
              <w:overflowPunct/>
              <w:adjustRightInd/>
              <w:jc w:val="center"/>
              <w:textAlignment w:val="auto"/>
              <w:rPr>
                <w:del w:id="514" w:author="Καρμίρης Αγγελος" w:date="2020-01-03T10:36:00Z"/>
                <w:rFonts w:ascii="Arial" w:hAnsi="Arial" w:cs="Arial"/>
                <w:b/>
                <w:bCs/>
                <w:sz w:val="24"/>
                <w:szCs w:val="24"/>
              </w:rPr>
            </w:pPr>
          </w:p>
          <w:p w:rsidR="00AC2ACA" w:rsidRPr="00AC2ACA" w:rsidDel="00010D2C" w:rsidRDefault="00AC2ACA" w:rsidP="00AC2ACA">
            <w:pPr>
              <w:overflowPunct/>
              <w:adjustRightInd/>
              <w:jc w:val="center"/>
              <w:textAlignment w:val="auto"/>
              <w:rPr>
                <w:del w:id="515" w:author="Καρμίρης Αγγελος" w:date="2020-01-03T10:36:00Z"/>
                <w:rFonts w:ascii="Arial" w:hAnsi="Arial" w:cs="Arial"/>
                <w:b/>
                <w:bCs/>
                <w:sz w:val="24"/>
                <w:szCs w:val="24"/>
                <w:lang w:val="el-GR"/>
              </w:rPr>
            </w:pPr>
            <w:del w:id="516" w:author="Καρμίρης Αγγελος" w:date="2020-01-03T10:36:00Z">
              <w:r w:rsidRPr="00AC2ACA" w:rsidDel="00010D2C">
                <w:rPr>
                  <w:rFonts w:ascii="Arial" w:hAnsi="Arial" w:cs="Arial"/>
                  <w:b/>
                  <w:bCs/>
                  <w:sz w:val="24"/>
                  <w:szCs w:val="24"/>
                  <w:lang w:val="el-GR"/>
                </w:rPr>
                <w:delText>Αριθμός</w:delText>
              </w:r>
            </w:del>
          </w:p>
        </w:tc>
        <w:tc>
          <w:tcPr>
            <w:tcW w:w="1463" w:type="dxa"/>
            <w:tcBorders>
              <w:top w:val="single" w:sz="12" w:space="0" w:color="auto"/>
              <w:left w:val="single" w:sz="6" w:space="0" w:color="auto"/>
              <w:bottom w:val="single" w:sz="6" w:space="0" w:color="auto"/>
              <w:right w:val="single" w:sz="6" w:space="0" w:color="auto"/>
            </w:tcBorders>
            <w:shd w:val="clear" w:color="auto" w:fill="00FFFF"/>
          </w:tcPr>
          <w:p w:rsidR="00AC2ACA" w:rsidRPr="00AC2ACA" w:rsidDel="00010D2C" w:rsidRDefault="00AC2ACA" w:rsidP="00AC2ACA">
            <w:pPr>
              <w:overflowPunct/>
              <w:adjustRightInd/>
              <w:jc w:val="center"/>
              <w:textAlignment w:val="auto"/>
              <w:rPr>
                <w:del w:id="517" w:author="Καρμίρης Αγγελος" w:date="2020-01-03T10:36:00Z"/>
                <w:rFonts w:ascii="Arial" w:hAnsi="Arial" w:cs="Arial"/>
                <w:b/>
                <w:bCs/>
                <w:sz w:val="24"/>
                <w:szCs w:val="24"/>
              </w:rPr>
            </w:pPr>
          </w:p>
          <w:p w:rsidR="00AC2ACA" w:rsidRPr="00AC2ACA" w:rsidDel="00010D2C" w:rsidRDefault="00AC2ACA" w:rsidP="00AC2ACA">
            <w:pPr>
              <w:overflowPunct/>
              <w:adjustRightInd/>
              <w:jc w:val="center"/>
              <w:textAlignment w:val="auto"/>
              <w:rPr>
                <w:del w:id="518" w:author="Καρμίρης Αγγελος" w:date="2020-01-03T10:36:00Z"/>
                <w:rFonts w:ascii="Arial" w:hAnsi="Arial" w:cs="Arial"/>
                <w:b/>
                <w:bCs/>
                <w:sz w:val="24"/>
                <w:szCs w:val="24"/>
              </w:rPr>
            </w:pPr>
            <w:del w:id="519" w:author="Καρμίρης Αγγελος" w:date="2020-01-03T10:36:00Z">
              <w:r w:rsidRPr="00AC2ACA" w:rsidDel="00010D2C">
                <w:rPr>
                  <w:rFonts w:ascii="Arial" w:hAnsi="Arial" w:cs="Arial"/>
                  <w:b/>
                  <w:bCs/>
                  <w:sz w:val="24"/>
                  <w:szCs w:val="24"/>
                </w:rPr>
                <w:delText>Σχέση</w:delText>
              </w:r>
            </w:del>
          </w:p>
        </w:tc>
        <w:tc>
          <w:tcPr>
            <w:tcW w:w="3924" w:type="dxa"/>
            <w:tcBorders>
              <w:top w:val="single" w:sz="12" w:space="0" w:color="auto"/>
              <w:left w:val="single" w:sz="6" w:space="0" w:color="auto"/>
              <w:bottom w:val="single" w:sz="6" w:space="0" w:color="auto"/>
              <w:right w:val="single" w:sz="12" w:space="0" w:color="auto"/>
            </w:tcBorders>
            <w:shd w:val="clear" w:color="auto" w:fill="00FFFF"/>
          </w:tcPr>
          <w:p w:rsidR="00AC2ACA" w:rsidRPr="00AC2ACA" w:rsidDel="00010D2C" w:rsidRDefault="00AC2ACA" w:rsidP="00AC2ACA">
            <w:pPr>
              <w:overflowPunct/>
              <w:adjustRightInd/>
              <w:jc w:val="center"/>
              <w:textAlignment w:val="auto"/>
              <w:rPr>
                <w:del w:id="520" w:author="Καρμίρης Αγγελος" w:date="2020-01-03T10:36:00Z"/>
                <w:rFonts w:ascii="Arial" w:hAnsi="Arial" w:cs="Arial"/>
                <w:b/>
                <w:bCs/>
                <w:sz w:val="24"/>
                <w:szCs w:val="24"/>
              </w:rPr>
            </w:pPr>
          </w:p>
          <w:p w:rsidR="00AC2ACA" w:rsidRPr="00AC2ACA" w:rsidDel="00010D2C" w:rsidRDefault="00AC2ACA" w:rsidP="00AC2ACA">
            <w:pPr>
              <w:overflowPunct/>
              <w:adjustRightInd/>
              <w:jc w:val="center"/>
              <w:textAlignment w:val="auto"/>
              <w:rPr>
                <w:del w:id="521" w:author="Καρμίρης Αγγελος" w:date="2020-01-03T10:36:00Z"/>
                <w:rFonts w:ascii="Arial" w:hAnsi="Arial" w:cs="Arial"/>
                <w:b/>
                <w:bCs/>
                <w:sz w:val="24"/>
                <w:szCs w:val="24"/>
                <w:lang w:val="el-GR"/>
              </w:rPr>
            </w:pPr>
            <w:del w:id="522" w:author="Καρμίρης Αγγελος" w:date="2020-01-03T10:36:00Z">
              <w:r w:rsidRPr="00AC2ACA" w:rsidDel="00010D2C">
                <w:rPr>
                  <w:rFonts w:ascii="Arial" w:hAnsi="Arial" w:cs="Arial"/>
                  <w:b/>
                  <w:bCs/>
                  <w:sz w:val="24"/>
                  <w:szCs w:val="24"/>
                  <w:lang w:val="el-GR"/>
                </w:rPr>
                <w:delText>Ακρίβεια</w:delText>
              </w:r>
              <w:r w:rsidRPr="00AC2ACA" w:rsidDel="00010D2C">
                <w:rPr>
                  <w:rFonts w:ascii="Arial" w:hAnsi="Arial" w:cs="Arial"/>
                  <w:b/>
                  <w:bCs/>
                  <w:sz w:val="24"/>
                  <w:szCs w:val="24"/>
                </w:rPr>
                <w:delText xml:space="preserve"> &amp; </w:delText>
              </w:r>
            </w:del>
          </w:p>
          <w:p w:rsidR="00AC2ACA" w:rsidRPr="00AC2ACA" w:rsidDel="00010D2C" w:rsidRDefault="00AC2ACA" w:rsidP="00AC2ACA">
            <w:pPr>
              <w:overflowPunct/>
              <w:adjustRightInd/>
              <w:jc w:val="center"/>
              <w:textAlignment w:val="auto"/>
              <w:rPr>
                <w:del w:id="523" w:author="Καρμίρης Αγγελος" w:date="2020-01-03T10:36:00Z"/>
                <w:rFonts w:ascii="Arial" w:hAnsi="Arial" w:cs="Arial"/>
                <w:b/>
                <w:bCs/>
                <w:sz w:val="24"/>
                <w:szCs w:val="24"/>
                <w:lang w:val="el-GR"/>
              </w:rPr>
            </w:pPr>
            <w:del w:id="524" w:author="Καρμίρης Αγγελος" w:date="2020-01-03T10:36:00Z">
              <w:r w:rsidRPr="00AC2ACA" w:rsidDel="00010D2C">
                <w:rPr>
                  <w:rFonts w:ascii="Arial" w:hAnsi="Arial" w:cs="Arial"/>
                  <w:b/>
                  <w:bCs/>
                  <w:sz w:val="24"/>
                  <w:szCs w:val="24"/>
                  <w:lang w:val="el-GR"/>
                </w:rPr>
                <w:delText>Ονομαστική ισχύς εξόδου</w:delText>
              </w:r>
            </w:del>
          </w:p>
          <w:p w:rsidR="00AC2ACA" w:rsidRPr="00AC2ACA" w:rsidDel="00010D2C" w:rsidRDefault="00AC2ACA" w:rsidP="00AC2ACA">
            <w:pPr>
              <w:overflowPunct/>
              <w:adjustRightInd/>
              <w:jc w:val="center"/>
              <w:textAlignment w:val="auto"/>
              <w:rPr>
                <w:del w:id="525" w:author="Καρμίρης Αγγελος" w:date="2020-01-03T10:36:00Z"/>
                <w:rFonts w:ascii="Arial" w:hAnsi="Arial" w:cs="Arial"/>
                <w:b/>
                <w:bCs/>
                <w:sz w:val="24"/>
                <w:szCs w:val="24"/>
              </w:rPr>
            </w:pPr>
          </w:p>
          <w:p w:rsidR="00AC2ACA" w:rsidRPr="00AC2ACA" w:rsidDel="00010D2C" w:rsidRDefault="00AC2ACA" w:rsidP="00AC2ACA">
            <w:pPr>
              <w:overflowPunct/>
              <w:adjustRightInd/>
              <w:jc w:val="center"/>
              <w:textAlignment w:val="auto"/>
              <w:rPr>
                <w:del w:id="526" w:author="Καρμίρης Αγγελος" w:date="2020-01-03T10:36:00Z"/>
                <w:rFonts w:ascii="Arial" w:hAnsi="Arial" w:cs="Arial"/>
                <w:b/>
                <w:bCs/>
                <w:sz w:val="24"/>
                <w:szCs w:val="24"/>
              </w:rPr>
            </w:pPr>
          </w:p>
        </w:tc>
      </w:tr>
      <w:tr w:rsidR="00AC2ACA" w:rsidRPr="00AC2ACA" w:rsidDel="00010D2C" w:rsidTr="00BE67C0">
        <w:trPr>
          <w:del w:id="527" w:author="Καρμίρης Αγγελος" w:date="2020-01-03T10:36:00Z"/>
        </w:trPr>
        <w:tc>
          <w:tcPr>
            <w:tcW w:w="1560" w:type="dxa"/>
            <w:tcBorders>
              <w:top w:val="nil"/>
              <w:left w:val="single" w:sz="12" w:space="0" w:color="auto"/>
              <w:bottom w:val="single" w:sz="6" w:space="0" w:color="auto"/>
              <w:right w:val="single" w:sz="6" w:space="0" w:color="auto"/>
            </w:tcBorders>
          </w:tcPr>
          <w:p w:rsidR="00AC2ACA" w:rsidRPr="00AC2ACA" w:rsidDel="00010D2C" w:rsidRDefault="00AC2ACA" w:rsidP="00AC2ACA">
            <w:pPr>
              <w:overflowPunct/>
              <w:adjustRightInd/>
              <w:jc w:val="center"/>
              <w:textAlignment w:val="auto"/>
              <w:rPr>
                <w:del w:id="528"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29" w:author="Καρμίρης Αγγελος" w:date="2020-01-03T10:36:00Z"/>
                <w:rFonts w:ascii="Arial" w:hAnsi="Arial" w:cs="Arial"/>
                <w:sz w:val="24"/>
                <w:szCs w:val="24"/>
              </w:rPr>
            </w:pPr>
          </w:p>
          <w:p w:rsidR="00AC2ACA" w:rsidRPr="00AC2ACA" w:rsidDel="00010D2C" w:rsidRDefault="00AF033E" w:rsidP="00AC2ACA">
            <w:pPr>
              <w:overflowPunct/>
              <w:adjustRightInd/>
              <w:jc w:val="center"/>
              <w:textAlignment w:val="auto"/>
              <w:rPr>
                <w:del w:id="530" w:author="Καρμίρης Αγγελος" w:date="2020-01-03T10:36:00Z"/>
                <w:rFonts w:ascii="Arial" w:hAnsi="Arial" w:cs="Arial"/>
                <w:sz w:val="24"/>
                <w:szCs w:val="24"/>
                <w:lang w:val="el-GR"/>
              </w:rPr>
            </w:pPr>
            <w:del w:id="531" w:author="Καρμίρης Αγγελος" w:date="2020-01-03T10:36:00Z">
              <w:r w:rsidDel="00010D2C">
                <w:rPr>
                  <w:rFonts w:ascii="Arial" w:hAnsi="Arial" w:cs="Arial"/>
                  <w:sz w:val="24"/>
                  <w:szCs w:val="24"/>
                </w:rPr>
                <w:delText>U,V,W</w:delText>
              </w:r>
            </w:del>
          </w:p>
        </w:tc>
        <w:tc>
          <w:tcPr>
            <w:tcW w:w="1275" w:type="dxa"/>
            <w:tcBorders>
              <w:top w:val="nil"/>
              <w:left w:val="single" w:sz="6" w:space="0" w:color="auto"/>
              <w:bottom w:val="single" w:sz="6" w:space="0" w:color="auto"/>
              <w:right w:val="single" w:sz="6" w:space="0" w:color="auto"/>
            </w:tcBorders>
          </w:tcPr>
          <w:p w:rsidR="00AC2ACA" w:rsidRPr="00AC2ACA" w:rsidDel="00010D2C" w:rsidRDefault="00AC2ACA" w:rsidP="00AC2ACA">
            <w:pPr>
              <w:overflowPunct/>
              <w:adjustRightInd/>
              <w:jc w:val="both"/>
              <w:textAlignment w:val="auto"/>
              <w:rPr>
                <w:del w:id="532"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33"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34" w:author="Καρμίρης Αγγελος" w:date="2020-01-03T10:36:00Z"/>
                <w:rFonts w:ascii="Arial" w:hAnsi="Arial" w:cs="Arial"/>
                <w:sz w:val="24"/>
                <w:szCs w:val="24"/>
              </w:rPr>
            </w:pPr>
            <w:del w:id="535" w:author="Καρμίρης Αγγελος" w:date="2020-01-03T10:36:00Z">
              <w:r w:rsidRPr="00AC2ACA" w:rsidDel="00010D2C">
                <w:rPr>
                  <w:rFonts w:ascii="Arial" w:hAnsi="Arial" w:cs="Arial"/>
                  <w:sz w:val="24"/>
                  <w:szCs w:val="24"/>
                </w:rPr>
                <w:delText>1</w:delText>
              </w:r>
            </w:del>
          </w:p>
        </w:tc>
        <w:tc>
          <w:tcPr>
            <w:tcW w:w="1463" w:type="dxa"/>
            <w:tcBorders>
              <w:top w:val="nil"/>
              <w:left w:val="single" w:sz="6" w:space="0" w:color="auto"/>
              <w:bottom w:val="single" w:sz="6" w:space="0" w:color="auto"/>
              <w:right w:val="single" w:sz="6" w:space="0" w:color="auto"/>
            </w:tcBorders>
          </w:tcPr>
          <w:p w:rsidR="00AC2ACA" w:rsidRPr="00AC2ACA" w:rsidDel="00010D2C" w:rsidRDefault="00AC2ACA" w:rsidP="00AC2ACA">
            <w:pPr>
              <w:overflowPunct/>
              <w:adjustRightInd/>
              <w:jc w:val="center"/>
              <w:textAlignment w:val="auto"/>
              <w:rPr>
                <w:del w:id="536"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37" w:author="Καρμίρης Αγγελος" w:date="2020-01-03T10:36:00Z"/>
                <w:rFonts w:ascii="Arial" w:hAnsi="Arial" w:cs="Arial"/>
                <w:sz w:val="24"/>
                <w:szCs w:val="24"/>
              </w:rPr>
            </w:pPr>
          </w:p>
          <w:p w:rsidR="00AC2ACA" w:rsidRPr="00AC2ACA" w:rsidDel="00010D2C" w:rsidRDefault="00AF033E" w:rsidP="00AC2ACA">
            <w:pPr>
              <w:overflowPunct/>
              <w:adjustRightInd/>
              <w:jc w:val="center"/>
              <w:textAlignment w:val="auto"/>
              <w:rPr>
                <w:del w:id="538" w:author="Καρμίρης Αγγελος" w:date="2020-01-03T10:36:00Z"/>
                <w:rFonts w:ascii="Arial" w:hAnsi="Arial" w:cs="Arial"/>
                <w:sz w:val="24"/>
                <w:szCs w:val="24"/>
              </w:rPr>
            </w:pPr>
            <w:del w:id="539" w:author="Καρμίρης Αγγελος" w:date="2020-01-03T10:36:00Z">
              <w:r w:rsidDel="00010D2C">
                <w:rPr>
                  <w:rFonts w:ascii="Arial" w:hAnsi="Arial" w:cs="Arial"/>
                  <w:sz w:val="24"/>
                  <w:szCs w:val="24"/>
                </w:rPr>
                <w:delText>1</w:delText>
              </w:r>
              <w:r w:rsidR="00AC2ACA" w:rsidRPr="00AC2ACA" w:rsidDel="00010D2C">
                <w:rPr>
                  <w:rFonts w:ascii="Arial" w:hAnsi="Arial" w:cs="Arial"/>
                  <w:sz w:val="24"/>
                  <w:szCs w:val="24"/>
                </w:rPr>
                <w:delText>00/1</w:delText>
              </w:r>
            </w:del>
          </w:p>
        </w:tc>
        <w:tc>
          <w:tcPr>
            <w:tcW w:w="3924" w:type="dxa"/>
            <w:tcBorders>
              <w:top w:val="nil"/>
              <w:left w:val="single" w:sz="6" w:space="0" w:color="auto"/>
              <w:bottom w:val="single" w:sz="6" w:space="0" w:color="auto"/>
              <w:right w:val="single" w:sz="12" w:space="0" w:color="auto"/>
            </w:tcBorders>
          </w:tcPr>
          <w:p w:rsidR="00AC2ACA" w:rsidRPr="00AC2ACA" w:rsidDel="00010D2C" w:rsidRDefault="00AC2ACA" w:rsidP="00AC2ACA">
            <w:pPr>
              <w:overflowPunct/>
              <w:adjustRightInd/>
              <w:jc w:val="center"/>
              <w:textAlignment w:val="auto"/>
              <w:rPr>
                <w:del w:id="540" w:author="Καρμίρης Αγγελος" w:date="2020-01-03T10:36:00Z"/>
                <w:rFonts w:ascii="Arial" w:hAnsi="Arial" w:cs="Arial"/>
                <w:sz w:val="24"/>
                <w:szCs w:val="24"/>
                <w:lang w:val="el-GR"/>
              </w:rPr>
            </w:pPr>
          </w:p>
          <w:p w:rsidR="00AC2ACA" w:rsidRPr="00AC2ACA" w:rsidDel="00010D2C" w:rsidRDefault="00AC2ACA" w:rsidP="00AC2ACA">
            <w:pPr>
              <w:overflowPunct/>
              <w:adjustRightInd/>
              <w:jc w:val="center"/>
              <w:textAlignment w:val="auto"/>
              <w:rPr>
                <w:del w:id="541" w:author="Καρμίρης Αγγελος" w:date="2020-01-03T10:36:00Z"/>
                <w:rFonts w:ascii="Arial" w:hAnsi="Arial" w:cs="Arial"/>
                <w:sz w:val="24"/>
                <w:szCs w:val="24"/>
                <w:lang w:val="el-GR"/>
              </w:rPr>
            </w:pPr>
            <w:del w:id="542" w:author="Καρμίρης Αγγελος" w:date="2020-01-03T10:36:00Z">
              <w:r w:rsidRPr="00AC2ACA" w:rsidDel="00010D2C">
                <w:rPr>
                  <w:rFonts w:ascii="Arial" w:hAnsi="Arial" w:cs="Arial"/>
                  <w:sz w:val="24"/>
                  <w:szCs w:val="24"/>
                  <w:lang w:val="el-GR"/>
                </w:rPr>
                <w:delText>5</w:delText>
              </w:r>
              <w:r w:rsidRPr="00AC2ACA" w:rsidDel="00010D2C">
                <w:rPr>
                  <w:rFonts w:ascii="Arial" w:hAnsi="Arial" w:cs="Arial"/>
                  <w:sz w:val="24"/>
                  <w:szCs w:val="24"/>
                </w:rPr>
                <w:delText>P</w:delText>
              </w:r>
              <w:r w:rsidRPr="00AC2ACA" w:rsidDel="00010D2C">
                <w:rPr>
                  <w:rFonts w:ascii="Arial" w:hAnsi="Arial" w:cs="Arial"/>
                  <w:sz w:val="24"/>
                  <w:szCs w:val="24"/>
                  <w:lang w:val="el-GR"/>
                </w:rPr>
                <w:delText>20   25</w:delText>
              </w:r>
              <w:r w:rsidRPr="00AC2ACA" w:rsidDel="00010D2C">
                <w:rPr>
                  <w:rFonts w:ascii="Arial" w:hAnsi="Arial" w:cs="Arial"/>
                  <w:sz w:val="24"/>
                  <w:szCs w:val="24"/>
                </w:rPr>
                <w:delText>VA</w:delText>
              </w:r>
            </w:del>
          </w:p>
          <w:p w:rsidR="00AC2ACA" w:rsidRPr="00AC2ACA" w:rsidDel="00010D2C" w:rsidRDefault="00AC2ACA" w:rsidP="00AC2ACA">
            <w:pPr>
              <w:overflowPunct/>
              <w:adjustRightInd/>
              <w:jc w:val="center"/>
              <w:textAlignment w:val="auto"/>
              <w:rPr>
                <w:del w:id="543" w:author="Καρμίρης Αγγελος" w:date="2020-01-03T10:36:00Z"/>
                <w:rFonts w:ascii="Arial" w:hAnsi="Arial" w:cs="Arial"/>
                <w:sz w:val="24"/>
                <w:szCs w:val="24"/>
              </w:rPr>
            </w:pPr>
            <w:del w:id="544" w:author="Καρμίρης Αγγελος" w:date="2020-01-03T10:36:00Z">
              <w:r w:rsidRPr="00AC2ACA" w:rsidDel="00010D2C">
                <w:rPr>
                  <w:rFonts w:ascii="Arial" w:hAnsi="Arial" w:cs="Arial"/>
                  <w:sz w:val="24"/>
                  <w:szCs w:val="24"/>
                  <w:lang w:val="el-GR"/>
                </w:rPr>
                <w:delText xml:space="preserve">Για </w:delText>
              </w:r>
              <w:r w:rsidR="00AF033E" w:rsidDel="00010D2C">
                <w:rPr>
                  <w:rFonts w:ascii="Arial" w:hAnsi="Arial" w:cs="Arial"/>
                  <w:sz w:val="24"/>
                  <w:szCs w:val="24"/>
                  <w:lang w:val="el-GR"/>
                </w:rPr>
                <w:delText>προστασία</w:delText>
              </w:r>
            </w:del>
          </w:p>
          <w:p w:rsidR="00AC2ACA" w:rsidRPr="00AC2ACA" w:rsidDel="00010D2C" w:rsidRDefault="00AC2ACA" w:rsidP="00AC2ACA">
            <w:pPr>
              <w:overflowPunct/>
              <w:adjustRightInd/>
              <w:jc w:val="center"/>
              <w:textAlignment w:val="auto"/>
              <w:rPr>
                <w:del w:id="545" w:author="Καρμίρης Αγγελος" w:date="2020-01-03T10:36:00Z"/>
                <w:rFonts w:ascii="Arial" w:hAnsi="Arial" w:cs="Arial"/>
                <w:sz w:val="24"/>
                <w:szCs w:val="24"/>
                <w:lang w:val="el-GR"/>
              </w:rPr>
            </w:pPr>
          </w:p>
        </w:tc>
      </w:tr>
      <w:tr w:rsidR="00AC2ACA" w:rsidRPr="00AC2ACA" w:rsidDel="00010D2C" w:rsidTr="00BE67C0">
        <w:trPr>
          <w:del w:id="546" w:author="Καρμίρης Αγγελος" w:date="2020-01-03T10:36:00Z"/>
        </w:trPr>
        <w:tc>
          <w:tcPr>
            <w:tcW w:w="1560" w:type="dxa"/>
            <w:tcBorders>
              <w:top w:val="single" w:sz="6" w:space="0" w:color="auto"/>
              <w:left w:val="single" w:sz="12" w:space="0" w:color="auto"/>
              <w:bottom w:val="single" w:sz="6" w:space="0" w:color="auto"/>
              <w:right w:val="single" w:sz="6" w:space="0" w:color="auto"/>
            </w:tcBorders>
          </w:tcPr>
          <w:p w:rsidR="00AC2ACA" w:rsidRPr="00AC2ACA" w:rsidDel="00010D2C" w:rsidRDefault="00AC2ACA" w:rsidP="00AC2ACA">
            <w:pPr>
              <w:overflowPunct/>
              <w:adjustRightInd/>
              <w:jc w:val="center"/>
              <w:textAlignment w:val="auto"/>
              <w:rPr>
                <w:del w:id="547" w:author="Καρμίρης Αγγελος" w:date="2020-01-03T10:36:00Z"/>
                <w:rFonts w:ascii="Arial" w:hAnsi="Arial" w:cs="Arial"/>
                <w:sz w:val="24"/>
                <w:szCs w:val="24"/>
                <w:lang w:val="el-GR"/>
              </w:rPr>
            </w:pPr>
          </w:p>
          <w:p w:rsidR="00AC2ACA" w:rsidRPr="00AC2ACA" w:rsidDel="00010D2C" w:rsidRDefault="00AC2ACA" w:rsidP="00AC2ACA">
            <w:pPr>
              <w:overflowPunct/>
              <w:adjustRightInd/>
              <w:jc w:val="center"/>
              <w:textAlignment w:val="auto"/>
              <w:rPr>
                <w:del w:id="548" w:author="Καρμίρης Αγγελος" w:date="2020-01-03T10:36:00Z"/>
                <w:rFonts w:ascii="Arial" w:hAnsi="Arial" w:cs="Arial"/>
                <w:sz w:val="24"/>
                <w:szCs w:val="24"/>
                <w:lang w:val="el-GR"/>
              </w:rPr>
            </w:pPr>
          </w:p>
          <w:p w:rsidR="00AC2ACA" w:rsidRPr="00AC2ACA" w:rsidDel="00010D2C" w:rsidRDefault="00AF033E" w:rsidP="00AC2ACA">
            <w:pPr>
              <w:overflowPunct/>
              <w:adjustRightInd/>
              <w:jc w:val="center"/>
              <w:textAlignment w:val="auto"/>
              <w:rPr>
                <w:del w:id="549" w:author="Καρμίρης Αγγελος" w:date="2020-01-03T10:36:00Z"/>
                <w:rFonts w:ascii="Arial" w:hAnsi="Arial" w:cs="Arial"/>
                <w:sz w:val="24"/>
                <w:szCs w:val="24"/>
              </w:rPr>
            </w:pPr>
            <w:del w:id="550" w:author="Καρμίρης Αγγελος" w:date="2020-01-03T10:36:00Z">
              <w:r w:rsidDel="00010D2C">
                <w:rPr>
                  <w:rFonts w:ascii="Arial" w:hAnsi="Arial" w:cs="Arial"/>
                  <w:sz w:val="24"/>
                  <w:szCs w:val="24"/>
                </w:rPr>
                <w:delText>U,V,W</w:delText>
              </w:r>
            </w:del>
          </w:p>
        </w:tc>
        <w:tc>
          <w:tcPr>
            <w:tcW w:w="1275" w:type="dxa"/>
            <w:tcBorders>
              <w:top w:val="single" w:sz="6" w:space="0" w:color="auto"/>
              <w:left w:val="single" w:sz="6" w:space="0" w:color="auto"/>
              <w:bottom w:val="single" w:sz="6" w:space="0" w:color="auto"/>
              <w:right w:val="single" w:sz="6" w:space="0" w:color="auto"/>
            </w:tcBorders>
          </w:tcPr>
          <w:p w:rsidR="00AC2ACA" w:rsidRPr="00AC2ACA" w:rsidDel="00010D2C" w:rsidRDefault="00AC2ACA" w:rsidP="00AC2ACA">
            <w:pPr>
              <w:overflowPunct/>
              <w:adjustRightInd/>
              <w:jc w:val="both"/>
              <w:textAlignment w:val="auto"/>
              <w:rPr>
                <w:del w:id="551" w:author="Καρμίρης Αγγελος" w:date="2020-01-03T10:36:00Z"/>
                <w:rFonts w:ascii="Arial" w:hAnsi="Arial" w:cs="Arial"/>
                <w:sz w:val="24"/>
                <w:szCs w:val="24"/>
              </w:rPr>
            </w:pPr>
          </w:p>
          <w:p w:rsidR="00AC2ACA" w:rsidRPr="00AC2ACA" w:rsidDel="00010D2C" w:rsidRDefault="00AC2ACA" w:rsidP="00AC2ACA">
            <w:pPr>
              <w:overflowPunct/>
              <w:adjustRightInd/>
              <w:jc w:val="both"/>
              <w:textAlignment w:val="auto"/>
              <w:rPr>
                <w:del w:id="552"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53" w:author="Καρμίρης Αγγελος" w:date="2020-01-03T10:36:00Z"/>
                <w:rFonts w:ascii="Arial" w:hAnsi="Arial" w:cs="Arial"/>
                <w:sz w:val="24"/>
                <w:szCs w:val="24"/>
              </w:rPr>
            </w:pPr>
            <w:del w:id="554" w:author="Καρμίρης Αγγελος" w:date="2020-01-03T10:36:00Z">
              <w:r w:rsidRPr="00AC2ACA" w:rsidDel="00010D2C">
                <w:rPr>
                  <w:rFonts w:ascii="Arial" w:hAnsi="Arial" w:cs="Arial"/>
                  <w:sz w:val="24"/>
                  <w:szCs w:val="24"/>
                </w:rPr>
                <w:delText>1</w:delText>
              </w:r>
            </w:del>
          </w:p>
        </w:tc>
        <w:tc>
          <w:tcPr>
            <w:tcW w:w="1463" w:type="dxa"/>
            <w:tcBorders>
              <w:top w:val="single" w:sz="6" w:space="0" w:color="auto"/>
              <w:left w:val="single" w:sz="6" w:space="0" w:color="auto"/>
              <w:bottom w:val="single" w:sz="6" w:space="0" w:color="auto"/>
              <w:right w:val="single" w:sz="6" w:space="0" w:color="auto"/>
            </w:tcBorders>
          </w:tcPr>
          <w:p w:rsidR="00AC2ACA" w:rsidRPr="00AC2ACA" w:rsidDel="00010D2C" w:rsidRDefault="00AC2ACA" w:rsidP="00AC2ACA">
            <w:pPr>
              <w:overflowPunct/>
              <w:adjustRightInd/>
              <w:jc w:val="center"/>
              <w:textAlignment w:val="auto"/>
              <w:rPr>
                <w:del w:id="555"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56"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57" w:author="Καρμίρης Αγγελος" w:date="2020-01-03T10:36:00Z"/>
                <w:rFonts w:ascii="Arial" w:hAnsi="Arial" w:cs="Arial"/>
                <w:sz w:val="24"/>
                <w:szCs w:val="24"/>
              </w:rPr>
            </w:pPr>
            <w:del w:id="558" w:author="Καρμίρης Αγγελος" w:date="2020-01-03T10:36:00Z">
              <w:r w:rsidRPr="00AC2ACA" w:rsidDel="00010D2C">
                <w:rPr>
                  <w:rFonts w:ascii="Arial" w:hAnsi="Arial" w:cs="Arial"/>
                  <w:sz w:val="24"/>
                  <w:szCs w:val="24"/>
                </w:rPr>
                <w:delText>500/1</w:delText>
              </w:r>
            </w:del>
          </w:p>
        </w:tc>
        <w:tc>
          <w:tcPr>
            <w:tcW w:w="3924" w:type="dxa"/>
            <w:tcBorders>
              <w:top w:val="single" w:sz="6" w:space="0" w:color="auto"/>
              <w:left w:val="single" w:sz="6" w:space="0" w:color="auto"/>
              <w:bottom w:val="single" w:sz="6" w:space="0" w:color="auto"/>
              <w:right w:val="single" w:sz="12" w:space="0" w:color="auto"/>
            </w:tcBorders>
          </w:tcPr>
          <w:p w:rsidR="00AC2ACA" w:rsidRPr="00AC2ACA" w:rsidDel="00010D2C" w:rsidRDefault="00AC2ACA" w:rsidP="00AC2ACA">
            <w:pPr>
              <w:overflowPunct/>
              <w:adjustRightInd/>
              <w:jc w:val="center"/>
              <w:textAlignment w:val="auto"/>
              <w:rPr>
                <w:del w:id="559" w:author="Καρμίρης Αγγελος" w:date="2020-01-03T10:36:00Z"/>
                <w:rFonts w:ascii="Arial" w:hAnsi="Arial" w:cs="Arial"/>
                <w:sz w:val="24"/>
                <w:szCs w:val="24"/>
                <w:lang w:val="el-GR"/>
              </w:rPr>
            </w:pPr>
          </w:p>
          <w:p w:rsidR="00AC2ACA" w:rsidRPr="00AC2ACA" w:rsidDel="00010D2C" w:rsidRDefault="00AC2ACA" w:rsidP="00AC2ACA">
            <w:pPr>
              <w:overflowPunct/>
              <w:adjustRightInd/>
              <w:jc w:val="center"/>
              <w:textAlignment w:val="auto"/>
              <w:rPr>
                <w:del w:id="560" w:author="Καρμίρης Αγγελος" w:date="2020-01-03T10:36:00Z"/>
                <w:rFonts w:ascii="Arial" w:hAnsi="Arial" w:cs="Arial"/>
                <w:sz w:val="24"/>
                <w:szCs w:val="24"/>
                <w:lang w:val="el-GR"/>
              </w:rPr>
            </w:pPr>
            <w:del w:id="561" w:author="Καρμίρης Αγγελος" w:date="2020-01-03T10:36:00Z">
              <w:r w:rsidRPr="00AC2ACA" w:rsidDel="00010D2C">
                <w:rPr>
                  <w:rFonts w:ascii="Arial" w:hAnsi="Arial" w:cs="Arial"/>
                  <w:sz w:val="24"/>
                  <w:szCs w:val="24"/>
                  <w:lang w:val="el-GR"/>
                </w:rPr>
                <w:delText>5</w:delText>
              </w:r>
              <w:r w:rsidRPr="00AC2ACA" w:rsidDel="00010D2C">
                <w:rPr>
                  <w:rFonts w:ascii="Arial" w:hAnsi="Arial" w:cs="Arial"/>
                  <w:sz w:val="24"/>
                  <w:szCs w:val="24"/>
                </w:rPr>
                <w:delText>P</w:delText>
              </w:r>
              <w:r w:rsidRPr="00AC2ACA" w:rsidDel="00010D2C">
                <w:rPr>
                  <w:rFonts w:ascii="Arial" w:hAnsi="Arial" w:cs="Arial"/>
                  <w:sz w:val="24"/>
                  <w:szCs w:val="24"/>
                  <w:lang w:val="el-GR"/>
                </w:rPr>
                <w:delText>20</w:delText>
              </w:r>
              <w:r w:rsidR="00AF033E" w:rsidDel="00010D2C">
                <w:rPr>
                  <w:rFonts w:ascii="Arial" w:hAnsi="Arial" w:cs="Arial"/>
                  <w:sz w:val="24"/>
                  <w:szCs w:val="24"/>
                  <w:lang w:val="el-GR"/>
                </w:rPr>
                <w:delText xml:space="preserve">   </w:delText>
              </w:r>
              <w:r w:rsidR="00AF033E" w:rsidDel="00010D2C">
                <w:rPr>
                  <w:rFonts w:ascii="Arial" w:hAnsi="Arial" w:cs="Arial"/>
                  <w:sz w:val="24"/>
                  <w:szCs w:val="24"/>
                </w:rPr>
                <w:delText>25</w:delText>
              </w:r>
              <w:r w:rsidRPr="00AC2ACA" w:rsidDel="00010D2C">
                <w:rPr>
                  <w:rFonts w:ascii="Arial" w:hAnsi="Arial" w:cs="Arial"/>
                  <w:sz w:val="24"/>
                  <w:szCs w:val="24"/>
                </w:rPr>
                <w:delText>VA</w:delText>
              </w:r>
            </w:del>
          </w:p>
          <w:p w:rsidR="00AC2ACA" w:rsidRPr="00AC2ACA" w:rsidDel="00010D2C" w:rsidRDefault="00AC2ACA" w:rsidP="00AC2ACA">
            <w:pPr>
              <w:overflowPunct/>
              <w:adjustRightInd/>
              <w:jc w:val="center"/>
              <w:textAlignment w:val="auto"/>
              <w:rPr>
                <w:del w:id="562" w:author="Καρμίρης Αγγελος" w:date="2020-01-03T10:36:00Z"/>
                <w:rFonts w:ascii="Arial" w:hAnsi="Arial" w:cs="Arial"/>
                <w:sz w:val="24"/>
                <w:szCs w:val="24"/>
              </w:rPr>
            </w:pPr>
            <w:del w:id="563" w:author="Καρμίρης Αγγελος" w:date="2020-01-03T10:36:00Z">
              <w:r w:rsidRPr="00AC2ACA" w:rsidDel="00010D2C">
                <w:rPr>
                  <w:rFonts w:ascii="Arial" w:hAnsi="Arial" w:cs="Arial"/>
                  <w:sz w:val="24"/>
                  <w:szCs w:val="24"/>
                  <w:lang w:val="el-GR"/>
                </w:rPr>
                <w:delText>Για προστασία</w:delText>
              </w:r>
            </w:del>
          </w:p>
          <w:p w:rsidR="00AC2ACA" w:rsidRPr="00AC2ACA" w:rsidDel="00010D2C" w:rsidRDefault="00AC2ACA" w:rsidP="00AC2ACA">
            <w:pPr>
              <w:overflowPunct/>
              <w:adjustRightInd/>
              <w:jc w:val="center"/>
              <w:textAlignment w:val="auto"/>
              <w:rPr>
                <w:del w:id="564" w:author="Καρμίρης Αγγελος" w:date="2020-01-03T10:36:00Z"/>
                <w:rFonts w:ascii="Arial" w:hAnsi="Arial" w:cs="Arial"/>
                <w:sz w:val="24"/>
                <w:szCs w:val="24"/>
                <w:lang w:val="el-GR"/>
              </w:rPr>
            </w:pPr>
          </w:p>
        </w:tc>
      </w:tr>
      <w:tr w:rsidR="00AC2ACA" w:rsidRPr="00010D2C" w:rsidDel="00010D2C" w:rsidTr="00BE67C0">
        <w:trPr>
          <w:del w:id="565" w:author="Καρμίρης Αγγελος" w:date="2020-01-03T10:36:00Z"/>
        </w:trPr>
        <w:tc>
          <w:tcPr>
            <w:tcW w:w="1560" w:type="dxa"/>
            <w:tcBorders>
              <w:top w:val="single" w:sz="6" w:space="0" w:color="auto"/>
              <w:left w:val="single" w:sz="12" w:space="0" w:color="auto"/>
              <w:bottom w:val="single" w:sz="6" w:space="0" w:color="auto"/>
              <w:right w:val="single" w:sz="6" w:space="0" w:color="auto"/>
            </w:tcBorders>
          </w:tcPr>
          <w:p w:rsidR="00AC2ACA" w:rsidRPr="00AC2ACA" w:rsidDel="00010D2C" w:rsidRDefault="00AC2ACA" w:rsidP="00AC2ACA">
            <w:pPr>
              <w:overflowPunct/>
              <w:adjustRightInd/>
              <w:jc w:val="center"/>
              <w:textAlignment w:val="auto"/>
              <w:rPr>
                <w:del w:id="566" w:author="Καρμίρης Αγγελος" w:date="2020-01-03T10:36:00Z"/>
                <w:rFonts w:ascii="Arial" w:hAnsi="Arial" w:cs="Arial"/>
                <w:sz w:val="24"/>
                <w:szCs w:val="24"/>
                <w:lang w:val="el-GR"/>
              </w:rPr>
            </w:pPr>
          </w:p>
          <w:p w:rsidR="00AC2ACA" w:rsidRPr="00AC2ACA" w:rsidDel="00010D2C" w:rsidRDefault="00AF033E" w:rsidP="00AC2ACA">
            <w:pPr>
              <w:overflowPunct/>
              <w:adjustRightInd/>
              <w:jc w:val="center"/>
              <w:textAlignment w:val="auto"/>
              <w:rPr>
                <w:del w:id="567" w:author="Καρμίρης Αγγελος" w:date="2020-01-03T10:36:00Z"/>
                <w:rFonts w:ascii="Arial" w:hAnsi="Arial" w:cs="Arial"/>
                <w:sz w:val="24"/>
                <w:szCs w:val="24"/>
              </w:rPr>
            </w:pPr>
            <w:del w:id="568" w:author="Καρμίρης Αγγελος" w:date="2020-01-03T10:36:00Z">
              <w:r w:rsidDel="00010D2C">
                <w:rPr>
                  <w:rFonts w:ascii="Arial" w:hAnsi="Arial" w:cs="Arial"/>
                  <w:sz w:val="24"/>
                  <w:szCs w:val="24"/>
                </w:rPr>
                <w:delText>V</w:delText>
              </w:r>
            </w:del>
          </w:p>
        </w:tc>
        <w:tc>
          <w:tcPr>
            <w:tcW w:w="1275" w:type="dxa"/>
            <w:tcBorders>
              <w:top w:val="single" w:sz="6" w:space="0" w:color="auto"/>
              <w:left w:val="single" w:sz="6" w:space="0" w:color="auto"/>
              <w:bottom w:val="single" w:sz="6" w:space="0" w:color="auto"/>
              <w:right w:val="single" w:sz="6" w:space="0" w:color="auto"/>
            </w:tcBorders>
          </w:tcPr>
          <w:p w:rsidR="00AC2ACA" w:rsidRPr="00AC2ACA" w:rsidDel="00010D2C" w:rsidRDefault="00AC2ACA" w:rsidP="00AC2ACA">
            <w:pPr>
              <w:overflowPunct/>
              <w:adjustRightInd/>
              <w:jc w:val="both"/>
              <w:textAlignment w:val="auto"/>
              <w:rPr>
                <w:del w:id="569"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70" w:author="Καρμίρης Αγγελος" w:date="2020-01-03T10:36:00Z"/>
                <w:rFonts w:ascii="Arial" w:hAnsi="Arial" w:cs="Arial"/>
                <w:sz w:val="24"/>
                <w:szCs w:val="24"/>
              </w:rPr>
            </w:pPr>
            <w:del w:id="571" w:author="Καρμίρης Αγγελος" w:date="2020-01-03T10:36:00Z">
              <w:r w:rsidRPr="00AC2ACA" w:rsidDel="00010D2C">
                <w:rPr>
                  <w:rFonts w:ascii="Arial" w:hAnsi="Arial" w:cs="Arial"/>
                  <w:sz w:val="24"/>
                  <w:szCs w:val="24"/>
                </w:rPr>
                <w:delText>1</w:delText>
              </w:r>
            </w:del>
          </w:p>
        </w:tc>
        <w:tc>
          <w:tcPr>
            <w:tcW w:w="1463" w:type="dxa"/>
            <w:tcBorders>
              <w:top w:val="single" w:sz="6" w:space="0" w:color="auto"/>
              <w:left w:val="single" w:sz="6" w:space="0" w:color="auto"/>
              <w:bottom w:val="single" w:sz="6" w:space="0" w:color="auto"/>
              <w:right w:val="single" w:sz="6" w:space="0" w:color="auto"/>
            </w:tcBorders>
          </w:tcPr>
          <w:p w:rsidR="00AC2ACA" w:rsidRPr="00AC2ACA" w:rsidDel="00010D2C" w:rsidRDefault="00AC2ACA" w:rsidP="00AC2ACA">
            <w:pPr>
              <w:overflowPunct/>
              <w:adjustRightInd/>
              <w:jc w:val="center"/>
              <w:textAlignment w:val="auto"/>
              <w:rPr>
                <w:del w:id="572"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73" w:author="Καρμίρης Αγγελος" w:date="2020-01-03T10:36:00Z"/>
                <w:rFonts w:ascii="Arial" w:hAnsi="Arial" w:cs="Arial"/>
                <w:sz w:val="24"/>
                <w:szCs w:val="24"/>
              </w:rPr>
            </w:pPr>
            <w:del w:id="574" w:author="Καρμίρης Αγγελος" w:date="2020-01-03T10:36:00Z">
              <w:r w:rsidRPr="00AC2ACA" w:rsidDel="00010D2C">
                <w:rPr>
                  <w:rFonts w:ascii="Arial" w:hAnsi="Arial" w:cs="Arial"/>
                  <w:sz w:val="24"/>
                  <w:szCs w:val="24"/>
                </w:rPr>
                <w:delText>---</w:delText>
              </w:r>
            </w:del>
          </w:p>
        </w:tc>
        <w:tc>
          <w:tcPr>
            <w:tcW w:w="3924" w:type="dxa"/>
            <w:tcBorders>
              <w:top w:val="single" w:sz="6" w:space="0" w:color="auto"/>
              <w:left w:val="single" w:sz="6" w:space="0" w:color="auto"/>
              <w:bottom w:val="single" w:sz="6" w:space="0" w:color="auto"/>
              <w:right w:val="single" w:sz="12" w:space="0" w:color="auto"/>
            </w:tcBorders>
          </w:tcPr>
          <w:p w:rsidR="00AC2ACA" w:rsidRPr="00AC2ACA" w:rsidDel="00010D2C" w:rsidRDefault="00AC2ACA" w:rsidP="00AC2ACA">
            <w:pPr>
              <w:overflowPunct/>
              <w:adjustRightInd/>
              <w:jc w:val="center"/>
              <w:textAlignment w:val="auto"/>
              <w:rPr>
                <w:del w:id="575" w:author="Καρμίρης Αγγελος" w:date="2020-01-03T10:36:00Z"/>
                <w:rFonts w:ascii="Arial" w:hAnsi="Arial" w:cs="Arial"/>
                <w:sz w:val="24"/>
                <w:szCs w:val="24"/>
                <w:lang w:val="el-GR"/>
              </w:rPr>
            </w:pPr>
          </w:p>
          <w:p w:rsidR="00AC2ACA" w:rsidRPr="00AC2ACA" w:rsidDel="00010D2C" w:rsidRDefault="00E55880" w:rsidP="00AC2ACA">
            <w:pPr>
              <w:overflowPunct/>
              <w:adjustRightInd/>
              <w:jc w:val="center"/>
              <w:textAlignment w:val="auto"/>
              <w:rPr>
                <w:del w:id="576" w:author="Καρμίρης Αγγελος" w:date="2020-01-03T10:36:00Z"/>
                <w:rFonts w:ascii="Arial" w:hAnsi="Arial" w:cs="Arial"/>
                <w:sz w:val="24"/>
                <w:szCs w:val="24"/>
                <w:lang w:val="el-GR"/>
              </w:rPr>
            </w:pPr>
            <w:del w:id="577" w:author="Καρμίρης Αγγελος" w:date="2020-01-03T10:36:00Z">
              <w:r w:rsidDel="00010D2C">
                <w:rPr>
                  <w:rFonts w:ascii="Arial" w:hAnsi="Arial" w:cs="Arial"/>
                  <w:sz w:val="24"/>
                  <w:szCs w:val="24"/>
                  <w:lang w:val="el-GR"/>
                </w:rPr>
                <w:delText>Όπως απαιτείται για τροφοδοσία του θερμομέτρου τυλίγματος</w:delText>
              </w:r>
            </w:del>
          </w:p>
          <w:p w:rsidR="00AC2ACA" w:rsidRPr="00AC2ACA" w:rsidDel="00010D2C" w:rsidRDefault="00AC2ACA" w:rsidP="00AC2ACA">
            <w:pPr>
              <w:overflowPunct/>
              <w:adjustRightInd/>
              <w:jc w:val="center"/>
              <w:textAlignment w:val="auto"/>
              <w:rPr>
                <w:del w:id="578" w:author="Καρμίρης Αγγελος" w:date="2020-01-03T10:36:00Z"/>
                <w:rFonts w:ascii="Arial" w:hAnsi="Arial" w:cs="Arial"/>
                <w:sz w:val="24"/>
                <w:szCs w:val="24"/>
                <w:lang w:val="el-GR"/>
              </w:rPr>
            </w:pPr>
          </w:p>
        </w:tc>
      </w:tr>
      <w:tr w:rsidR="00AC2ACA" w:rsidRPr="00AC2ACA" w:rsidDel="00010D2C" w:rsidTr="00BE67C0">
        <w:trPr>
          <w:trHeight w:val="1216"/>
          <w:del w:id="579" w:author="Καρμίρης Αγγελος" w:date="2020-01-03T10:36:00Z"/>
        </w:trPr>
        <w:tc>
          <w:tcPr>
            <w:tcW w:w="1560" w:type="dxa"/>
            <w:tcBorders>
              <w:top w:val="single" w:sz="6" w:space="0" w:color="auto"/>
              <w:left w:val="single" w:sz="12" w:space="0" w:color="auto"/>
              <w:bottom w:val="single" w:sz="12" w:space="0" w:color="auto"/>
              <w:right w:val="single" w:sz="6" w:space="0" w:color="auto"/>
            </w:tcBorders>
          </w:tcPr>
          <w:p w:rsidR="00AC2ACA" w:rsidRPr="00AC2ACA" w:rsidDel="00010D2C" w:rsidRDefault="00AC2ACA" w:rsidP="00AC2ACA">
            <w:pPr>
              <w:overflowPunct/>
              <w:adjustRightInd/>
              <w:jc w:val="center"/>
              <w:textAlignment w:val="auto"/>
              <w:rPr>
                <w:del w:id="580" w:author="Καρμίρης Αγγελος" w:date="2020-01-03T10:36:00Z"/>
                <w:rFonts w:ascii="Arial" w:hAnsi="Arial" w:cs="Arial"/>
                <w:sz w:val="24"/>
                <w:szCs w:val="24"/>
                <w:lang w:val="el-GR"/>
              </w:rPr>
            </w:pPr>
          </w:p>
          <w:p w:rsidR="00AC2ACA" w:rsidRPr="00AC2ACA" w:rsidDel="00010D2C" w:rsidRDefault="00AF033E" w:rsidP="00AC2ACA">
            <w:pPr>
              <w:overflowPunct/>
              <w:adjustRightInd/>
              <w:jc w:val="center"/>
              <w:textAlignment w:val="auto"/>
              <w:rPr>
                <w:del w:id="581" w:author="Καρμίρης Αγγελος" w:date="2020-01-03T10:36:00Z"/>
                <w:rFonts w:ascii="Arial" w:hAnsi="Arial" w:cs="Arial"/>
                <w:sz w:val="24"/>
                <w:szCs w:val="24"/>
              </w:rPr>
            </w:pPr>
            <w:del w:id="582" w:author="Καρμίρης Αγγελος" w:date="2020-01-03T10:36:00Z">
              <w:r w:rsidDel="00010D2C">
                <w:rPr>
                  <w:rFonts w:ascii="Arial" w:hAnsi="Arial" w:cs="Arial"/>
                  <w:sz w:val="24"/>
                  <w:szCs w:val="24"/>
                </w:rPr>
                <w:delText>N</w:delText>
              </w:r>
            </w:del>
          </w:p>
        </w:tc>
        <w:tc>
          <w:tcPr>
            <w:tcW w:w="1275" w:type="dxa"/>
            <w:tcBorders>
              <w:top w:val="single" w:sz="6" w:space="0" w:color="auto"/>
              <w:left w:val="single" w:sz="6" w:space="0" w:color="auto"/>
              <w:bottom w:val="single" w:sz="12" w:space="0" w:color="auto"/>
              <w:right w:val="single" w:sz="6" w:space="0" w:color="auto"/>
            </w:tcBorders>
          </w:tcPr>
          <w:p w:rsidR="00AC2ACA" w:rsidRPr="00AC2ACA" w:rsidDel="00010D2C" w:rsidRDefault="00AC2ACA" w:rsidP="00AC2ACA">
            <w:pPr>
              <w:overflowPunct/>
              <w:adjustRightInd/>
              <w:jc w:val="center"/>
              <w:textAlignment w:val="auto"/>
              <w:rPr>
                <w:del w:id="583" w:author="Καρμίρης Αγγελος" w:date="2020-01-03T10:36:00Z"/>
                <w:rFonts w:ascii="Arial" w:hAnsi="Arial" w:cs="Arial"/>
                <w:sz w:val="24"/>
                <w:szCs w:val="24"/>
              </w:rPr>
            </w:pPr>
          </w:p>
          <w:p w:rsidR="00AC2ACA" w:rsidRPr="00AC2ACA" w:rsidDel="00010D2C" w:rsidRDefault="00AC2ACA" w:rsidP="00AC2ACA">
            <w:pPr>
              <w:overflowPunct/>
              <w:adjustRightInd/>
              <w:jc w:val="center"/>
              <w:textAlignment w:val="auto"/>
              <w:rPr>
                <w:del w:id="584" w:author="Καρμίρης Αγγελος" w:date="2020-01-03T10:36:00Z"/>
                <w:rFonts w:ascii="Arial" w:hAnsi="Arial" w:cs="Arial"/>
                <w:sz w:val="24"/>
                <w:szCs w:val="24"/>
              </w:rPr>
            </w:pPr>
            <w:del w:id="585" w:author="Καρμίρης Αγγελος" w:date="2020-01-03T10:36:00Z">
              <w:r w:rsidRPr="00AC2ACA" w:rsidDel="00010D2C">
                <w:rPr>
                  <w:rFonts w:ascii="Arial" w:hAnsi="Arial" w:cs="Arial"/>
                  <w:sz w:val="24"/>
                  <w:szCs w:val="24"/>
                </w:rPr>
                <w:delText>1</w:delText>
              </w:r>
            </w:del>
          </w:p>
        </w:tc>
        <w:tc>
          <w:tcPr>
            <w:tcW w:w="1463" w:type="dxa"/>
            <w:tcBorders>
              <w:top w:val="single" w:sz="6" w:space="0" w:color="auto"/>
              <w:left w:val="single" w:sz="6" w:space="0" w:color="auto"/>
              <w:bottom w:val="single" w:sz="12" w:space="0" w:color="auto"/>
              <w:right w:val="single" w:sz="6" w:space="0" w:color="auto"/>
            </w:tcBorders>
          </w:tcPr>
          <w:p w:rsidR="00AC2ACA" w:rsidRPr="00AC2ACA" w:rsidDel="00010D2C" w:rsidRDefault="00AC2ACA" w:rsidP="00AC2ACA">
            <w:pPr>
              <w:overflowPunct/>
              <w:adjustRightInd/>
              <w:jc w:val="center"/>
              <w:textAlignment w:val="auto"/>
              <w:rPr>
                <w:del w:id="586" w:author="Καρμίρης Αγγελος" w:date="2020-01-03T10:36:00Z"/>
                <w:rFonts w:ascii="Arial" w:hAnsi="Arial" w:cs="Arial"/>
                <w:sz w:val="24"/>
                <w:szCs w:val="24"/>
              </w:rPr>
            </w:pPr>
          </w:p>
          <w:p w:rsidR="00AC2ACA" w:rsidRPr="00AC2ACA" w:rsidDel="00010D2C" w:rsidRDefault="00AF033E" w:rsidP="00AC2ACA">
            <w:pPr>
              <w:overflowPunct/>
              <w:adjustRightInd/>
              <w:jc w:val="center"/>
              <w:textAlignment w:val="auto"/>
              <w:rPr>
                <w:del w:id="587" w:author="Καρμίρης Αγγελος" w:date="2020-01-03T10:36:00Z"/>
                <w:rFonts w:ascii="Arial" w:hAnsi="Arial" w:cs="Arial"/>
                <w:sz w:val="24"/>
                <w:szCs w:val="24"/>
              </w:rPr>
            </w:pPr>
            <w:del w:id="588" w:author="Καρμίρης Αγγελος" w:date="2020-01-03T10:36:00Z">
              <w:r w:rsidDel="00010D2C">
                <w:rPr>
                  <w:rFonts w:ascii="Arial" w:hAnsi="Arial" w:cs="Arial"/>
                  <w:sz w:val="24"/>
                  <w:szCs w:val="24"/>
                </w:rPr>
                <w:delText>100/1</w:delText>
              </w:r>
            </w:del>
          </w:p>
        </w:tc>
        <w:tc>
          <w:tcPr>
            <w:tcW w:w="3924" w:type="dxa"/>
            <w:tcBorders>
              <w:top w:val="single" w:sz="6" w:space="0" w:color="auto"/>
              <w:left w:val="single" w:sz="6" w:space="0" w:color="auto"/>
              <w:bottom w:val="single" w:sz="12" w:space="0" w:color="auto"/>
              <w:right w:val="single" w:sz="12" w:space="0" w:color="auto"/>
            </w:tcBorders>
          </w:tcPr>
          <w:p w:rsidR="00AF033E" w:rsidRPr="00AF033E" w:rsidDel="00010D2C" w:rsidRDefault="00AF033E" w:rsidP="00AF033E">
            <w:pPr>
              <w:overflowPunct/>
              <w:adjustRightInd/>
              <w:jc w:val="center"/>
              <w:textAlignment w:val="auto"/>
              <w:rPr>
                <w:del w:id="589" w:author="Καρμίρης Αγγελος" w:date="2020-01-03T10:36:00Z"/>
                <w:rFonts w:ascii="Arial" w:hAnsi="Arial" w:cs="Arial"/>
                <w:sz w:val="24"/>
                <w:szCs w:val="24"/>
                <w:lang w:val="el-GR"/>
              </w:rPr>
            </w:pPr>
          </w:p>
          <w:p w:rsidR="00AF033E" w:rsidRPr="00AF033E" w:rsidDel="00010D2C" w:rsidRDefault="00AF033E" w:rsidP="00AF033E">
            <w:pPr>
              <w:overflowPunct/>
              <w:adjustRightInd/>
              <w:jc w:val="center"/>
              <w:textAlignment w:val="auto"/>
              <w:rPr>
                <w:del w:id="590" w:author="Καρμίρης Αγγελος" w:date="2020-01-03T10:36:00Z"/>
                <w:rFonts w:ascii="Arial" w:hAnsi="Arial" w:cs="Arial"/>
                <w:sz w:val="24"/>
                <w:szCs w:val="24"/>
                <w:lang w:val="el-GR"/>
              </w:rPr>
            </w:pPr>
            <w:del w:id="591" w:author="Καρμίρης Αγγελος" w:date="2020-01-03T10:36:00Z">
              <w:r w:rsidRPr="00AF033E" w:rsidDel="00010D2C">
                <w:rPr>
                  <w:rFonts w:ascii="Arial" w:hAnsi="Arial" w:cs="Arial"/>
                  <w:sz w:val="24"/>
                  <w:szCs w:val="24"/>
                  <w:lang w:val="el-GR"/>
                </w:rPr>
                <w:delText>5P20   25VA</w:delText>
              </w:r>
            </w:del>
          </w:p>
          <w:p w:rsidR="00AF033E" w:rsidRPr="00AF033E" w:rsidDel="00010D2C" w:rsidRDefault="00AF033E" w:rsidP="00AF033E">
            <w:pPr>
              <w:overflowPunct/>
              <w:adjustRightInd/>
              <w:jc w:val="center"/>
              <w:textAlignment w:val="auto"/>
              <w:rPr>
                <w:del w:id="592" w:author="Καρμίρης Αγγελος" w:date="2020-01-03T10:36:00Z"/>
                <w:rFonts w:ascii="Arial" w:hAnsi="Arial" w:cs="Arial"/>
                <w:sz w:val="24"/>
                <w:szCs w:val="24"/>
                <w:lang w:val="el-GR"/>
              </w:rPr>
            </w:pPr>
            <w:del w:id="593" w:author="Καρμίρης Αγγελος" w:date="2020-01-03T10:36:00Z">
              <w:r w:rsidRPr="00AF033E" w:rsidDel="00010D2C">
                <w:rPr>
                  <w:rFonts w:ascii="Arial" w:hAnsi="Arial" w:cs="Arial"/>
                  <w:sz w:val="24"/>
                  <w:szCs w:val="24"/>
                  <w:lang w:val="el-GR"/>
                </w:rPr>
                <w:delText>Για προστασία</w:delText>
              </w:r>
            </w:del>
          </w:p>
          <w:p w:rsidR="00AC2ACA" w:rsidRPr="00AC2ACA" w:rsidDel="00010D2C" w:rsidRDefault="00AC2ACA" w:rsidP="00AC2ACA">
            <w:pPr>
              <w:overflowPunct/>
              <w:adjustRightInd/>
              <w:jc w:val="center"/>
              <w:textAlignment w:val="auto"/>
              <w:rPr>
                <w:del w:id="594" w:author="Καρμίρης Αγγελος" w:date="2020-01-03T10:36:00Z"/>
                <w:rFonts w:ascii="Arial" w:hAnsi="Arial" w:cs="Arial"/>
                <w:sz w:val="24"/>
                <w:szCs w:val="24"/>
                <w:lang w:val="el-GR"/>
              </w:rPr>
            </w:pPr>
          </w:p>
        </w:tc>
      </w:tr>
    </w:tbl>
    <w:p w:rsidR="009527A0" w:rsidDel="00010D2C" w:rsidRDefault="009527A0" w:rsidP="009527A0">
      <w:pPr>
        <w:overflowPunct/>
        <w:adjustRightInd/>
        <w:ind w:left="1418"/>
        <w:jc w:val="both"/>
        <w:textAlignment w:val="auto"/>
        <w:rPr>
          <w:del w:id="595" w:author="Καρμίρης Αγγελος" w:date="2020-01-03T10:36:00Z"/>
          <w:rFonts w:ascii="Arial" w:hAnsi="Arial" w:cs="Arial"/>
          <w:sz w:val="24"/>
          <w:szCs w:val="24"/>
          <w:lang w:val="el-GR"/>
        </w:rPr>
      </w:pPr>
    </w:p>
    <w:p w:rsidR="009527A0" w:rsidRPr="009527A0" w:rsidDel="00010D2C" w:rsidRDefault="009527A0" w:rsidP="009527A0">
      <w:pPr>
        <w:overflowPunct/>
        <w:adjustRightInd/>
        <w:ind w:left="1418"/>
        <w:jc w:val="both"/>
        <w:textAlignment w:val="auto"/>
        <w:rPr>
          <w:del w:id="596" w:author="Καρμίρης Αγγελος" w:date="2020-01-03T10:36:00Z"/>
          <w:rFonts w:ascii="Arial" w:hAnsi="Arial" w:cs="Arial"/>
          <w:sz w:val="24"/>
          <w:szCs w:val="24"/>
          <w:lang w:val="el-GR"/>
        </w:rPr>
      </w:pPr>
      <w:del w:id="597" w:author="Καρμίρης Αγγελος" w:date="2020-01-03T10:36:00Z">
        <w:r w:rsidDel="00010D2C">
          <w:rPr>
            <w:rFonts w:ascii="Arial" w:hAnsi="Arial" w:cs="Arial"/>
            <w:sz w:val="24"/>
            <w:szCs w:val="24"/>
            <w:lang w:val="el-GR"/>
          </w:rPr>
          <w:delText>Για ονομαστική ισχύ</w:delText>
        </w:r>
        <w:r w:rsidRPr="003202A1" w:rsidDel="00010D2C">
          <w:rPr>
            <w:rFonts w:ascii="Arial" w:hAnsi="Arial" w:cs="Arial"/>
            <w:sz w:val="24"/>
            <w:szCs w:val="24"/>
            <w:lang w:val="el-GR"/>
          </w:rPr>
          <w:delText xml:space="preserve"> </w:delText>
        </w:r>
        <w:r w:rsidDel="00010D2C">
          <w:rPr>
            <w:rFonts w:ascii="Arial" w:hAnsi="Arial" w:cs="Arial"/>
            <w:sz w:val="24"/>
            <w:szCs w:val="24"/>
            <w:lang w:val="el-GR"/>
          </w:rPr>
          <w:delText>αυτεπαγωγής</w:delText>
        </w:r>
        <w:r w:rsidRPr="001D60BA" w:rsidDel="00010D2C">
          <w:rPr>
            <w:rFonts w:ascii="Arial" w:hAnsi="Arial" w:cs="Arial"/>
            <w:sz w:val="24"/>
            <w:szCs w:val="24"/>
            <w:lang w:val="el-GR"/>
          </w:rPr>
          <w:delText xml:space="preserve"> </w:delText>
        </w:r>
        <w:r w:rsidDel="00010D2C">
          <w:rPr>
            <w:rFonts w:ascii="Arial" w:hAnsi="Arial" w:cs="Arial"/>
            <w:sz w:val="24"/>
            <w:szCs w:val="24"/>
            <w:lang w:val="el-GR"/>
          </w:rPr>
          <w:delText>άνω των 25</w:delText>
        </w:r>
        <w:r w:rsidRPr="003202A1" w:rsidDel="00010D2C">
          <w:rPr>
            <w:rFonts w:ascii="Arial" w:hAnsi="Arial" w:cs="Arial"/>
            <w:sz w:val="24"/>
            <w:szCs w:val="24"/>
            <w:lang w:val="el-GR"/>
          </w:rPr>
          <w:delText xml:space="preserve"> </w:delText>
        </w:r>
        <w:r w:rsidDel="00010D2C">
          <w:rPr>
            <w:rFonts w:ascii="Arial" w:hAnsi="Arial" w:cs="Arial"/>
            <w:sz w:val="24"/>
            <w:szCs w:val="24"/>
          </w:rPr>
          <w:delText>Mvar</w:delText>
        </w:r>
        <w:r w:rsidRPr="003202A1" w:rsidDel="00010D2C">
          <w:rPr>
            <w:rFonts w:ascii="Arial" w:hAnsi="Arial" w:cs="Arial"/>
            <w:sz w:val="24"/>
            <w:szCs w:val="24"/>
            <w:lang w:val="el-GR"/>
          </w:rPr>
          <w:delText xml:space="preserve"> </w:delText>
        </w:r>
        <w:r w:rsidDel="00010D2C">
          <w:rPr>
            <w:rFonts w:ascii="Arial" w:hAnsi="Arial" w:cs="Arial"/>
            <w:sz w:val="24"/>
            <w:szCs w:val="24"/>
            <w:lang w:val="el-GR"/>
          </w:rPr>
          <w:delText>έως και 50</w:delText>
        </w:r>
        <w:r w:rsidRPr="003202A1" w:rsidDel="00010D2C">
          <w:rPr>
            <w:rFonts w:ascii="Arial" w:hAnsi="Arial" w:cs="Arial"/>
            <w:sz w:val="24"/>
            <w:szCs w:val="24"/>
            <w:lang w:val="el-GR"/>
          </w:rPr>
          <w:delText xml:space="preserve"> </w:delText>
        </w:r>
        <w:r w:rsidDel="00010D2C">
          <w:rPr>
            <w:rFonts w:ascii="Arial" w:hAnsi="Arial" w:cs="Arial"/>
            <w:sz w:val="24"/>
            <w:szCs w:val="24"/>
          </w:rPr>
          <w:delText>Mvar</w:delText>
        </w:r>
        <w:r w:rsidRPr="003202A1" w:rsidDel="00010D2C">
          <w:rPr>
            <w:rFonts w:ascii="Arial" w:hAnsi="Arial" w:cs="Arial"/>
            <w:sz w:val="24"/>
            <w:szCs w:val="24"/>
            <w:lang w:val="el-GR"/>
          </w:rPr>
          <w:delText>:</w:delText>
        </w:r>
      </w:del>
    </w:p>
    <w:p w:rsidR="009527A0" w:rsidRPr="00AC2ACA" w:rsidDel="00010D2C" w:rsidRDefault="009527A0" w:rsidP="009527A0">
      <w:pPr>
        <w:overflowPunct/>
        <w:adjustRightInd/>
        <w:ind w:left="1418"/>
        <w:jc w:val="both"/>
        <w:textAlignment w:val="auto"/>
        <w:rPr>
          <w:del w:id="598" w:author="Καρμίρης Αγγελος" w:date="2020-01-03T10:36:00Z"/>
          <w:rFonts w:ascii="Arial" w:hAnsi="Arial" w:cs="Arial"/>
          <w:sz w:val="24"/>
          <w:szCs w:val="24"/>
          <w:lang w:val="el-GR"/>
        </w:rPr>
      </w:pPr>
    </w:p>
    <w:tbl>
      <w:tblPr>
        <w:tblW w:w="8222" w:type="dxa"/>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60"/>
        <w:gridCol w:w="1275"/>
        <w:gridCol w:w="1463"/>
        <w:gridCol w:w="3924"/>
      </w:tblGrid>
      <w:tr w:rsidR="009527A0" w:rsidRPr="00AC2ACA" w:rsidDel="00010D2C" w:rsidTr="0086452F">
        <w:trPr>
          <w:cantSplit/>
          <w:del w:id="599" w:author="Καρμίρης Αγγελος" w:date="2020-01-03T10:36:00Z"/>
        </w:trPr>
        <w:tc>
          <w:tcPr>
            <w:tcW w:w="1560" w:type="dxa"/>
            <w:tcBorders>
              <w:top w:val="single" w:sz="12" w:space="0" w:color="auto"/>
              <w:left w:val="single" w:sz="12" w:space="0" w:color="auto"/>
              <w:bottom w:val="single" w:sz="6" w:space="0" w:color="auto"/>
              <w:right w:val="single" w:sz="6" w:space="0" w:color="auto"/>
            </w:tcBorders>
            <w:shd w:val="clear" w:color="auto" w:fill="00FFFF"/>
          </w:tcPr>
          <w:p w:rsidR="009527A0" w:rsidRPr="00AC2ACA" w:rsidDel="00010D2C" w:rsidRDefault="009527A0" w:rsidP="0086452F">
            <w:pPr>
              <w:overflowPunct/>
              <w:adjustRightInd/>
              <w:jc w:val="center"/>
              <w:textAlignment w:val="auto"/>
              <w:rPr>
                <w:del w:id="600" w:author="Καρμίρης Αγγελος" w:date="2020-01-03T10:36:00Z"/>
                <w:rFonts w:ascii="Arial" w:hAnsi="Arial" w:cs="Arial"/>
                <w:b/>
                <w:bCs/>
                <w:sz w:val="24"/>
                <w:szCs w:val="24"/>
                <w:lang w:val="el-GR"/>
              </w:rPr>
            </w:pPr>
          </w:p>
          <w:p w:rsidR="009527A0" w:rsidRPr="00AC2ACA" w:rsidDel="00010D2C" w:rsidRDefault="009527A0" w:rsidP="0086452F">
            <w:pPr>
              <w:overflowPunct/>
              <w:adjustRightInd/>
              <w:jc w:val="center"/>
              <w:textAlignment w:val="auto"/>
              <w:rPr>
                <w:del w:id="601" w:author="Καρμίρης Αγγελος" w:date="2020-01-03T10:36:00Z"/>
                <w:rFonts w:ascii="Arial" w:hAnsi="Arial" w:cs="Arial"/>
                <w:b/>
                <w:bCs/>
                <w:sz w:val="24"/>
                <w:szCs w:val="24"/>
                <w:lang w:val="el-GR"/>
              </w:rPr>
            </w:pPr>
            <w:del w:id="602" w:author="Καρμίρης Αγγελος" w:date="2020-01-03T10:36:00Z">
              <w:r w:rsidRPr="00AC2ACA" w:rsidDel="00010D2C">
                <w:rPr>
                  <w:rFonts w:ascii="Arial" w:hAnsi="Arial" w:cs="Arial"/>
                  <w:b/>
                  <w:bCs/>
                  <w:sz w:val="24"/>
                  <w:szCs w:val="24"/>
                  <w:lang w:val="el-GR"/>
                </w:rPr>
                <w:delText>Ακροδέκτες</w:delText>
              </w:r>
            </w:del>
          </w:p>
          <w:p w:rsidR="009527A0" w:rsidRPr="00AC2ACA" w:rsidDel="00010D2C" w:rsidRDefault="009527A0" w:rsidP="0086452F">
            <w:pPr>
              <w:overflowPunct/>
              <w:adjustRightInd/>
              <w:jc w:val="center"/>
              <w:textAlignment w:val="auto"/>
              <w:rPr>
                <w:del w:id="603" w:author="Καρμίρης Αγγελος" w:date="2020-01-03T10:36:00Z"/>
                <w:rFonts w:ascii="Arial" w:hAnsi="Arial" w:cs="Arial"/>
                <w:b/>
                <w:bCs/>
                <w:sz w:val="24"/>
                <w:szCs w:val="24"/>
              </w:rPr>
            </w:pPr>
          </w:p>
        </w:tc>
        <w:tc>
          <w:tcPr>
            <w:tcW w:w="1275" w:type="dxa"/>
            <w:tcBorders>
              <w:top w:val="single" w:sz="12" w:space="0" w:color="auto"/>
              <w:left w:val="single" w:sz="6" w:space="0" w:color="auto"/>
              <w:bottom w:val="single" w:sz="6" w:space="0" w:color="auto"/>
              <w:right w:val="single" w:sz="6" w:space="0" w:color="auto"/>
            </w:tcBorders>
            <w:shd w:val="clear" w:color="auto" w:fill="00FFFF"/>
          </w:tcPr>
          <w:p w:rsidR="009527A0" w:rsidRPr="00AC2ACA" w:rsidDel="00010D2C" w:rsidRDefault="009527A0" w:rsidP="0086452F">
            <w:pPr>
              <w:overflowPunct/>
              <w:adjustRightInd/>
              <w:jc w:val="center"/>
              <w:textAlignment w:val="auto"/>
              <w:rPr>
                <w:del w:id="604" w:author="Καρμίρης Αγγελος" w:date="2020-01-03T10:36:00Z"/>
                <w:rFonts w:ascii="Arial" w:hAnsi="Arial" w:cs="Arial"/>
                <w:b/>
                <w:bCs/>
                <w:sz w:val="24"/>
                <w:szCs w:val="24"/>
              </w:rPr>
            </w:pPr>
          </w:p>
          <w:p w:rsidR="009527A0" w:rsidRPr="00AC2ACA" w:rsidDel="00010D2C" w:rsidRDefault="009527A0" w:rsidP="0086452F">
            <w:pPr>
              <w:overflowPunct/>
              <w:adjustRightInd/>
              <w:jc w:val="center"/>
              <w:textAlignment w:val="auto"/>
              <w:rPr>
                <w:del w:id="605" w:author="Καρμίρης Αγγελος" w:date="2020-01-03T10:36:00Z"/>
                <w:rFonts w:ascii="Arial" w:hAnsi="Arial" w:cs="Arial"/>
                <w:b/>
                <w:bCs/>
                <w:sz w:val="24"/>
                <w:szCs w:val="24"/>
                <w:lang w:val="el-GR"/>
              </w:rPr>
            </w:pPr>
            <w:del w:id="606" w:author="Καρμίρης Αγγελος" w:date="2020-01-03T10:36:00Z">
              <w:r w:rsidRPr="00AC2ACA" w:rsidDel="00010D2C">
                <w:rPr>
                  <w:rFonts w:ascii="Arial" w:hAnsi="Arial" w:cs="Arial"/>
                  <w:b/>
                  <w:bCs/>
                  <w:sz w:val="24"/>
                  <w:szCs w:val="24"/>
                  <w:lang w:val="el-GR"/>
                </w:rPr>
                <w:delText>Αριθμός</w:delText>
              </w:r>
            </w:del>
          </w:p>
        </w:tc>
        <w:tc>
          <w:tcPr>
            <w:tcW w:w="1463" w:type="dxa"/>
            <w:tcBorders>
              <w:top w:val="single" w:sz="12" w:space="0" w:color="auto"/>
              <w:left w:val="single" w:sz="6" w:space="0" w:color="auto"/>
              <w:bottom w:val="single" w:sz="6" w:space="0" w:color="auto"/>
              <w:right w:val="single" w:sz="6" w:space="0" w:color="auto"/>
            </w:tcBorders>
            <w:shd w:val="clear" w:color="auto" w:fill="00FFFF"/>
          </w:tcPr>
          <w:p w:rsidR="009527A0" w:rsidRPr="00AC2ACA" w:rsidDel="00010D2C" w:rsidRDefault="009527A0" w:rsidP="0086452F">
            <w:pPr>
              <w:overflowPunct/>
              <w:adjustRightInd/>
              <w:jc w:val="center"/>
              <w:textAlignment w:val="auto"/>
              <w:rPr>
                <w:del w:id="607" w:author="Καρμίρης Αγγελος" w:date="2020-01-03T10:36:00Z"/>
                <w:rFonts w:ascii="Arial" w:hAnsi="Arial" w:cs="Arial"/>
                <w:b/>
                <w:bCs/>
                <w:sz w:val="24"/>
                <w:szCs w:val="24"/>
              </w:rPr>
            </w:pPr>
          </w:p>
          <w:p w:rsidR="009527A0" w:rsidRPr="00AC2ACA" w:rsidDel="00010D2C" w:rsidRDefault="009527A0" w:rsidP="0086452F">
            <w:pPr>
              <w:overflowPunct/>
              <w:adjustRightInd/>
              <w:jc w:val="center"/>
              <w:textAlignment w:val="auto"/>
              <w:rPr>
                <w:del w:id="608" w:author="Καρμίρης Αγγελος" w:date="2020-01-03T10:36:00Z"/>
                <w:rFonts w:ascii="Arial" w:hAnsi="Arial" w:cs="Arial"/>
                <w:b/>
                <w:bCs/>
                <w:sz w:val="24"/>
                <w:szCs w:val="24"/>
              </w:rPr>
            </w:pPr>
            <w:del w:id="609" w:author="Καρμίρης Αγγελος" w:date="2020-01-03T10:36:00Z">
              <w:r w:rsidRPr="00AC2ACA" w:rsidDel="00010D2C">
                <w:rPr>
                  <w:rFonts w:ascii="Arial" w:hAnsi="Arial" w:cs="Arial"/>
                  <w:b/>
                  <w:bCs/>
                  <w:sz w:val="24"/>
                  <w:szCs w:val="24"/>
                </w:rPr>
                <w:delText>Σχέση</w:delText>
              </w:r>
            </w:del>
          </w:p>
        </w:tc>
        <w:tc>
          <w:tcPr>
            <w:tcW w:w="3924" w:type="dxa"/>
            <w:tcBorders>
              <w:top w:val="single" w:sz="12" w:space="0" w:color="auto"/>
              <w:left w:val="single" w:sz="6" w:space="0" w:color="auto"/>
              <w:bottom w:val="single" w:sz="6" w:space="0" w:color="auto"/>
              <w:right w:val="single" w:sz="12" w:space="0" w:color="auto"/>
            </w:tcBorders>
            <w:shd w:val="clear" w:color="auto" w:fill="00FFFF"/>
          </w:tcPr>
          <w:p w:rsidR="009527A0" w:rsidRPr="00AC2ACA" w:rsidDel="00010D2C" w:rsidRDefault="009527A0" w:rsidP="0086452F">
            <w:pPr>
              <w:overflowPunct/>
              <w:adjustRightInd/>
              <w:jc w:val="center"/>
              <w:textAlignment w:val="auto"/>
              <w:rPr>
                <w:del w:id="610" w:author="Καρμίρης Αγγελος" w:date="2020-01-03T10:36:00Z"/>
                <w:rFonts w:ascii="Arial" w:hAnsi="Arial" w:cs="Arial"/>
                <w:b/>
                <w:bCs/>
                <w:sz w:val="24"/>
                <w:szCs w:val="24"/>
              </w:rPr>
            </w:pPr>
          </w:p>
          <w:p w:rsidR="009527A0" w:rsidRPr="00AC2ACA" w:rsidDel="00010D2C" w:rsidRDefault="009527A0" w:rsidP="0086452F">
            <w:pPr>
              <w:overflowPunct/>
              <w:adjustRightInd/>
              <w:jc w:val="center"/>
              <w:textAlignment w:val="auto"/>
              <w:rPr>
                <w:del w:id="611" w:author="Καρμίρης Αγγελος" w:date="2020-01-03T10:36:00Z"/>
                <w:rFonts w:ascii="Arial" w:hAnsi="Arial" w:cs="Arial"/>
                <w:b/>
                <w:bCs/>
                <w:sz w:val="24"/>
                <w:szCs w:val="24"/>
                <w:lang w:val="el-GR"/>
              </w:rPr>
            </w:pPr>
            <w:del w:id="612" w:author="Καρμίρης Αγγελος" w:date="2020-01-03T10:36:00Z">
              <w:r w:rsidRPr="00AC2ACA" w:rsidDel="00010D2C">
                <w:rPr>
                  <w:rFonts w:ascii="Arial" w:hAnsi="Arial" w:cs="Arial"/>
                  <w:b/>
                  <w:bCs/>
                  <w:sz w:val="24"/>
                  <w:szCs w:val="24"/>
                  <w:lang w:val="el-GR"/>
                </w:rPr>
                <w:delText>Ακρίβεια</w:delText>
              </w:r>
              <w:r w:rsidRPr="00AC2ACA" w:rsidDel="00010D2C">
                <w:rPr>
                  <w:rFonts w:ascii="Arial" w:hAnsi="Arial" w:cs="Arial"/>
                  <w:b/>
                  <w:bCs/>
                  <w:sz w:val="24"/>
                  <w:szCs w:val="24"/>
                </w:rPr>
                <w:delText xml:space="preserve"> &amp; </w:delText>
              </w:r>
            </w:del>
          </w:p>
          <w:p w:rsidR="009527A0" w:rsidRPr="00AC2ACA" w:rsidDel="00010D2C" w:rsidRDefault="009527A0" w:rsidP="0086452F">
            <w:pPr>
              <w:overflowPunct/>
              <w:adjustRightInd/>
              <w:jc w:val="center"/>
              <w:textAlignment w:val="auto"/>
              <w:rPr>
                <w:del w:id="613" w:author="Καρμίρης Αγγελος" w:date="2020-01-03T10:36:00Z"/>
                <w:rFonts w:ascii="Arial" w:hAnsi="Arial" w:cs="Arial"/>
                <w:b/>
                <w:bCs/>
                <w:sz w:val="24"/>
                <w:szCs w:val="24"/>
                <w:lang w:val="el-GR"/>
              </w:rPr>
            </w:pPr>
            <w:del w:id="614" w:author="Καρμίρης Αγγελος" w:date="2020-01-03T10:36:00Z">
              <w:r w:rsidRPr="00AC2ACA" w:rsidDel="00010D2C">
                <w:rPr>
                  <w:rFonts w:ascii="Arial" w:hAnsi="Arial" w:cs="Arial"/>
                  <w:b/>
                  <w:bCs/>
                  <w:sz w:val="24"/>
                  <w:szCs w:val="24"/>
                  <w:lang w:val="el-GR"/>
                </w:rPr>
                <w:delText>Ονομαστική ισχύς εξόδου</w:delText>
              </w:r>
            </w:del>
          </w:p>
          <w:p w:rsidR="009527A0" w:rsidRPr="00AC2ACA" w:rsidDel="00010D2C" w:rsidRDefault="009527A0" w:rsidP="0086452F">
            <w:pPr>
              <w:overflowPunct/>
              <w:adjustRightInd/>
              <w:jc w:val="center"/>
              <w:textAlignment w:val="auto"/>
              <w:rPr>
                <w:del w:id="615" w:author="Καρμίρης Αγγελος" w:date="2020-01-03T10:36:00Z"/>
                <w:rFonts w:ascii="Arial" w:hAnsi="Arial" w:cs="Arial"/>
                <w:b/>
                <w:bCs/>
                <w:sz w:val="24"/>
                <w:szCs w:val="24"/>
              </w:rPr>
            </w:pPr>
          </w:p>
          <w:p w:rsidR="009527A0" w:rsidRPr="00AC2ACA" w:rsidDel="00010D2C" w:rsidRDefault="009527A0" w:rsidP="0086452F">
            <w:pPr>
              <w:overflowPunct/>
              <w:adjustRightInd/>
              <w:jc w:val="center"/>
              <w:textAlignment w:val="auto"/>
              <w:rPr>
                <w:del w:id="616" w:author="Καρμίρης Αγγελος" w:date="2020-01-03T10:36:00Z"/>
                <w:rFonts w:ascii="Arial" w:hAnsi="Arial" w:cs="Arial"/>
                <w:b/>
                <w:bCs/>
                <w:sz w:val="24"/>
                <w:szCs w:val="24"/>
              </w:rPr>
            </w:pPr>
          </w:p>
        </w:tc>
      </w:tr>
      <w:tr w:rsidR="009527A0" w:rsidRPr="00AC2ACA" w:rsidDel="00010D2C" w:rsidTr="0086452F">
        <w:trPr>
          <w:del w:id="617" w:author="Καρμίρης Αγγελος" w:date="2020-01-03T10:36:00Z"/>
        </w:trPr>
        <w:tc>
          <w:tcPr>
            <w:tcW w:w="1560" w:type="dxa"/>
            <w:tcBorders>
              <w:top w:val="nil"/>
              <w:left w:val="single" w:sz="12" w:space="0" w:color="auto"/>
              <w:bottom w:val="single" w:sz="6" w:space="0" w:color="auto"/>
              <w:right w:val="single" w:sz="6" w:space="0" w:color="auto"/>
            </w:tcBorders>
          </w:tcPr>
          <w:p w:rsidR="009527A0" w:rsidRPr="00AC2ACA" w:rsidDel="00010D2C" w:rsidRDefault="009527A0" w:rsidP="0086452F">
            <w:pPr>
              <w:overflowPunct/>
              <w:adjustRightInd/>
              <w:jc w:val="center"/>
              <w:textAlignment w:val="auto"/>
              <w:rPr>
                <w:del w:id="618"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19"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20" w:author="Καρμίρης Αγγελος" w:date="2020-01-03T10:36:00Z"/>
                <w:rFonts w:ascii="Arial" w:hAnsi="Arial" w:cs="Arial"/>
                <w:sz w:val="24"/>
                <w:szCs w:val="24"/>
                <w:lang w:val="el-GR"/>
              </w:rPr>
            </w:pPr>
            <w:del w:id="621" w:author="Καρμίρης Αγγελος" w:date="2020-01-03T10:36:00Z">
              <w:r w:rsidDel="00010D2C">
                <w:rPr>
                  <w:rFonts w:ascii="Arial" w:hAnsi="Arial" w:cs="Arial"/>
                  <w:sz w:val="24"/>
                  <w:szCs w:val="24"/>
                </w:rPr>
                <w:delText>U,V,W</w:delText>
              </w:r>
            </w:del>
          </w:p>
        </w:tc>
        <w:tc>
          <w:tcPr>
            <w:tcW w:w="1275" w:type="dxa"/>
            <w:tcBorders>
              <w:top w:val="nil"/>
              <w:left w:val="single" w:sz="6" w:space="0" w:color="auto"/>
              <w:bottom w:val="single" w:sz="6" w:space="0" w:color="auto"/>
              <w:right w:val="single" w:sz="6" w:space="0" w:color="auto"/>
            </w:tcBorders>
          </w:tcPr>
          <w:p w:rsidR="009527A0" w:rsidRPr="00AC2ACA" w:rsidDel="00010D2C" w:rsidRDefault="009527A0" w:rsidP="0086452F">
            <w:pPr>
              <w:overflowPunct/>
              <w:adjustRightInd/>
              <w:jc w:val="both"/>
              <w:textAlignment w:val="auto"/>
              <w:rPr>
                <w:del w:id="622"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23"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24" w:author="Καρμίρης Αγγελος" w:date="2020-01-03T10:36:00Z"/>
                <w:rFonts w:ascii="Arial" w:hAnsi="Arial" w:cs="Arial"/>
                <w:sz w:val="24"/>
                <w:szCs w:val="24"/>
              </w:rPr>
            </w:pPr>
            <w:del w:id="625" w:author="Καρμίρης Αγγελος" w:date="2020-01-03T10:36:00Z">
              <w:r w:rsidRPr="00AC2ACA" w:rsidDel="00010D2C">
                <w:rPr>
                  <w:rFonts w:ascii="Arial" w:hAnsi="Arial" w:cs="Arial"/>
                  <w:sz w:val="24"/>
                  <w:szCs w:val="24"/>
                </w:rPr>
                <w:delText>1</w:delText>
              </w:r>
            </w:del>
          </w:p>
        </w:tc>
        <w:tc>
          <w:tcPr>
            <w:tcW w:w="1463" w:type="dxa"/>
            <w:tcBorders>
              <w:top w:val="nil"/>
              <w:left w:val="single" w:sz="6" w:space="0" w:color="auto"/>
              <w:bottom w:val="single" w:sz="6" w:space="0" w:color="auto"/>
              <w:right w:val="single" w:sz="6" w:space="0" w:color="auto"/>
            </w:tcBorders>
          </w:tcPr>
          <w:p w:rsidR="009527A0" w:rsidRPr="00AC2ACA" w:rsidDel="00010D2C" w:rsidRDefault="009527A0" w:rsidP="0086452F">
            <w:pPr>
              <w:overflowPunct/>
              <w:adjustRightInd/>
              <w:jc w:val="center"/>
              <w:textAlignment w:val="auto"/>
              <w:rPr>
                <w:del w:id="626"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27"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28" w:author="Καρμίρης Αγγελος" w:date="2020-01-03T10:36:00Z"/>
                <w:rFonts w:ascii="Arial" w:hAnsi="Arial" w:cs="Arial"/>
                <w:sz w:val="24"/>
                <w:szCs w:val="24"/>
              </w:rPr>
            </w:pPr>
            <w:del w:id="629" w:author="Καρμίρης Αγγελος" w:date="2020-01-03T10:36:00Z">
              <w:r w:rsidDel="00010D2C">
                <w:rPr>
                  <w:rFonts w:ascii="Arial" w:hAnsi="Arial" w:cs="Arial"/>
                  <w:sz w:val="24"/>
                  <w:szCs w:val="24"/>
                  <w:lang w:val="el-GR"/>
                </w:rPr>
                <w:delText>2</w:delText>
              </w:r>
              <w:r w:rsidRPr="00AC2ACA" w:rsidDel="00010D2C">
                <w:rPr>
                  <w:rFonts w:ascii="Arial" w:hAnsi="Arial" w:cs="Arial"/>
                  <w:sz w:val="24"/>
                  <w:szCs w:val="24"/>
                </w:rPr>
                <w:delText>00/1</w:delText>
              </w:r>
            </w:del>
          </w:p>
        </w:tc>
        <w:tc>
          <w:tcPr>
            <w:tcW w:w="3924" w:type="dxa"/>
            <w:tcBorders>
              <w:top w:val="nil"/>
              <w:left w:val="single" w:sz="6" w:space="0" w:color="auto"/>
              <w:bottom w:val="single" w:sz="6" w:space="0" w:color="auto"/>
              <w:right w:val="single" w:sz="12" w:space="0" w:color="auto"/>
            </w:tcBorders>
          </w:tcPr>
          <w:p w:rsidR="009527A0" w:rsidRPr="00AC2ACA" w:rsidDel="00010D2C" w:rsidRDefault="009527A0" w:rsidP="0086452F">
            <w:pPr>
              <w:overflowPunct/>
              <w:adjustRightInd/>
              <w:jc w:val="center"/>
              <w:textAlignment w:val="auto"/>
              <w:rPr>
                <w:del w:id="630" w:author="Καρμίρης Αγγελος" w:date="2020-01-03T10:36:00Z"/>
                <w:rFonts w:ascii="Arial" w:hAnsi="Arial" w:cs="Arial"/>
                <w:sz w:val="24"/>
                <w:szCs w:val="24"/>
                <w:lang w:val="el-GR"/>
              </w:rPr>
            </w:pPr>
          </w:p>
          <w:p w:rsidR="009527A0" w:rsidRPr="00AC2ACA" w:rsidDel="00010D2C" w:rsidRDefault="009527A0" w:rsidP="0086452F">
            <w:pPr>
              <w:overflowPunct/>
              <w:adjustRightInd/>
              <w:jc w:val="center"/>
              <w:textAlignment w:val="auto"/>
              <w:rPr>
                <w:del w:id="631" w:author="Καρμίρης Αγγελος" w:date="2020-01-03T10:36:00Z"/>
                <w:rFonts w:ascii="Arial" w:hAnsi="Arial" w:cs="Arial"/>
                <w:sz w:val="24"/>
                <w:szCs w:val="24"/>
                <w:lang w:val="el-GR"/>
              </w:rPr>
            </w:pPr>
            <w:del w:id="632" w:author="Καρμίρης Αγγελος" w:date="2020-01-03T10:36:00Z">
              <w:r w:rsidRPr="00AC2ACA" w:rsidDel="00010D2C">
                <w:rPr>
                  <w:rFonts w:ascii="Arial" w:hAnsi="Arial" w:cs="Arial"/>
                  <w:sz w:val="24"/>
                  <w:szCs w:val="24"/>
                  <w:lang w:val="el-GR"/>
                </w:rPr>
                <w:delText>5</w:delText>
              </w:r>
              <w:r w:rsidRPr="00AC2ACA" w:rsidDel="00010D2C">
                <w:rPr>
                  <w:rFonts w:ascii="Arial" w:hAnsi="Arial" w:cs="Arial"/>
                  <w:sz w:val="24"/>
                  <w:szCs w:val="24"/>
                </w:rPr>
                <w:delText>P</w:delText>
              </w:r>
              <w:r w:rsidRPr="00AC2ACA" w:rsidDel="00010D2C">
                <w:rPr>
                  <w:rFonts w:ascii="Arial" w:hAnsi="Arial" w:cs="Arial"/>
                  <w:sz w:val="24"/>
                  <w:szCs w:val="24"/>
                  <w:lang w:val="el-GR"/>
                </w:rPr>
                <w:delText>20   25</w:delText>
              </w:r>
              <w:r w:rsidRPr="00AC2ACA" w:rsidDel="00010D2C">
                <w:rPr>
                  <w:rFonts w:ascii="Arial" w:hAnsi="Arial" w:cs="Arial"/>
                  <w:sz w:val="24"/>
                  <w:szCs w:val="24"/>
                </w:rPr>
                <w:delText>VA</w:delText>
              </w:r>
            </w:del>
          </w:p>
          <w:p w:rsidR="009527A0" w:rsidRPr="00AC2ACA" w:rsidDel="00010D2C" w:rsidRDefault="009527A0" w:rsidP="0086452F">
            <w:pPr>
              <w:overflowPunct/>
              <w:adjustRightInd/>
              <w:jc w:val="center"/>
              <w:textAlignment w:val="auto"/>
              <w:rPr>
                <w:del w:id="633" w:author="Καρμίρης Αγγελος" w:date="2020-01-03T10:36:00Z"/>
                <w:rFonts w:ascii="Arial" w:hAnsi="Arial" w:cs="Arial"/>
                <w:sz w:val="24"/>
                <w:szCs w:val="24"/>
              </w:rPr>
            </w:pPr>
            <w:del w:id="634" w:author="Καρμίρης Αγγελος" w:date="2020-01-03T10:36:00Z">
              <w:r w:rsidRPr="00AC2ACA" w:rsidDel="00010D2C">
                <w:rPr>
                  <w:rFonts w:ascii="Arial" w:hAnsi="Arial" w:cs="Arial"/>
                  <w:sz w:val="24"/>
                  <w:szCs w:val="24"/>
                  <w:lang w:val="el-GR"/>
                </w:rPr>
                <w:delText xml:space="preserve">Για </w:delText>
              </w:r>
              <w:r w:rsidDel="00010D2C">
                <w:rPr>
                  <w:rFonts w:ascii="Arial" w:hAnsi="Arial" w:cs="Arial"/>
                  <w:sz w:val="24"/>
                  <w:szCs w:val="24"/>
                  <w:lang w:val="el-GR"/>
                </w:rPr>
                <w:delText>προστασία</w:delText>
              </w:r>
            </w:del>
          </w:p>
          <w:p w:rsidR="009527A0" w:rsidRPr="00AC2ACA" w:rsidDel="00010D2C" w:rsidRDefault="009527A0" w:rsidP="0086452F">
            <w:pPr>
              <w:overflowPunct/>
              <w:adjustRightInd/>
              <w:jc w:val="center"/>
              <w:textAlignment w:val="auto"/>
              <w:rPr>
                <w:del w:id="635" w:author="Καρμίρης Αγγελος" w:date="2020-01-03T10:36:00Z"/>
                <w:rFonts w:ascii="Arial" w:hAnsi="Arial" w:cs="Arial"/>
                <w:sz w:val="24"/>
                <w:szCs w:val="24"/>
                <w:lang w:val="el-GR"/>
              </w:rPr>
            </w:pPr>
          </w:p>
        </w:tc>
      </w:tr>
      <w:tr w:rsidR="009527A0" w:rsidRPr="00AC2ACA" w:rsidDel="00010D2C" w:rsidTr="0086452F">
        <w:trPr>
          <w:del w:id="636" w:author="Καρμίρης Αγγελος" w:date="2020-01-03T10:36:00Z"/>
        </w:trPr>
        <w:tc>
          <w:tcPr>
            <w:tcW w:w="1560" w:type="dxa"/>
            <w:tcBorders>
              <w:top w:val="single" w:sz="6" w:space="0" w:color="auto"/>
              <w:left w:val="single" w:sz="12" w:space="0" w:color="auto"/>
              <w:bottom w:val="single" w:sz="6" w:space="0" w:color="auto"/>
              <w:right w:val="single" w:sz="6" w:space="0" w:color="auto"/>
            </w:tcBorders>
          </w:tcPr>
          <w:p w:rsidR="009527A0" w:rsidRPr="00AC2ACA" w:rsidDel="00010D2C" w:rsidRDefault="009527A0" w:rsidP="0086452F">
            <w:pPr>
              <w:overflowPunct/>
              <w:adjustRightInd/>
              <w:jc w:val="center"/>
              <w:textAlignment w:val="auto"/>
              <w:rPr>
                <w:del w:id="637" w:author="Καρμίρης Αγγελος" w:date="2020-01-03T10:36:00Z"/>
                <w:rFonts w:ascii="Arial" w:hAnsi="Arial" w:cs="Arial"/>
                <w:sz w:val="24"/>
                <w:szCs w:val="24"/>
                <w:lang w:val="el-GR"/>
              </w:rPr>
            </w:pPr>
          </w:p>
          <w:p w:rsidR="009527A0" w:rsidRPr="00AC2ACA" w:rsidDel="00010D2C" w:rsidRDefault="009527A0" w:rsidP="0086452F">
            <w:pPr>
              <w:overflowPunct/>
              <w:adjustRightInd/>
              <w:jc w:val="center"/>
              <w:textAlignment w:val="auto"/>
              <w:rPr>
                <w:del w:id="638" w:author="Καρμίρης Αγγελος" w:date="2020-01-03T10:36:00Z"/>
                <w:rFonts w:ascii="Arial" w:hAnsi="Arial" w:cs="Arial"/>
                <w:sz w:val="24"/>
                <w:szCs w:val="24"/>
                <w:lang w:val="el-GR"/>
              </w:rPr>
            </w:pPr>
          </w:p>
          <w:p w:rsidR="009527A0" w:rsidRPr="00AC2ACA" w:rsidDel="00010D2C" w:rsidRDefault="009527A0" w:rsidP="0086452F">
            <w:pPr>
              <w:overflowPunct/>
              <w:adjustRightInd/>
              <w:jc w:val="center"/>
              <w:textAlignment w:val="auto"/>
              <w:rPr>
                <w:del w:id="639" w:author="Καρμίρης Αγγελος" w:date="2020-01-03T10:36:00Z"/>
                <w:rFonts w:ascii="Arial" w:hAnsi="Arial" w:cs="Arial"/>
                <w:sz w:val="24"/>
                <w:szCs w:val="24"/>
              </w:rPr>
            </w:pPr>
            <w:del w:id="640" w:author="Καρμίρης Αγγελος" w:date="2020-01-03T10:36:00Z">
              <w:r w:rsidDel="00010D2C">
                <w:rPr>
                  <w:rFonts w:ascii="Arial" w:hAnsi="Arial" w:cs="Arial"/>
                  <w:sz w:val="24"/>
                  <w:szCs w:val="24"/>
                </w:rPr>
                <w:delText>U,V,W</w:delText>
              </w:r>
            </w:del>
          </w:p>
        </w:tc>
        <w:tc>
          <w:tcPr>
            <w:tcW w:w="1275" w:type="dxa"/>
            <w:tcBorders>
              <w:top w:val="single" w:sz="6" w:space="0" w:color="auto"/>
              <w:left w:val="single" w:sz="6" w:space="0" w:color="auto"/>
              <w:bottom w:val="single" w:sz="6" w:space="0" w:color="auto"/>
              <w:right w:val="single" w:sz="6" w:space="0" w:color="auto"/>
            </w:tcBorders>
          </w:tcPr>
          <w:p w:rsidR="009527A0" w:rsidRPr="00AC2ACA" w:rsidDel="00010D2C" w:rsidRDefault="009527A0" w:rsidP="0086452F">
            <w:pPr>
              <w:overflowPunct/>
              <w:adjustRightInd/>
              <w:jc w:val="both"/>
              <w:textAlignment w:val="auto"/>
              <w:rPr>
                <w:del w:id="641" w:author="Καρμίρης Αγγελος" w:date="2020-01-03T10:36:00Z"/>
                <w:rFonts w:ascii="Arial" w:hAnsi="Arial" w:cs="Arial"/>
                <w:sz w:val="24"/>
                <w:szCs w:val="24"/>
              </w:rPr>
            </w:pPr>
          </w:p>
          <w:p w:rsidR="009527A0" w:rsidRPr="00AC2ACA" w:rsidDel="00010D2C" w:rsidRDefault="009527A0" w:rsidP="0086452F">
            <w:pPr>
              <w:overflowPunct/>
              <w:adjustRightInd/>
              <w:jc w:val="both"/>
              <w:textAlignment w:val="auto"/>
              <w:rPr>
                <w:del w:id="642"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43" w:author="Καρμίρης Αγγελος" w:date="2020-01-03T10:36:00Z"/>
                <w:rFonts w:ascii="Arial" w:hAnsi="Arial" w:cs="Arial"/>
                <w:sz w:val="24"/>
                <w:szCs w:val="24"/>
              </w:rPr>
            </w:pPr>
            <w:del w:id="644" w:author="Καρμίρης Αγγελος" w:date="2020-01-03T10:36:00Z">
              <w:r w:rsidRPr="00AC2ACA" w:rsidDel="00010D2C">
                <w:rPr>
                  <w:rFonts w:ascii="Arial" w:hAnsi="Arial" w:cs="Arial"/>
                  <w:sz w:val="24"/>
                  <w:szCs w:val="24"/>
                </w:rPr>
                <w:delText>1</w:delText>
              </w:r>
            </w:del>
          </w:p>
        </w:tc>
        <w:tc>
          <w:tcPr>
            <w:tcW w:w="1463" w:type="dxa"/>
            <w:tcBorders>
              <w:top w:val="single" w:sz="6" w:space="0" w:color="auto"/>
              <w:left w:val="single" w:sz="6" w:space="0" w:color="auto"/>
              <w:bottom w:val="single" w:sz="6" w:space="0" w:color="auto"/>
              <w:right w:val="single" w:sz="6" w:space="0" w:color="auto"/>
            </w:tcBorders>
          </w:tcPr>
          <w:p w:rsidR="009527A0" w:rsidRPr="00AC2ACA" w:rsidDel="00010D2C" w:rsidRDefault="009527A0" w:rsidP="0086452F">
            <w:pPr>
              <w:overflowPunct/>
              <w:adjustRightInd/>
              <w:jc w:val="center"/>
              <w:textAlignment w:val="auto"/>
              <w:rPr>
                <w:del w:id="645"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46"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47" w:author="Καρμίρης Αγγελος" w:date="2020-01-03T10:36:00Z"/>
                <w:rFonts w:ascii="Arial" w:hAnsi="Arial" w:cs="Arial"/>
                <w:sz w:val="24"/>
                <w:szCs w:val="24"/>
              </w:rPr>
            </w:pPr>
            <w:del w:id="648" w:author="Καρμίρης Αγγελος" w:date="2020-01-03T10:36:00Z">
              <w:r w:rsidRPr="00AC2ACA" w:rsidDel="00010D2C">
                <w:rPr>
                  <w:rFonts w:ascii="Arial" w:hAnsi="Arial" w:cs="Arial"/>
                  <w:sz w:val="24"/>
                  <w:szCs w:val="24"/>
                </w:rPr>
                <w:delText>500/1</w:delText>
              </w:r>
            </w:del>
          </w:p>
        </w:tc>
        <w:tc>
          <w:tcPr>
            <w:tcW w:w="3924" w:type="dxa"/>
            <w:tcBorders>
              <w:top w:val="single" w:sz="6" w:space="0" w:color="auto"/>
              <w:left w:val="single" w:sz="6" w:space="0" w:color="auto"/>
              <w:bottom w:val="single" w:sz="6" w:space="0" w:color="auto"/>
              <w:right w:val="single" w:sz="12" w:space="0" w:color="auto"/>
            </w:tcBorders>
          </w:tcPr>
          <w:p w:rsidR="009527A0" w:rsidRPr="00AC2ACA" w:rsidDel="00010D2C" w:rsidRDefault="009527A0" w:rsidP="0086452F">
            <w:pPr>
              <w:overflowPunct/>
              <w:adjustRightInd/>
              <w:jc w:val="center"/>
              <w:textAlignment w:val="auto"/>
              <w:rPr>
                <w:del w:id="649" w:author="Καρμίρης Αγγελος" w:date="2020-01-03T10:36:00Z"/>
                <w:rFonts w:ascii="Arial" w:hAnsi="Arial" w:cs="Arial"/>
                <w:sz w:val="24"/>
                <w:szCs w:val="24"/>
                <w:lang w:val="el-GR"/>
              </w:rPr>
            </w:pPr>
          </w:p>
          <w:p w:rsidR="009527A0" w:rsidRPr="00AC2ACA" w:rsidDel="00010D2C" w:rsidRDefault="009527A0" w:rsidP="0086452F">
            <w:pPr>
              <w:overflowPunct/>
              <w:adjustRightInd/>
              <w:jc w:val="center"/>
              <w:textAlignment w:val="auto"/>
              <w:rPr>
                <w:del w:id="650" w:author="Καρμίρης Αγγελος" w:date="2020-01-03T10:36:00Z"/>
                <w:rFonts w:ascii="Arial" w:hAnsi="Arial" w:cs="Arial"/>
                <w:sz w:val="24"/>
                <w:szCs w:val="24"/>
                <w:lang w:val="el-GR"/>
              </w:rPr>
            </w:pPr>
            <w:del w:id="651" w:author="Καρμίρης Αγγελος" w:date="2020-01-03T10:36:00Z">
              <w:r w:rsidRPr="00AC2ACA" w:rsidDel="00010D2C">
                <w:rPr>
                  <w:rFonts w:ascii="Arial" w:hAnsi="Arial" w:cs="Arial"/>
                  <w:sz w:val="24"/>
                  <w:szCs w:val="24"/>
                  <w:lang w:val="el-GR"/>
                </w:rPr>
                <w:delText>5</w:delText>
              </w:r>
              <w:r w:rsidRPr="00AC2ACA" w:rsidDel="00010D2C">
                <w:rPr>
                  <w:rFonts w:ascii="Arial" w:hAnsi="Arial" w:cs="Arial"/>
                  <w:sz w:val="24"/>
                  <w:szCs w:val="24"/>
                </w:rPr>
                <w:delText>P</w:delText>
              </w:r>
              <w:r w:rsidRPr="00AC2ACA" w:rsidDel="00010D2C">
                <w:rPr>
                  <w:rFonts w:ascii="Arial" w:hAnsi="Arial" w:cs="Arial"/>
                  <w:sz w:val="24"/>
                  <w:szCs w:val="24"/>
                  <w:lang w:val="el-GR"/>
                </w:rPr>
                <w:delText>20</w:delText>
              </w:r>
              <w:r w:rsidDel="00010D2C">
                <w:rPr>
                  <w:rFonts w:ascii="Arial" w:hAnsi="Arial" w:cs="Arial"/>
                  <w:sz w:val="24"/>
                  <w:szCs w:val="24"/>
                  <w:lang w:val="el-GR"/>
                </w:rPr>
                <w:delText xml:space="preserve">   </w:delText>
              </w:r>
              <w:r w:rsidDel="00010D2C">
                <w:rPr>
                  <w:rFonts w:ascii="Arial" w:hAnsi="Arial" w:cs="Arial"/>
                  <w:sz w:val="24"/>
                  <w:szCs w:val="24"/>
                </w:rPr>
                <w:delText>25</w:delText>
              </w:r>
              <w:r w:rsidRPr="00AC2ACA" w:rsidDel="00010D2C">
                <w:rPr>
                  <w:rFonts w:ascii="Arial" w:hAnsi="Arial" w:cs="Arial"/>
                  <w:sz w:val="24"/>
                  <w:szCs w:val="24"/>
                </w:rPr>
                <w:delText>VA</w:delText>
              </w:r>
            </w:del>
          </w:p>
          <w:p w:rsidR="009527A0" w:rsidRPr="00AC2ACA" w:rsidDel="00010D2C" w:rsidRDefault="009527A0" w:rsidP="0086452F">
            <w:pPr>
              <w:overflowPunct/>
              <w:adjustRightInd/>
              <w:jc w:val="center"/>
              <w:textAlignment w:val="auto"/>
              <w:rPr>
                <w:del w:id="652" w:author="Καρμίρης Αγγελος" w:date="2020-01-03T10:36:00Z"/>
                <w:rFonts w:ascii="Arial" w:hAnsi="Arial" w:cs="Arial"/>
                <w:sz w:val="24"/>
                <w:szCs w:val="24"/>
              </w:rPr>
            </w:pPr>
            <w:del w:id="653" w:author="Καρμίρης Αγγελος" w:date="2020-01-03T10:36:00Z">
              <w:r w:rsidRPr="00AC2ACA" w:rsidDel="00010D2C">
                <w:rPr>
                  <w:rFonts w:ascii="Arial" w:hAnsi="Arial" w:cs="Arial"/>
                  <w:sz w:val="24"/>
                  <w:szCs w:val="24"/>
                  <w:lang w:val="el-GR"/>
                </w:rPr>
                <w:delText>Για προστασία</w:delText>
              </w:r>
            </w:del>
          </w:p>
          <w:p w:rsidR="009527A0" w:rsidRPr="00AC2ACA" w:rsidDel="00010D2C" w:rsidRDefault="009527A0" w:rsidP="0086452F">
            <w:pPr>
              <w:overflowPunct/>
              <w:adjustRightInd/>
              <w:jc w:val="center"/>
              <w:textAlignment w:val="auto"/>
              <w:rPr>
                <w:del w:id="654" w:author="Καρμίρης Αγγελος" w:date="2020-01-03T10:36:00Z"/>
                <w:rFonts w:ascii="Arial" w:hAnsi="Arial" w:cs="Arial"/>
                <w:sz w:val="24"/>
                <w:szCs w:val="24"/>
                <w:lang w:val="el-GR"/>
              </w:rPr>
            </w:pPr>
          </w:p>
        </w:tc>
      </w:tr>
      <w:tr w:rsidR="009527A0" w:rsidRPr="00010D2C" w:rsidDel="00010D2C" w:rsidTr="0086452F">
        <w:trPr>
          <w:del w:id="655" w:author="Καρμίρης Αγγελος" w:date="2020-01-03T10:36:00Z"/>
        </w:trPr>
        <w:tc>
          <w:tcPr>
            <w:tcW w:w="1560" w:type="dxa"/>
            <w:tcBorders>
              <w:top w:val="single" w:sz="6" w:space="0" w:color="auto"/>
              <w:left w:val="single" w:sz="12" w:space="0" w:color="auto"/>
              <w:bottom w:val="single" w:sz="6" w:space="0" w:color="auto"/>
              <w:right w:val="single" w:sz="6" w:space="0" w:color="auto"/>
            </w:tcBorders>
          </w:tcPr>
          <w:p w:rsidR="009527A0" w:rsidRPr="00AC2ACA" w:rsidDel="00010D2C" w:rsidRDefault="009527A0" w:rsidP="0086452F">
            <w:pPr>
              <w:overflowPunct/>
              <w:adjustRightInd/>
              <w:jc w:val="center"/>
              <w:textAlignment w:val="auto"/>
              <w:rPr>
                <w:del w:id="656" w:author="Καρμίρης Αγγελος" w:date="2020-01-03T10:36:00Z"/>
                <w:rFonts w:ascii="Arial" w:hAnsi="Arial" w:cs="Arial"/>
                <w:sz w:val="24"/>
                <w:szCs w:val="24"/>
                <w:lang w:val="el-GR"/>
              </w:rPr>
            </w:pPr>
          </w:p>
          <w:p w:rsidR="009527A0" w:rsidRPr="00AC2ACA" w:rsidDel="00010D2C" w:rsidRDefault="009527A0" w:rsidP="0086452F">
            <w:pPr>
              <w:overflowPunct/>
              <w:adjustRightInd/>
              <w:jc w:val="center"/>
              <w:textAlignment w:val="auto"/>
              <w:rPr>
                <w:del w:id="657" w:author="Καρμίρης Αγγελος" w:date="2020-01-03T10:36:00Z"/>
                <w:rFonts w:ascii="Arial" w:hAnsi="Arial" w:cs="Arial"/>
                <w:sz w:val="24"/>
                <w:szCs w:val="24"/>
              </w:rPr>
            </w:pPr>
            <w:del w:id="658" w:author="Καρμίρης Αγγελος" w:date="2020-01-03T10:36:00Z">
              <w:r w:rsidDel="00010D2C">
                <w:rPr>
                  <w:rFonts w:ascii="Arial" w:hAnsi="Arial" w:cs="Arial"/>
                  <w:sz w:val="24"/>
                  <w:szCs w:val="24"/>
                </w:rPr>
                <w:delText>V</w:delText>
              </w:r>
            </w:del>
          </w:p>
        </w:tc>
        <w:tc>
          <w:tcPr>
            <w:tcW w:w="1275" w:type="dxa"/>
            <w:tcBorders>
              <w:top w:val="single" w:sz="6" w:space="0" w:color="auto"/>
              <w:left w:val="single" w:sz="6" w:space="0" w:color="auto"/>
              <w:bottom w:val="single" w:sz="6" w:space="0" w:color="auto"/>
              <w:right w:val="single" w:sz="6" w:space="0" w:color="auto"/>
            </w:tcBorders>
          </w:tcPr>
          <w:p w:rsidR="009527A0" w:rsidRPr="00AC2ACA" w:rsidDel="00010D2C" w:rsidRDefault="009527A0" w:rsidP="0086452F">
            <w:pPr>
              <w:overflowPunct/>
              <w:adjustRightInd/>
              <w:jc w:val="both"/>
              <w:textAlignment w:val="auto"/>
              <w:rPr>
                <w:del w:id="659"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60" w:author="Καρμίρης Αγγελος" w:date="2020-01-03T10:36:00Z"/>
                <w:rFonts w:ascii="Arial" w:hAnsi="Arial" w:cs="Arial"/>
                <w:sz w:val="24"/>
                <w:szCs w:val="24"/>
              </w:rPr>
            </w:pPr>
            <w:del w:id="661" w:author="Καρμίρης Αγγελος" w:date="2020-01-03T10:36:00Z">
              <w:r w:rsidRPr="00AC2ACA" w:rsidDel="00010D2C">
                <w:rPr>
                  <w:rFonts w:ascii="Arial" w:hAnsi="Arial" w:cs="Arial"/>
                  <w:sz w:val="24"/>
                  <w:szCs w:val="24"/>
                </w:rPr>
                <w:delText>1</w:delText>
              </w:r>
            </w:del>
          </w:p>
        </w:tc>
        <w:tc>
          <w:tcPr>
            <w:tcW w:w="1463" w:type="dxa"/>
            <w:tcBorders>
              <w:top w:val="single" w:sz="6" w:space="0" w:color="auto"/>
              <w:left w:val="single" w:sz="6" w:space="0" w:color="auto"/>
              <w:bottom w:val="single" w:sz="6" w:space="0" w:color="auto"/>
              <w:right w:val="single" w:sz="6" w:space="0" w:color="auto"/>
            </w:tcBorders>
          </w:tcPr>
          <w:p w:rsidR="009527A0" w:rsidRPr="00AC2ACA" w:rsidDel="00010D2C" w:rsidRDefault="009527A0" w:rsidP="0086452F">
            <w:pPr>
              <w:overflowPunct/>
              <w:adjustRightInd/>
              <w:jc w:val="center"/>
              <w:textAlignment w:val="auto"/>
              <w:rPr>
                <w:del w:id="662"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63" w:author="Καρμίρης Αγγελος" w:date="2020-01-03T10:36:00Z"/>
                <w:rFonts w:ascii="Arial" w:hAnsi="Arial" w:cs="Arial"/>
                <w:sz w:val="24"/>
                <w:szCs w:val="24"/>
              </w:rPr>
            </w:pPr>
            <w:del w:id="664" w:author="Καρμίρης Αγγελος" w:date="2020-01-03T10:36:00Z">
              <w:r w:rsidRPr="00AC2ACA" w:rsidDel="00010D2C">
                <w:rPr>
                  <w:rFonts w:ascii="Arial" w:hAnsi="Arial" w:cs="Arial"/>
                  <w:sz w:val="24"/>
                  <w:szCs w:val="24"/>
                </w:rPr>
                <w:delText>---</w:delText>
              </w:r>
            </w:del>
          </w:p>
        </w:tc>
        <w:tc>
          <w:tcPr>
            <w:tcW w:w="3924" w:type="dxa"/>
            <w:tcBorders>
              <w:top w:val="single" w:sz="6" w:space="0" w:color="auto"/>
              <w:left w:val="single" w:sz="6" w:space="0" w:color="auto"/>
              <w:bottom w:val="single" w:sz="6" w:space="0" w:color="auto"/>
              <w:right w:val="single" w:sz="12" w:space="0" w:color="auto"/>
            </w:tcBorders>
          </w:tcPr>
          <w:p w:rsidR="009527A0" w:rsidRPr="00AC2ACA" w:rsidDel="00010D2C" w:rsidRDefault="009527A0" w:rsidP="0086452F">
            <w:pPr>
              <w:overflowPunct/>
              <w:adjustRightInd/>
              <w:jc w:val="center"/>
              <w:textAlignment w:val="auto"/>
              <w:rPr>
                <w:del w:id="665" w:author="Καρμίρης Αγγελος" w:date="2020-01-03T10:36:00Z"/>
                <w:rFonts w:ascii="Arial" w:hAnsi="Arial" w:cs="Arial"/>
                <w:sz w:val="24"/>
                <w:szCs w:val="24"/>
                <w:lang w:val="el-GR"/>
              </w:rPr>
            </w:pPr>
          </w:p>
          <w:p w:rsidR="009527A0" w:rsidRPr="00AC2ACA" w:rsidDel="00010D2C" w:rsidRDefault="00E55880" w:rsidP="00E55880">
            <w:pPr>
              <w:overflowPunct/>
              <w:adjustRightInd/>
              <w:jc w:val="center"/>
              <w:textAlignment w:val="auto"/>
              <w:rPr>
                <w:del w:id="666" w:author="Καρμίρης Αγγελος" w:date="2020-01-03T10:36:00Z"/>
                <w:rFonts w:ascii="Arial" w:hAnsi="Arial" w:cs="Arial"/>
                <w:sz w:val="24"/>
                <w:szCs w:val="24"/>
                <w:lang w:val="el-GR"/>
              </w:rPr>
            </w:pPr>
            <w:del w:id="667" w:author="Καρμίρης Αγγελος" w:date="2020-01-03T10:36:00Z">
              <w:r w:rsidDel="00010D2C">
                <w:rPr>
                  <w:rFonts w:ascii="Arial" w:hAnsi="Arial" w:cs="Arial"/>
                  <w:sz w:val="24"/>
                  <w:szCs w:val="24"/>
                  <w:lang w:val="el-GR"/>
                </w:rPr>
                <w:delText>Όπως απαιτείται για τροφοδοσία του θερμομέτρου τυλίγματος</w:delText>
              </w:r>
            </w:del>
          </w:p>
          <w:p w:rsidR="009527A0" w:rsidRPr="00AC2ACA" w:rsidDel="00010D2C" w:rsidRDefault="009527A0" w:rsidP="0086452F">
            <w:pPr>
              <w:overflowPunct/>
              <w:adjustRightInd/>
              <w:jc w:val="center"/>
              <w:textAlignment w:val="auto"/>
              <w:rPr>
                <w:del w:id="668" w:author="Καρμίρης Αγγελος" w:date="2020-01-03T10:36:00Z"/>
                <w:rFonts w:ascii="Arial" w:hAnsi="Arial" w:cs="Arial"/>
                <w:sz w:val="24"/>
                <w:szCs w:val="24"/>
                <w:lang w:val="el-GR"/>
              </w:rPr>
            </w:pPr>
          </w:p>
        </w:tc>
      </w:tr>
      <w:tr w:rsidR="009527A0" w:rsidRPr="00AC2ACA" w:rsidDel="00010D2C" w:rsidTr="0086452F">
        <w:trPr>
          <w:trHeight w:val="1216"/>
          <w:del w:id="669" w:author="Καρμίρης Αγγελος" w:date="2020-01-03T10:36:00Z"/>
        </w:trPr>
        <w:tc>
          <w:tcPr>
            <w:tcW w:w="1560" w:type="dxa"/>
            <w:tcBorders>
              <w:top w:val="single" w:sz="6" w:space="0" w:color="auto"/>
              <w:left w:val="single" w:sz="12" w:space="0" w:color="auto"/>
              <w:bottom w:val="single" w:sz="12" w:space="0" w:color="auto"/>
              <w:right w:val="single" w:sz="6" w:space="0" w:color="auto"/>
            </w:tcBorders>
          </w:tcPr>
          <w:p w:rsidR="009527A0" w:rsidRPr="00AC2ACA" w:rsidDel="00010D2C" w:rsidRDefault="009527A0" w:rsidP="0086452F">
            <w:pPr>
              <w:overflowPunct/>
              <w:adjustRightInd/>
              <w:jc w:val="center"/>
              <w:textAlignment w:val="auto"/>
              <w:rPr>
                <w:del w:id="670" w:author="Καρμίρης Αγγελος" w:date="2020-01-03T10:36:00Z"/>
                <w:rFonts w:ascii="Arial" w:hAnsi="Arial" w:cs="Arial"/>
                <w:sz w:val="24"/>
                <w:szCs w:val="24"/>
                <w:lang w:val="el-GR"/>
              </w:rPr>
            </w:pPr>
          </w:p>
          <w:p w:rsidR="009527A0" w:rsidRPr="00AC2ACA" w:rsidDel="00010D2C" w:rsidRDefault="009527A0" w:rsidP="0086452F">
            <w:pPr>
              <w:overflowPunct/>
              <w:adjustRightInd/>
              <w:jc w:val="center"/>
              <w:textAlignment w:val="auto"/>
              <w:rPr>
                <w:del w:id="671" w:author="Καρμίρης Αγγελος" w:date="2020-01-03T10:36:00Z"/>
                <w:rFonts w:ascii="Arial" w:hAnsi="Arial" w:cs="Arial"/>
                <w:sz w:val="24"/>
                <w:szCs w:val="24"/>
              </w:rPr>
            </w:pPr>
            <w:del w:id="672" w:author="Καρμίρης Αγγελος" w:date="2020-01-03T10:36:00Z">
              <w:r w:rsidDel="00010D2C">
                <w:rPr>
                  <w:rFonts w:ascii="Arial" w:hAnsi="Arial" w:cs="Arial"/>
                  <w:sz w:val="24"/>
                  <w:szCs w:val="24"/>
                </w:rPr>
                <w:delText>N</w:delText>
              </w:r>
            </w:del>
          </w:p>
        </w:tc>
        <w:tc>
          <w:tcPr>
            <w:tcW w:w="1275" w:type="dxa"/>
            <w:tcBorders>
              <w:top w:val="single" w:sz="6" w:space="0" w:color="auto"/>
              <w:left w:val="single" w:sz="6" w:space="0" w:color="auto"/>
              <w:bottom w:val="single" w:sz="12" w:space="0" w:color="auto"/>
              <w:right w:val="single" w:sz="6" w:space="0" w:color="auto"/>
            </w:tcBorders>
          </w:tcPr>
          <w:p w:rsidR="009527A0" w:rsidRPr="00AC2ACA" w:rsidDel="00010D2C" w:rsidRDefault="009527A0" w:rsidP="0086452F">
            <w:pPr>
              <w:overflowPunct/>
              <w:adjustRightInd/>
              <w:jc w:val="center"/>
              <w:textAlignment w:val="auto"/>
              <w:rPr>
                <w:del w:id="673"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74" w:author="Καρμίρης Αγγελος" w:date="2020-01-03T10:36:00Z"/>
                <w:rFonts w:ascii="Arial" w:hAnsi="Arial" w:cs="Arial"/>
                <w:sz w:val="24"/>
                <w:szCs w:val="24"/>
              </w:rPr>
            </w:pPr>
            <w:del w:id="675" w:author="Καρμίρης Αγγελος" w:date="2020-01-03T10:36:00Z">
              <w:r w:rsidRPr="00AC2ACA" w:rsidDel="00010D2C">
                <w:rPr>
                  <w:rFonts w:ascii="Arial" w:hAnsi="Arial" w:cs="Arial"/>
                  <w:sz w:val="24"/>
                  <w:szCs w:val="24"/>
                </w:rPr>
                <w:delText>1</w:delText>
              </w:r>
            </w:del>
          </w:p>
        </w:tc>
        <w:tc>
          <w:tcPr>
            <w:tcW w:w="1463" w:type="dxa"/>
            <w:tcBorders>
              <w:top w:val="single" w:sz="6" w:space="0" w:color="auto"/>
              <w:left w:val="single" w:sz="6" w:space="0" w:color="auto"/>
              <w:bottom w:val="single" w:sz="12" w:space="0" w:color="auto"/>
              <w:right w:val="single" w:sz="6" w:space="0" w:color="auto"/>
            </w:tcBorders>
          </w:tcPr>
          <w:p w:rsidR="009527A0" w:rsidRPr="00AC2ACA" w:rsidDel="00010D2C" w:rsidRDefault="009527A0" w:rsidP="0086452F">
            <w:pPr>
              <w:overflowPunct/>
              <w:adjustRightInd/>
              <w:jc w:val="center"/>
              <w:textAlignment w:val="auto"/>
              <w:rPr>
                <w:del w:id="676" w:author="Καρμίρης Αγγελος" w:date="2020-01-03T10:36:00Z"/>
                <w:rFonts w:ascii="Arial" w:hAnsi="Arial" w:cs="Arial"/>
                <w:sz w:val="24"/>
                <w:szCs w:val="24"/>
              </w:rPr>
            </w:pPr>
          </w:p>
          <w:p w:rsidR="009527A0" w:rsidRPr="00AC2ACA" w:rsidDel="00010D2C" w:rsidRDefault="009527A0" w:rsidP="0086452F">
            <w:pPr>
              <w:overflowPunct/>
              <w:adjustRightInd/>
              <w:jc w:val="center"/>
              <w:textAlignment w:val="auto"/>
              <w:rPr>
                <w:del w:id="677" w:author="Καρμίρης Αγγελος" w:date="2020-01-03T10:36:00Z"/>
                <w:rFonts w:ascii="Arial" w:hAnsi="Arial" w:cs="Arial"/>
                <w:sz w:val="24"/>
                <w:szCs w:val="24"/>
              </w:rPr>
            </w:pPr>
            <w:del w:id="678" w:author="Καρμίρης Αγγελος" w:date="2020-01-03T10:36:00Z">
              <w:r w:rsidDel="00010D2C">
                <w:rPr>
                  <w:rFonts w:ascii="Arial" w:hAnsi="Arial" w:cs="Arial"/>
                  <w:sz w:val="24"/>
                  <w:szCs w:val="24"/>
                  <w:lang w:val="el-GR"/>
                </w:rPr>
                <w:delText>2</w:delText>
              </w:r>
              <w:r w:rsidDel="00010D2C">
                <w:rPr>
                  <w:rFonts w:ascii="Arial" w:hAnsi="Arial" w:cs="Arial"/>
                  <w:sz w:val="24"/>
                  <w:szCs w:val="24"/>
                </w:rPr>
                <w:delText>00/1</w:delText>
              </w:r>
            </w:del>
          </w:p>
        </w:tc>
        <w:tc>
          <w:tcPr>
            <w:tcW w:w="3924" w:type="dxa"/>
            <w:tcBorders>
              <w:top w:val="single" w:sz="6" w:space="0" w:color="auto"/>
              <w:left w:val="single" w:sz="6" w:space="0" w:color="auto"/>
              <w:bottom w:val="single" w:sz="12" w:space="0" w:color="auto"/>
              <w:right w:val="single" w:sz="12" w:space="0" w:color="auto"/>
            </w:tcBorders>
          </w:tcPr>
          <w:p w:rsidR="009527A0" w:rsidRPr="00AF033E" w:rsidDel="00010D2C" w:rsidRDefault="009527A0" w:rsidP="0086452F">
            <w:pPr>
              <w:overflowPunct/>
              <w:adjustRightInd/>
              <w:jc w:val="center"/>
              <w:textAlignment w:val="auto"/>
              <w:rPr>
                <w:del w:id="679" w:author="Καρμίρης Αγγελος" w:date="2020-01-03T10:36:00Z"/>
                <w:rFonts w:ascii="Arial" w:hAnsi="Arial" w:cs="Arial"/>
                <w:sz w:val="24"/>
                <w:szCs w:val="24"/>
                <w:lang w:val="el-GR"/>
              </w:rPr>
            </w:pPr>
          </w:p>
          <w:p w:rsidR="009527A0" w:rsidRPr="00AF033E" w:rsidDel="00010D2C" w:rsidRDefault="009527A0" w:rsidP="0086452F">
            <w:pPr>
              <w:overflowPunct/>
              <w:adjustRightInd/>
              <w:jc w:val="center"/>
              <w:textAlignment w:val="auto"/>
              <w:rPr>
                <w:del w:id="680" w:author="Καρμίρης Αγγελος" w:date="2020-01-03T10:36:00Z"/>
                <w:rFonts w:ascii="Arial" w:hAnsi="Arial" w:cs="Arial"/>
                <w:sz w:val="24"/>
                <w:szCs w:val="24"/>
                <w:lang w:val="el-GR"/>
              </w:rPr>
            </w:pPr>
            <w:del w:id="681" w:author="Καρμίρης Αγγελος" w:date="2020-01-03T10:36:00Z">
              <w:r w:rsidRPr="00AF033E" w:rsidDel="00010D2C">
                <w:rPr>
                  <w:rFonts w:ascii="Arial" w:hAnsi="Arial" w:cs="Arial"/>
                  <w:sz w:val="24"/>
                  <w:szCs w:val="24"/>
                  <w:lang w:val="el-GR"/>
                </w:rPr>
                <w:delText>5P20   25VA</w:delText>
              </w:r>
            </w:del>
          </w:p>
          <w:p w:rsidR="009527A0" w:rsidRPr="00AF033E" w:rsidDel="00010D2C" w:rsidRDefault="009527A0" w:rsidP="0086452F">
            <w:pPr>
              <w:overflowPunct/>
              <w:adjustRightInd/>
              <w:jc w:val="center"/>
              <w:textAlignment w:val="auto"/>
              <w:rPr>
                <w:del w:id="682" w:author="Καρμίρης Αγγελος" w:date="2020-01-03T10:36:00Z"/>
                <w:rFonts w:ascii="Arial" w:hAnsi="Arial" w:cs="Arial"/>
                <w:sz w:val="24"/>
                <w:szCs w:val="24"/>
                <w:lang w:val="el-GR"/>
              </w:rPr>
            </w:pPr>
            <w:del w:id="683" w:author="Καρμίρης Αγγελος" w:date="2020-01-03T10:36:00Z">
              <w:r w:rsidRPr="00AF033E" w:rsidDel="00010D2C">
                <w:rPr>
                  <w:rFonts w:ascii="Arial" w:hAnsi="Arial" w:cs="Arial"/>
                  <w:sz w:val="24"/>
                  <w:szCs w:val="24"/>
                  <w:lang w:val="el-GR"/>
                </w:rPr>
                <w:delText>Για προστασία</w:delText>
              </w:r>
            </w:del>
          </w:p>
          <w:p w:rsidR="009527A0" w:rsidRPr="00AC2ACA" w:rsidDel="00010D2C" w:rsidRDefault="009527A0" w:rsidP="0086452F">
            <w:pPr>
              <w:overflowPunct/>
              <w:adjustRightInd/>
              <w:jc w:val="center"/>
              <w:textAlignment w:val="auto"/>
              <w:rPr>
                <w:del w:id="684" w:author="Καρμίρης Αγγελος" w:date="2020-01-03T10:36:00Z"/>
                <w:rFonts w:ascii="Arial" w:hAnsi="Arial" w:cs="Arial"/>
                <w:sz w:val="24"/>
                <w:szCs w:val="24"/>
                <w:lang w:val="el-GR"/>
              </w:rPr>
            </w:pPr>
          </w:p>
        </w:tc>
      </w:tr>
    </w:tbl>
    <w:p w:rsidR="00AC2ACA" w:rsidRPr="00AC2ACA" w:rsidDel="00010D2C" w:rsidRDefault="00AC2ACA" w:rsidP="00AC2ACA">
      <w:pPr>
        <w:overflowPunct/>
        <w:adjustRightInd/>
        <w:jc w:val="both"/>
        <w:textAlignment w:val="auto"/>
        <w:rPr>
          <w:del w:id="685" w:author="Καρμίρης Αγγελος" w:date="2020-01-03T10:36:00Z"/>
          <w:rFonts w:ascii="Arial" w:hAnsi="Arial" w:cs="Arial"/>
          <w:sz w:val="24"/>
          <w:szCs w:val="24"/>
          <w:lang w:val="el-GR"/>
        </w:rPr>
      </w:pPr>
      <w:del w:id="686" w:author="Καρμίρης Αγγελος" w:date="2020-01-03T10:36:00Z">
        <w:r w:rsidRPr="00AC2ACA" w:rsidDel="00010D2C">
          <w:rPr>
            <w:rFonts w:ascii="Arial" w:hAnsi="Arial" w:cs="Arial"/>
            <w:sz w:val="24"/>
            <w:szCs w:val="24"/>
            <w:lang w:val="el-GR"/>
          </w:rPr>
          <w:tab/>
        </w:r>
        <w:r w:rsidRPr="00AC2ACA" w:rsidDel="00010D2C">
          <w:rPr>
            <w:rFonts w:ascii="Arial" w:hAnsi="Arial" w:cs="Arial"/>
            <w:sz w:val="24"/>
            <w:szCs w:val="24"/>
            <w:lang w:val="el-GR"/>
          </w:rPr>
          <w:tab/>
        </w:r>
        <w:r w:rsidRPr="00AC2ACA" w:rsidDel="00010D2C">
          <w:rPr>
            <w:rFonts w:ascii="Arial" w:hAnsi="Arial" w:cs="Arial"/>
            <w:sz w:val="24"/>
            <w:szCs w:val="24"/>
            <w:lang w:val="el-GR"/>
          </w:rPr>
          <w:tab/>
        </w:r>
        <w:r w:rsidRPr="00AC2ACA" w:rsidDel="00010D2C">
          <w:rPr>
            <w:rFonts w:ascii="Arial" w:hAnsi="Arial" w:cs="Arial"/>
            <w:sz w:val="24"/>
            <w:szCs w:val="24"/>
            <w:lang w:val="el-GR"/>
          </w:rPr>
          <w:tab/>
        </w:r>
        <w:r w:rsidRPr="00AC2ACA" w:rsidDel="00010D2C">
          <w:rPr>
            <w:rFonts w:ascii="Arial" w:hAnsi="Arial" w:cs="Arial"/>
            <w:sz w:val="24"/>
            <w:szCs w:val="24"/>
            <w:lang w:val="el-GR"/>
          </w:rPr>
          <w:tab/>
        </w:r>
        <w:r w:rsidRPr="00AC2ACA" w:rsidDel="00010D2C">
          <w:rPr>
            <w:rFonts w:ascii="Arial" w:hAnsi="Arial" w:cs="Arial"/>
            <w:sz w:val="24"/>
            <w:szCs w:val="24"/>
            <w:lang w:val="el-GR"/>
          </w:rPr>
          <w:tab/>
        </w:r>
        <w:r w:rsidRPr="00AC2ACA" w:rsidDel="00010D2C">
          <w:rPr>
            <w:rFonts w:ascii="Arial" w:hAnsi="Arial" w:cs="Arial"/>
            <w:sz w:val="24"/>
            <w:szCs w:val="24"/>
            <w:lang w:val="el-GR"/>
          </w:rPr>
          <w:tab/>
        </w:r>
      </w:del>
    </w:p>
    <w:p w:rsidR="009527A0" w:rsidRPr="00E55880" w:rsidDel="00010D2C" w:rsidRDefault="009527A0" w:rsidP="00AC2ACA">
      <w:pPr>
        <w:overflowPunct/>
        <w:adjustRightInd/>
        <w:ind w:left="1418"/>
        <w:jc w:val="both"/>
        <w:textAlignment w:val="auto"/>
        <w:rPr>
          <w:del w:id="687" w:author="Καρμίρης Αγγελος" w:date="2020-01-03T10:36:00Z"/>
          <w:rFonts w:ascii="Arial" w:hAnsi="Arial" w:cs="Arial"/>
          <w:sz w:val="24"/>
          <w:szCs w:val="24"/>
          <w:lang w:val="el-GR"/>
        </w:rPr>
      </w:pPr>
      <w:del w:id="688" w:author="Καρμίρης Αγγελος" w:date="2020-01-03T10:36:00Z">
        <w:r w:rsidDel="00010D2C">
          <w:rPr>
            <w:rFonts w:ascii="Arial" w:hAnsi="Arial" w:cs="Arial"/>
            <w:sz w:val="24"/>
            <w:szCs w:val="24"/>
            <w:lang w:val="el-GR"/>
          </w:rPr>
          <w:delText xml:space="preserve">Όλοι οι μετασχηματιστές έντασης θα ακολουθούν τα πρότυπα </w:delText>
        </w:r>
        <w:r w:rsidDel="00010D2C">
          <w:rPr>
            <w:rFonts w:ascii="Arial" w:hAnsi="Arial" w:cs="Arial"/>
            <w:sz w:val="24"/>
            <w:szCs w:val="24"/>
          </w:rPr>
          <w:delText>IEC</w:delText>
        </w:r>
        <w:r w:rsidRPr="001D60BA" w:rsidDel="00010D2C">
          <w:rPr>
            <w:rFonts w:ascii="Arial" w:hAnsi="Arial" w:cs="Arial"/>
            <w:sz w:val="24"/>
            <w:szCs w:val="24"/>
            <w:lang w:val="el-GR"/>
          </w:rPr>
          <w:delText xml:space="preserve"> 61869-1 </w:delText>
        </w:r>
        <w:r w:rsidDel="00010D2C">
          <w:rPr>
            <w:rFonts w:ascii="Arial" w:hAnsi="Arial" w:cs="Arial"/>
            <w:sz w:val="24"/>
            <w:szCs w:val="24"/>
            <w:lang w:val="el-GR"/>
          </w:rPr>
          <w:delText xml:space="preserve">και </w:delText>
        </w:r>
        <w:r w:rsidDel="00010D2C">
          <w:rPr>
            <w:rFonts w:ascii="Arial" w:hAnsi="Arial" w:cs="Arial"/>
            <w:sz w:val="24"/>
            <w:szCs w:val="24"/>
          </w:rPr>
          <w:delText>IEC</w:delText>
        </w:r>
        <w:r w:rsidRPr="001D60BA" w:rsidDel="00010D2C">
          <w:rPr>
            <w:rFonts w:ascii="Arial" w:hAnsi="Arial" w:cs="Arial"/>
            <w:sz w:val="24"/>
            <w:szCs w:val="24"/>
            <w:lang w:val="el-GR"/>
          </w:rPr>
          <w:delText xml:space="preserve"> 61869-2. </w:delText>
        </w:r>
        <w:r w:rsidDel="00010D2C">
          <w:rPr>
            <w:rFonts w:ascii="Arial" w:hAnsi="Arial" w:cs="Arial"/>
            <w:sz w:val="24"/>
            <w:szCs w:val="24"/>
            <w:lang w:val="el-GR"/>
          </w:rPr>
          <w:delText>Θα πρέπει να έχουν ονομαστικ</w:delText>
        </w:r>
        <w:r w:rsidR="00E55880" w:rsidDel="00010D2C">
          <w:rPr>
            <w:rFonts w:ascii="Arial" w:hAnsi="Arial" w:cs="Arial"/>
            <w:sz w:val="24"/>
            <w:szCs w:val="24"/>
            <w:lang w:val="el-GR"/>
          </w:rPr>
          <w:delText>ή</w:delText>
        </w:r>
        <w:r w:rsidDel="00010D2C">
          <w:rPr>
            <w:rFonts w:ascii="Arial" w:hAnsi="Arial" w:cs="Arial"/>
            <w:sz w:val="24"/>
            <w:szCs w:val="24"/>
            <w:lang w:val="el-GR"/>
          </w:rPr>
          <w:delText xml:space="preserve"> συνεχ</w:delText>
        </w:r>
        <w:r w:rsidR="004F6EE7" w:rsidDel="00010D2C">
          <w:rPr>
            <w:rFonts w:ascii="Arial" w:hAnsi="Arial" w:cs="Arial"/>
            <w:sz w:val="24"/>
            <w:szCs w:val="24"/>
            <w:lang w:val="el-GR"/>
          </w:rPr>
          <w:delText>ή</w:delText>
        </w:r>
        <w:r w:rsidDel="00010D2C">
          <w:rPr>
            <w:rFonts w:ascii="Arial" w:hAnsi="Arial" w:cs="Arial"/>
            <w:sz w:val="24"/>
            <w:szCs w:val="24"/>
            <w:lang w:val="el-GR"/>
          </w:rPr>
          <w:delText xml:space="preserve"> θερμικ</w:delText>
        </w:r>
        <w:r w:rsidR="00E55880" w:rsidDel="00010D2C">
          <w:rPr>
            <w:rFonts w:ascii="Arial" w:hAnsi="Arial" w:cs="Arial"/>
            <w:sz w:val="24"/>
            <w:szCs w:val="24"/>
            <w:lang w:val="el-GR"/>
          </w:rPr>
          <w:delText>ή ένταση</w:delText>
        </w:r>
        <w:r w:rsidDel="00010D2C">
          <w:rPr>
            <w:rFonts w:ascii="Arial" w:hAnsi="Arial" w:cs="Arial"/>
            <w:sz w:val="24"/>
            <w:szCs w:val="24"/>
            <w:lang w:val="el-GR"/>
          </w:rPr>
          <w:delText xml:space="preserve"> </w:delText>
        </w:r>
        <w:r w:rsidR="00E55880" w:rsidDel="00010D2C">
          <w:rPr>
            <w:rFonts w:ascii="Arial" w:hAnsi="Arial" w:cs="Arial"/>
            <w:sz w:val="24"/>
            <w:szCs w:val="24"/>
            <w:lang w:val="el-GR"/>
          </w:rPr>
          <w:delText>ίση με 1,2 φορές την ονομαστική τους ένταση.</w:delText>
        </w:r>
      </w:del>
    </w:p>
    <w:p w:rsidR="00AC2ACA" w:rsidRPr="00AC2ACA" w:rsidDel="00010D2C" w:rsidRDefault="00AC2ACA" w:rsidP="00AC2ACA">
      <w:pPr>
        <w:overflowPunct/>
        <w:adjustRightInd/>
        <w:ind w:left="1418"/>
        <w:jc w:val="both"/>
        <w:textAlignment w:val="auto"/>
        <w:rPr>
          <w:del w:id="689" w:author="Καρμίρης Αγγελος" w:date="2020-01-03T10:36:00Z"/>
          <w:rFonts w:ascii="Arial" w:hAnsi="Arial" w:cs="Arial"/>
          <w:sz w:val="24"/>
          <w:szCs w:val="24"/>
          <w:lang w:val="el-GR"/>
        </w:rPr>
      </w:pPr>
      <w:del w:id="690" w:author="Καρμίρης Αγγελος" w:date="2020-01-03T10:36:00Z">
        <w:r w:rsidRPr="00AC2ACA" w:rsidDel="00010D2C">
          <w:rPr>
            <w:rFonts w:ascii="Arial" w:hAnsi="Arial" w:cs="Arial"/>
            <w:sz w:val="24"/>
            <w:szCs w:val="24"/>
            <w:lang w:val="el-GR"/>
          </w:rPr>
          <w:delText>Πλήρη πρωτόκολλα δοκιμών των πιο πάνω μετασχηματιστών εντάσεως μονωτήρων διελεύσεως πρέπει να είναι διαθέσιμα κατά το χρόνο επιθεωρήσεως των μετασχηματιστών.</w:delText>
        </w:r>
      </w:del>
    </w:p>
    <w:p w:rsidR="00AC2ACA" w:rsidRPr="00AC2ACA" w:rsidDel="00010D2C" w:rsidRDefault="00AC2ACA" w:rsidP="00AC2ACA">
      <w:pPr>
        <w:overflowPunct/>
        <w:adjustRightInd/>
        <w:ind w:left="1418"/>
        <w:jc w:val="both"/>
        <w:textAlignment w:val="auto"/>
        <w:rPr>
          <w:del w:id="691" w:author="Καρμίρης Αγγελος" w:date="2020-01-03T10:36:00Z"/>
          <w:rFonts w:ascii="Arial" w:hAnsi="Arial" w:cs="Arial"/>
          <w:sz w:val="24"/>
          <w:szCs w:val="24"/>
          <w:lang w:val="el-GR"/>
        </w:rPr>
      </w:pPr>
      <w:del w:id="692" w:author="Καρμίρης Αγγελος" w:date="2020-01-03T10:36:00Z">
        <w:r w:rsidRPr="00AC2ACA" w:rsidDel="00010D2C">
          <w:rPr>
            <w:rFonts w:ascii="Arial" w:hAnsi="Arial" w:cs="Arial"/>
            <w:sz w:val="24"/>
            <w:szCs w:val="24"/>
            <w:lang w:val="el-GR"/>
          </w:rPr>
          <w:delText>Επίσης τα δευτερεύοντα τυλίγματα των Μ.Ε. των μονωτήρων διελεύσεως θα δοκιμαστούν με τάση συχνότητας δικτύου 3</w:delText>
        </w:r>
        <w:r w:rsidRPr="00AC2ACA" w:rsidDel="00010D2C">
          <w:rPr>
            <w:rFonts w:ascii="Arial" w:hAnsi="Arial" w:cs="Arial"/>
            <w:sz w:val="24"/>
            <w:szCs w:val="24"/>
          </w:rPr>
          <w:delText>kV</w:delText>
        </w:r>
        <w:r w:rsidR="0018022B" w:rsidRPr="0018022B" w:rsidDel="00010D2C">
          <w:rPr>
            <w:rFonts w:ascii="Arial" w:hAnsi="Arial" w:cs="Arial"/>
            <w:sz w:val="24"/>
            <w:szCs w:val="24"/>
            <w:lang w:val="el-GR"/>
          </w:rPr>
          <w:delText xml:space="preserve"> </w:delText>
        </w:r>
        <w:r w:rsidRPr="00AC2ACA" w:rsidDel="00010D2C">
          <w:rPr>
            <w:rFonts w:ascii="Arial" w:hAnsi="Arial" w:cs="Arial"/>
            <w:sz w:val="24"/>
            <w:szCs w:val="24"/>
            <w:lang w:val="el-GR"/>
          </w:rPr>
          <w:delText>ως προς τη γη.</w:delText>
        </w:r>
      </w:del>
    </w:p>
    <w:p w:rsidR="00FC0DF7" w:rsidRPr="008F719F" w:rsidDel="00010D2C" w:rsidRDefault="00FC0DF7">
      <w:pPr>
        <w:ind w:left="1418" w:hanging="1418"/>
        <w:jc w:val="both"/>
        <w:rPr>
          <w:del w:id="693" w:author="Καρμίρης Αγγελος" w:date="2020-01-03T10:36:00Z"/>
          <w:rFonts w:ascii="Arial" w:hAnsi="Arial"/>
          <w:sz w:val="24"/>
          <w:lang w:val="el-GR"/>
        </w:rPr>
      </w:pPr>
    </w:p>
    <w:p w:rsidR="00FC0DF7" w:rsidRPr="008F719F" w:rsidDel="00010D2C" w:rsidRDefault="00AF033E">
      <w:pPr>
        <w:ind w:left="1418" w:hanging="709"/>
        <w:jc w:val="both"/>
        <w:rPr>
          <w:del w:id="694" w:author="Καρμίρης Αγγελος" w:date="2020-01-03T10:36:00Z"/>
          <w:rFonts w:ascii="Arial" w:hAnsi="Arial"/>
          <w:b/>
          <w:sz w:val="24"/>
          <w:lang w:val="el-GR"/>
        </w:rPr>
      </w:pPr>
      <w:del w:id="695" w:author="Καρμίρης Αγγελος" w:date="2020-01-03T10:36:00Z">
        <w:r w:rsidRPr="001245B4" w:rsidDel="00010D2C">
          <w:rPr>
            <w:rFonts w:ascii="Arial" w:hAnsi="Arial"/>
            <w:b/>
            <w:sz w:val="24"/>
            <w:lang w:val="el-GR"/>
          </w:rPr>
          <w:delText>2</w:delText>
        </w:r>
        <w:r w:rsidR="00FC0DF7" w:rsidRPr="008F719F" w:rsidDel="00010D2C">
          <w:rPr>
            <w:rFonts w:ascii="Arial" w:hAnsi="Arial"/>
            <w:b/>
            <w:sz w:val="24"/>
            <w:lang w:val="el-GR"/>
          </w:rPr>
          <w:delText>.</w:delText>
        </w:r>
        <w:r w:rsidR="00FC0DF7" w:rsidRPr="008F719F" w:rsidDel="00010D2C">
          <w:rPr>
            <w:rFonts w:ascii="Arial" w:hAnsi="Arial"/>
            <w:b/>
            <w:sz w:val="24"/>
            <w:lang w:val="el-GR"/>
          </w:rPr>
          <w:tab/>
        </w:r>
        <w:r w:rsidR="00FC0DF7" w:rsidRPr="008F719F" w:rsidDel="00010D2C">
          <w:rPr>
            <w:rFonts w:ascii="Arial" w:hAnsi="Arial"/>
            <w:b/>
            <w:sz w:val="24"/>
            <w:u w:val="single"/>
            <w:lang w:val="el-GR"/>
          </w:rPr>
          <w:delText>Εξοπλισμός ελέγχου και προστασίας</w:delText>
        </w:r>
      </w:del>
    </w:p>
    <w:p w:rsidR="00FC0DF7" w:rsidRPr="008F719F" w:rsidDel="00010D2C" w:rsidRDefault="00FC0DF7">
      <w:pPr>
        <w:ind w:left="1418" w:hanging="709"/>
        <w:jc w:val="both"/>
        <w:rPr>
          <w:del w:id="696" w:author="Καρμίρης Αγγελος" w:date="2020-01-03T10:36:00Z"/>
          <w:rFonts w:ascii="Arial" w:hAnsi="Arial"/>
          <w:sz w:val="16"/>
          <w:lang w:val="el-GR"/>
        </w:rPr>
      </w:pPr>
      <w:del w:id="697" w:author="Καρμίρης Αγγελος" w:date="2020-01-03T10:36:00Z">
        <w:r w:rsidRPr="008F719F" w:rsidDel="00010D2C">
          <w:rPr>
            <w:rFonts w:ascii="Arial" w:hAnsi="Arial"/>
            <w:sz w:val="16"/>
            <w:lang w:val="el-GR"/>
          </w:rPr>
          <w:tab/>
        </w:r>
      </w:del>
    </w:p>
    <w:p w:rsidR="00FC0DF7" w:rsidRPr="0086452F" w:rsidDel="00010D2C" w:rsidRDefault="00FC0DF7" w:rsidP="001245B4">
      <w:pPr>
        <w:ind w:left="2127" w:hanging="709"/>
        <w:jc w:val="both"/>
        <w:rPr>
          <w:del w:id="698" w:author="Καρμίρης Αγγελος" w:date="2020-01-03T10:36:00Z"/>
          <w:rFonts w:ascii="Arial" w:hAnsi="Arial"/>
          <w:sz w:val="24"/>
          <w:lang w:val="el-GR"/>
        </w:rPr>
      </w:pPr>
      <w:del w:id="699" w:author="Καρμίρης Αγγελος" w:date="2020-01-03T10:36:00Z">
        <w:r w:rsidRPr="008F719F" w:rsidDel="00010D2C">
          <w:rPr>
            <w:rFonts w:ascii="Arial" w:hAnsi="Arial"/>
            <w:sz w:val="24"/>
            <w:lang w:val="el-GR"/>
          </w:rPr>
          <w:delText>-</w:delText>
        </w:r>
        <w:r w:rsidRPr="008F719F" w:rsidDel="00010D2C">
          <w:rPr>
            <w:rFonts w:ascii="Arial" w:hAnsi="Arial"/>
            <w:sz w:val="24"/>
            <w:lang w:val="el-GR"/>
          </w:rPr>
          <w:tab/>
          <w:delText xml:space="preserve">Αντισεισμικός ηλεκτρονόμος </w:delText>
        </w:r>
        <w:r w:rsidRPr="008F719F" w:rsidDel="00010D2C">
          <w:rPr>
            <w:rFonts w:ascii="Arial" w:hAnsi="Arial"/>
            <w:sz w:val="24"/>
          </w:rPr>
          <w:delText>Buchholz</w:delText>
        </w:r>
        <w:r w:rsidRPr="008F719F" w:rsidDel="00010D2C">
          <w:rPr>
            <w:rFonts w:ascii="Arial" w:hAnsi="Arial"/>
            <w:sz w:val="24"/>
            <w:lang w:val="el-GR"/>
          </w:rPr>
          <w:delText xml:space="preserve"> κατασκευής </w:delText>
        </w:r>
        <w:r w:rsidR="00E50B15" w:rsidRPr="008F719F" w:rsidDel="00010D2C">
          <w:rPr>
            <w:rFonts w:ascii="Arial" w:hAnsi="Arial"/>
            <w:sz w:val="24"/>
          </w:rPr>
          <w:delText>EM</w:delText>
        </w:r>
        <w:r w:rsidR="005E1C35" w:rsidRPr="008F719F" w:rsidDel="00010D2C">
          <w:rPr>
            <w:rFonts w:ascii="Arial" w:hAnsi="Arial"/>
            <w:sz w:val="24"/>
          </w:rPr>
          <w:delText>B</w:delText>
        </w:r>
        <w:r w:rsidRPr="008F719F" w:rsidDel="00010D2C">
          <w:rPr>
            <w:rFonts w:ascii="Arial" w:hAnsi="Arial"/>
            <w:sz w:val="24"/>
            <w:lang w:val="el-GR"/>
          </w:rPr>
          <w:delText>,</w:delText>
        </w:r>
        <w:r w:rsidR="00E55880" w:rsidDel="00010D2C">
          <w:rPr>
            <w:rFonts w:ascii="Arial" w:hAnsi="Arial"/>
            <w:sz w:val="24"/>
            <w:lang w:val="el-GR"/>
          </w:rPr>
          <w:delText xml:space="preserve"> τύπου διπλού πλωτήρος</w:delText>
        </w:r>
        <w:r w:rsidR="0068268D" w:rsidDel="00010D2C">
          <w:rPr>
            <w:rFonts w:ascii="Arial" w:hAnsi="Arial"/>
            <w:sz w:val="24"/>
            <w:lang w:val="el-GR"/>
          </w:rPr>
          <w:delText>,</w:delText>
        </w:r>
        <w:r w:rsidR="00256D64" w:rsidRPr="008F719F" w:rsidDel="00010D2C">
          <w:rPr>
            <w:rFonts w:ascii="Arial" w:hAnsi="Arial"/>
            <w:sz w:val="24"/>
            <w:lang w:val="el-GR"/>
          </w:rPr>
          <w:delText xml:space="preserve"> ο οποίος θα εφαρμοσθεί στο σωλήνα διαμέτρου 80</w:delText>
        </w:r>
        <w:r w:rsidR="00256D64" w:rsidRPr="008F719F" w:rsidDel="00010D2C">
          <w:rPr>
            <w:rFonts w:ascii="Arial" w:hAnsi="Arial"/>
            <w:sz w:val="24"/>
          </w:rPr>
          <w:delText>mm</w:delText>
        </w:r>
        <w:r w:rsidR="00256D64" w:rsidRPr="008F719F" w:rsidDel="00010D2C">
          <w:rPr>
            <w:rFonts w:ascii="Arial" w:hAnsi="Arial"/>
            <w:sz w:val="24"/>
            <w:lang w:val="el-GR"/>
          </w:rPr>
          <w:delText xml:space="preserve"> ο οποίος συνδέει το δοχείο της αυτεπαγωγής με το δοχείο διαστολής της</w:delText>
        </w:r>
        <w:r w:rsidR="004F2AE6" w:rsidDel="00010D2C">
          <w:rPr>
            <w:rFonts w:ascii="Arial" w:hAnsi="Arial"/>
            <w:sz w:val="24"/>
            <w:lang w:val="el-GR"/>
          </w:rPr>
          <w:delText>.</w:delText>
        </w:r>
        <w:r w:rsidR="00256D64" w:rsidRPr="008F719F" w:rsidDel="00010D2C">
          <w:rPr>
            <w:rFonts w:ascii="Arial" w:hAnsi="Arial"/>
            <w:sz w:val="24"/>
            <w:lang w:val="el-GR"/>
          </w:rPr>
          <w:delText xml:space="preserve"> </w:delText>
        </w:r>
        <w:r w:rsidR="001245B4" w:rsidRPr="001245B4" w:rsidDel="00010D2C">
          <w:rPr>
            <w:rFonts w:ascii="Arial" w:hAnsi="Arial"/>
            <w:sz w:val="24"/>
            <w:lang w:val="el-GR"/>
          </w:rPr>
          <w:delText>Ο ηλεκτρονόμος θα είναι σχεδιασμένος και δοκιμασμένος</w:delText>
        </w:r>
        <w:r w:rsidR="00C17D65" w:rsidDel="00010D2C">
          <w:rPr>
            <w:rFonts w:ascii="Arial" w:hAnsi="Arial"/>
            <w:sz w:val="24"/>
            <w:lang w:val="el-GR"/>
          </w:rPr>
          <w:delText xml:space="preserve"> σύμφωνα με τα πρότυπα EN 50216-1 και EN 50216-</w:delText>
        </w:r>
        <w:r w:rsidR="001245B4" w:rsidRPr="001245B4" w:rsidDel="00010D2C">
          <w:rPr>
            <w:rFonts w:ascii="Arial" w:hAnsi="Arial"/>
            <w:sz w:val="24"/>
            <w:lang w:val="el-GR"/>
          </w:rPr>
          <w:delText>2. Τα πιστοποιητικά δοκιμών θα πρέπει να επιδειχθούν στον επιθεωρητή του ΑΔΜΗΕ. Αυτός ο ηλεκτρονόμος πρέπει να είναι τύπου διπλών πλωτήρων με δύο ομάδες επαφών μία για σήμανση και μία για πτώση.</w:delText>
        </w:r>
        <w:r w:rsidR="001245B4" w:rsidRPr="001245B4" w:rsidDel="00010D2C">
          <w:rPr>
            <w:lang w:val="el-GR"/>
          </w:rPr>
          <w:delText xml:space="preserve"> </w:delText>
        </w:r>
        <w:r w:rsidR="001245B4" w:rsidRPr="001245B4" w:rsidDel="00010D2C">
          <w:rPr>
            <w:rFonts w:ascii="Arial" w:hAnsi="Arial"/>
            <w:sz w:val="24"/>
            <w:lang w:val="el-GR"/>
          </w:rPr>
          <w:delText>Το συσσωρευμένο αέριο στον ηλεκτρονόμο Buchholz θα είναι δυνατόν να ανακτηθεί μέσω μιας συσκευής συλλογής αερίου, η οποία θα εγκατασταθεί στο ύψος του ανθρώπου και θα είναι μόνιμα συνδεδεμένη με τον ηλεκτρονόμο μέσω ενός σωλήνα.</w:delText>
        </w:r>
      </w:del>
    </w:p>
    <w:p w:rsidR="0068268D" w:rsidRPr="00D05B63" w:rsidDel="00010D2C" w:rsidRDefault="0068268D" w:rsidP="0068268D">
      <w:pPr>
        <w:ind w:left="2127" w:hanging="709"/>
        <w:jc w:val="both"/>
        <w:rPr>
          <w:del w:id="700" w:author="Καρμίρης Αγγελος" w:date="2020-01-03T10:36:00Z"/>
          <w:rFonts w:ascii="Arial" w:hAnsi="Arial"/>
          <w:sz w:val="24"/>
          <w:lang w:val="el-GR"/>
        </w:rPr>
      </w:pPr>
      <w:del w:id="701" w:author="Καρμίρης Αγγελος" w:date="2020-01-03T10:36:00Z">
        <w:r w:rsidDel="00010D2C">
          <w:rPr>
            <w:rFonts w:ascii="Arial" w:hAnsi="Arial"/>
            <w:sz w:val="24"/>
            <w:lang w:val="el-GR"/>
          </w:rPr>
          <w:delText>-</w:delText>
        </w:r>
        <w:r w:rsidDel="00010D2C">
          <w:rPr>
            <w:rFonts w:ascii="Arial" w:hAnsi="Arial"/>
            <w:sz w:val="24"/>
            <w:lang w:val="el-GR"/>
          </w:rPr>
          <w:tab/>
          <w:delText xml:space="preserve">Βαλβίδα απομόνωσης, η οποία </w:delText>
        </w:r>
        <w:r w:rsidR="00D05B63" w:rsidDel="00010D2C">
          <w:rPr>
            <w:rFonts w:ascii="Arial" w:hAnsi="Arial"/>
            <w:sz w:val="24"/>
            <w:lang w:val="el-GR"/>
          </w:rPr>
          <w:delText xml:space="preserve">θα τοποθετείται στο σωλήνα μεταξύ δοχείου διαστολής και ηλεκτρονόμου </w:delText>
        </w:r>
        <w:r w:rsidR="00D05B63" w:rsidDel="00010D2C">
          <w:rPr>
            <w:rFonts w:ascii="Arial" w:hAnsi="Arial"/>
            <w:sz w:val="24"/>
          </w:rPr>
          <w:delText>Buchholz</w:delText>
        </w:r>
        <w:r w:rsidR="00D05B63" w:rsidRPr="001D60BA" w:rsidDel="00010D2C">
          <w:rPr>
            <w:rFonts w:ascii="Arial" w:hAnsi="Arial"/>
            <w:sz w:val="24"/>
            <w:lang w:val="el-GR"/>
          </w:rPr>
          <w:delText xml:space="preserve">, </w:delText>
        </w:r>
        <w:r w:rsidR="00D05B63" w:rsidDel="00010D2C">
          <w:rPr>
            <w:rFonts w:ascii="Arial" w:hAnsi="Arial"/>
            <w:sz w:val="24"/>
            <w:lang w:val="el-GR"/>
          </w:rPr>
          <w:delText>για την αποφυγή ροής λαδιού από το δοχείο διαστολής προς το κύριο δοχείο της αυτεπαγωγής, σε περίπτωση διάρρηξης του δοχείου αυτού</w:delText>
        </w:r>
        <w:r w:rsidRPr="003423EA" w:rsidDel="00010D2C">
          <w:rPr>
            <w:rFonts w:ascii="Arial" w:hAnsi="Arial"/>
            <w:sz w:val="24"/>
            <w:lang w:val="el-GR"/>
          </w:rPr>
          <w:delText>.</w:delText>
        </w:r>
        <w:r w:rsidR="00D05B63" w:rsidDel="00010D2C">
          <w:rPr>
            <w:rFonts w:ascii="Arial" w:hAnsi="Arial"/>
            <w:sz w:val="24"/>
            <w:lang w:val="el-GR"/>
          </w:rPr>
          <w:delText xml:space="preserve"> Απαιτείται μια επαφή σήμανσης.</w:delText>
        </w:r>
      </w:del>
    </w:p>
    <w:p w:rsidR="00FC0DF7" w:rsidRPr="008F719F" w:rsidDel="00010D2C" w:rsidRDefault="003423EA">
      <w:pPr>
        <w:ind w:left="2127" w:hanging="709"/>
        <w:jc w:val="both"/>
        <w:rPr>
          <w:del w:id="702" w:author="Καρμίρης Αγγελος" w:date="2020-01-03T10:36:00Z"/>
          <w:rFonts w:ascii="Arial" w:hAnsi="Arial"/>
          <w:sz w:val="24"/>
          <w:lang w:val="el-GR"/>
        </w:rPr>
      </w:pPr>
      <w:del w:id="703" w:author="Καρμίρης Αγγελος" w:date="2020-01-03T10:36:00Z">
        <w:r w:rsidDel="00010D2C">
          <w:rPr>
            <w:rFonts w:ascii="Arial" w:hAnsi="Arial"/>
            <w:sz w:val="24"/>
            <w:lang w:val="el-GR"/>
          </w:rPr>
          <w:delText>-</w:delText>
        </w:r>
        <w:r w:rsidDel="00010D2C">
          <w:rPr>
            <w:rFonts w:ascii="Arial" w:hAnsi="Arial"/>
            <w:sz w:val="24"/>
            <w:lang w:val="el-GR"/>
          </w:rPr>
          <w:tab/>
          <w:delText xml:space="preserve">Όργανο ένδειξης </w:delText>
        </w:r>
        <w:r w:rsidR="00FC0DF7" w:rsidRPr="008F719F" w:rsidDel="00010D2C">
          <w:rPr>
            <w:rFonts w:ascii="Arial" w:hAnsi="Arial"/>
            <w:sz w:val="24"/>
            <w:lang w:val="el-GR"/>
          </w:rPr>
          <w:delText xml:space="preserve">στάθμης ελαίου </w:delText>
        </w:r>
        <w:r w:rsidDel="00010D2C">
          <w:rPr>
            <w:rFonts w:ascii="Arial" w:hAnsi="Arial"/>
            <w:sz w:val="24"/>
            <w:lang w:val="el-GR"/>
          </w:rPr>
          <w:delText xml:space="preserve">μαγνητικού τύπου, </w:delText>
        </w:r>
        <w:r w:rsidR="00FC0DF7" w:rsidRPr="008F719F" w:rsidDel="00010D2C">
          <w:rPr>
            <w:rFonts w:ascii="Arial" w:hAnsi="Arial"/>
            <w:sz w:val="24"/>
            <w:lang w:val="el-GR"/>
          </w:rPr>
          <w:delText>με επαφές για σήμανση χαμηλής στάθμης.</w:delText>
        </w:r>
        <w:r w:rsidRPr="003423EA" w:rsidDel="00010D2C">
          <w:rPr>
            <w:lang w:val="el-GR"/>
          </w:rPr>
          <w:delText xml:space="preserve"> </w:delText>
        </w:r>
        <w:r w:rsidRPr="003423EA" w:rsidDel="00010D2C">
          <w:rPr>
            <w:rFonts w:ascii="Arial" w:hAnsi="Arial"/>
            <w:sz w:val="24"/>
            <w:lang w:val="el-GR"/>
          </w:rPr>
          <w:delText>Το όργανο θα είναι σχεδιασμένο και δοκιμασμένο σύμφωνα με τα πρό</w:delText>
        </w:r>
        <w:r w:rsidR="00C17D65" w:rsidDel="00010D2C">
          <w:rPr>
            <w:rFonts w:ascii="Arial" w:hAnsi="Arial"/>
            <w:sz w:val="24"/>
            <w:lang w:val="el-GR"/>
          </w:rPr>
          <w:delText>τυπα EN 50216-1 και EN 50216-</w:delText>
        </w:r>
        <w:r w:rsidRPr="003423EA" w:rsidDel="00010D2C">
          <w:rPr>
            <w:rFonts w:ascii="Arial" w:hAnsi="Arial"/>
            <w:sz w:val="24"/>
            <w:lang w:val="el-GR"/>
          </w:rPr>
          <w:delText>5. Τα πιστοποιητικά δοκιμών θα πρέπει να επιδειχθούν στον επιθεωρητή του ΑΔΜΗΕ.</w:delText>
        </w:r>
      </w:del>
    </w:p>
    <w:p w:rsidR="00FC0DF7" w:rsidRPr="008F719F" w:rsidDel="00010D2C" w:rsidRDefault="00FC0DF7">
      <w:pPr>
        <w:ind w:left="2127" w:hanging="709"/>
        <w:jc w:val="both"/>
        <w:rPr>
          <w:del w:id="704" w:author="Καρμίρης Αγγελος" w:date="2020-01-03T10:36:00Z"/>
          <w:rFonts w:ascii="Arial" w:hAnsi="Arial"/>
          <w:sz w:val="24"/>
          <w:lang w:val="el-GR"/>
        </w:rPr>
      </w:pPr>
      <w:del w:id="705" w:author="Καρμίρης Αγγελος" w:date="2020-01-03T10:36:00Z">
        <w:r w:rsidRPr="008F719F" w:rsidDel="00010D2C">
          <w:rPr>
            <w:rFonts w:ascii="Arial" w:hAnsi="Arial"/>
            <w:sz w:val="24"/>
            <w:lang w:val="el-GR"/>
          </w:rPr>
          <w:delText>-</w:delText>
        </w:r>
        <w:r w:rsidRPr="008F719F" w:rsidDel="00010D2C">
          <w:rPr>
            <w:rFonts w:ascii="Arial" w:hAnsi="Arial"/>
            <w:sz w:val="24"/>
            <w:lang w:val="el-GR"/>
          </w:rPr>
          <w:tab/>
          <w:delText>Θερμόμετρο</w:delText>
        </w:r>
        <w:r w:rsidR="00D05B63" w:rsidDel="00010D2C">
          <w:rPr>
            <w:rFonts w:ascii="Arial" w:hAnsi="Arial"/>
            <w:sz w:val="24"/>
            <w:lang w:val="el-GR"/>
          </w:rPr>
          <w:delText xml:space="preserve"> </w:delText>
        </w:r>
        <w:r w:rsidR="00AC5AB3" w:rsidRPr="008F719F" w:rsidDel="00010D2C">
          <w:rPr>
            <w:rFonts w:ascii="Arial" w:hAnsi="Arial"/>
            <w:sz w:val="24"/>
            <w:lang w:val="el-GR"/>
          </w:rPr>
          <w:delText>για την μέτρηση της θερμοκρασίας του λαδιού,</w:delText>
        </w:r>
        <w:r w:rsidR="00D03384" w:rsidRPr="00D03384" w:rsidDel="00010D2C">
          <w:rPr>
            <w:rFonts w:ascii="Arial" w:hAnsi="Arial"/>
            <w:sz w:val="24"/>
            <w:lang w:val="el-GR"/>
          </w:rPr>
          <w:delText xml:space="preserve"> </w:delText>
        </w:r>
        <w:r w:rsidR="00D03384" w:rsidDel="00010D2C">
          <w:rPr>
            <w:rFonts w:ascii="Arial" w:hAnsi="Arial"/>
            <w:sz w:val="24"/>
            <w:lang w:val="el-GR"/>
          </w:rPr>
          <w:delText>τύπου</w:delText>
        </w:r>
        <w:r w:rsidR="00D03384" w:rsidRPr="0095406E" w:rsidDel="00010D2C">
          <w:rPr>
            <w:rFonts w:ascii="Arial" w:hAnsi="Arial"/>
            <w:sz w:val="24"/>
            <w:lang w:val="el-GR"/>
          </w:rPr>
          <w:delText xml:space="preserve"> </w:delText>
        </w:r>
        <w:r w:rsidR="00D03384" w:rsidDel="00010D2C">
          <w:rPr>
            <w:rFonts w:ascii="Arial" w:hAnsi="Arial"/>
            <w:sz w:val="24"/>
          </w:rPr>
          <w:delText>bellow</w:delText>
        </w:r>
        <w:r w:rsidR="00D03384" w:rsidDel="00010D2C">
          <w:rPr>
            <w:rFonts w:ascii="Arial" w:hAnsi="Arial"/>
            <w:sz w:val="24"/>
            <w:lang w:val="el-GR"/>
          </w:rPr>
          <w:delText xml:space="preserve"> και κατασκευής</w:delText>
        </w:r>
        <w:r w:rsidR="00D03384" w:rsidRPr="008F719F" w:rsidDel="00010D2C">
          <w:rPr>
            <w:rFonts w:ascii="Arial" w:hAnsi="Arial"/>
            <w:sz w:val="24"/>
            <w:lang w:val="el-GR"/>
          </w:rPr>
          <w:delText xml:space="preserve"> </w:delText>
        </w:r>
        <w:r w:rsidR="00D03384" w:rsidDel="00010D2C">
          <w:rPr>
            <w:rFonts w:ascii="Arial" w:hAnsi="Arial"/>
            <w:sz w:val="24"/>
          </w:rPr>
          <w:delText>QUALITROL</w:delText>
        </w:r>
        <w:r w:rsidR="00D03384" w:rsidRPr="0095406E" w:rsidDel="00010D2C">
          <w:rPr>
            <w:rFonts w:ascii="Arial" w:hAnsi="Arial"/>
            <w:sz w:val="24"/>
            <w:lang w:val="el-GR"/>
          </w:rPr>
          <w:delText xml:space="preserve">, </w:delText>
        </w:r>
        <w:r w:rsidR="00D03384" w:rsidDel="00010D2C">
          <w:rPr>
            <w:rFonts w:ascii="Arial" w:hAnsi="Arial"/>
            <w:sz w:val="24"/>
            <w:lang w:val="el-GR"/>
          </w:rPr>
          <w:delText xml:space="preserve">τύπου </w:delText>
        </w:r>
        <w:r w:rsidR="00D03384" w:rsidDel="00010D2C">
          <w:rPr>
            <w:rFonts w:ascii="Arial" w:hAnsi="Arial"/>
            <w:sz w:val="24"/>
          </w:rPr>
          <w:delText>AKM</w:delText>
        </w:r>
        <w:r w:rsidR="00D03384" w:rsidRPr="0095406E" w:rsidDel="00010D2C">
          <w:rPr>
            <w:rFonts w:ascii="Arial" w:hAnsi="Arial"/>
            <w:sz w:val="24"/>
            <w:lang w:val="el-GR"/>
          </w:rPr>
          <w:delText>-</w:delText>
        </w:r>
        <w:r w:rsidR="00D03384" w:rsidDel="00010D2C">
          <w:rPr>
            <w:rFonts w:ascii="Arial" w:hAnsi="Arial"/>
            <w:sz w:val="24"/>
          </w:rPr>
          <w:delText>OTI</w:delText>
        </w:r>
        <w:r w:rsidR="00D03384" w:rsidRPr="0095406E" w:rsidDel="00010D2C">
          <w:rPr>
            <w:rFonts w:ascii="Arial" w:hAnsi="Arial"/>
            <w:sz w:val="24"/>
            <w:lang w:val="el-GR"/>
          </w:rPr>
          <w:delText>,</w:delText>
        </w:r>
        <w:r w:rsidR="00D03384" w:rsidRPr="008F719F" w:rsidDel="00010D2C">
          <w:rPr>
            <w:rFonts w:ascii="Arial" w:hAnsi="Arial"/>
            <w:sz w:val="24"/>
            <w:lang w:val="el-GR"/>
          </w:rPr>
          <w:delText xml:space="preserve"> ή</w:delText>
        </w:r>
        <w:r w:rsidR="00D03384" w:rsidRPr="0095406E" w:rsidDel="00010D2C">
          <w:rPr>
            <w:rFonts w:ascii="Arial" w:hAnsi="Arial"/>
            <w:sz w:val="24"/>
            <w:lang w:val="el-GR"/>
          </w:rPr>
          <w:delText xml:space="preserve"> </w:delText>
        </w:r>
        <w:r w:rsidR="00D03384" w:rsidDel="00010D2C">
          <w:rPr>
            <w:rFonts w:ascii="Arial" w:hAnsi="Arial"/>
            <w:sz w:val="24"/>
            <w:lang w:val="el-GR"/>
          </w:rPr>
          <w:delText xml:space="preserve">κατασκευής </w:delText>
        </w:r>
        <w:r w:rsidR="00D03384" w:rsidDel="00010D2C">
          <w:rPr>
            <w:rFonts w:ascii="Arial" w:hAnsi="Arial"/>
            <w:sz w:val="24"/>
          </w:rPr>
          <w:delText>MR</w:delText>
        </w:r>
        <w:r w:rsidR="00D03384" w:rsidRPr="0095406E" w:rsidDel="00010D2C">
          <w:rPr>
            <w:rFonts w:ascii="Arial" w:hAnsi="Arial"/>
            <w:sz w:val="24"/>
            <w:lang w:val="el-GR"/>
          </w:rPr>
          <w:delText xml:space="preserve">, </w:delText>
        </w:r>
        <w:r w:rsidR="00D03384" w:rsidDel="00010D2C">
          <w:rPr>
            <w:rFonts w:ascii="Arial" w:hAnsi="Arial"/>
            <w:sz w:val="24"/>
            <w:lang w:val="el-GR"/>
          </w:rPr>
          <w:delText xml:space="preserve">τύπου </w:delText>
        </w:r>
        <w:r w:rsidR="00D03384" w:rsidDel="00010D2C">
          <w:rPr>
            <w:rFonts w:ascii="Arial" w:hAnsi="Arial"/>
            <w:sz w:val="24"/>
          </w:rPr>
          <w:delText>Messko</w:delText>
        </w:r>
        <w:r w:rsidR="00D03384" w:rsidRPr="0095406E" w:rsidDel="00010D2C">
          <w:rPr>
            <w:rFonts w:ascii="Arial" w:hAnsi="Arial"/>
            <w:sz w:val="24"/>
            <w:lang w:val="el-GR"/>
          </w:rPr>
          <w:delText>-</w:delText>
        </w:r>
        <w:r w:rsidR="00D03384" w:rsidDel="00010D2C">
          <w:rPr>
            <w:rFonts w:ascii="Arial" w:hAnsi="Arial"/>
            <w:sz w:val="24"/>
          </w:rPr>
          <w:delText>BeTech</w:delText>
        </w:r>
        <w:r w:rsidR="00D03384" w:rsidRPr="0095406E" w:rsidDel="00010D2C">
          <w:rPr>
            <w:rFonts w:ascii="Arial" w:hAnsi="Arial"/>
            <w:sz w:val="24"/>
            <w:lang w:val="el-GR"/>
          </w:rPr>
          <w:delText>,</w:delText>
        </w:r>
        <w:r w:rsidR="00AC5AB3" w:rsidRPr="008F719F" w:rsidDel="00010D2C">
          <w:rPr>
            <w:rFonts w:ascii="Arial" w:hAnsi="Arial"/>
            <w:sz w:val="24"/>
            <w:lang w:val="el-GR"/>
          </w:rPr>
          <w:delText xml:space="preserve"> </w:delText>
        </w:r>
        <w:r w:rsidRPr="008F719F" w:rsidDel="00010D2C">
          <w:rPr>
            <w:rFonts w:ascii="Arial" w:hAnsi="Arial"/>
            <w:sz w:val="24"/>
            <w:lang w:val="el-GR"/>
          </w:rPr>
          <w:delText>με επαφές απόζευξης και σήμανσης.</w:delText>
        </w:r>
      </w:del>
    </w:p>
    <w:p w:rsidR="00AC5AB3" w:rsidRPr="00FA55A4" w:rsidDel="00010D2C" w:rsidRDefault="00AC5AB3">
      <w:pPr>
        <w:ind w:left="2127" w:hanging="709"/>
        <w:jc w:val="both"/>
        <w:rPr>
          <w:del w:id="706" w:author="Καρμίρης Αγγελος" w:date="2020-01-03T10:36:00Z"/>
          <w:rFonts w:ascii="Arial" w:hAnsi="Arial"/>
          <w:sz w:val="24"/>
          <w:lang w:val="el-GR"/>
        </w:rPr>
      </w:pPr>
      <w:del w:id="707" w:author="Καρμίρης Αγγελος" w:date="2020-01-03T10:36:00Z">
        <w:r w:rsidRPr="008F719F" w:rsidDel="00010D2C">
          <w:rPr>
            <w:rFonts w:ascii="Arial" w:hAnsi="Arial"/>
            <w:sz w:val="24"/>
            <w:lang w:val="el-GR"/>
          </w:rPr>
          <w:delText>-</w:delText>
        </w:r>
        <w:r w:rsidRPr="008F719F" w:rsidDel="00010D2C">
          <w:rPr>
            <w:rFonts w:ascii="Arial" w:hAnsi="Arial"/>
            <w:sz w:val="24"/>
            <w:lang w:val="el-GR"/>
          </w:rPr>
          <w:tab/>
          <w:delText>Θερμόμετρο για την μέτρηση της θερμοκρασίας του τυλίγματος</w:delText>
        </w:r>
        <w:r w:rsidR="00FA55A4" w:rsidRPr="001D60BA" w:rsidDel="00010D2C">
          <w:rPr>
            <w:rFonts w:ascii="Arial" w:hAnsi="Arial"/>
            <w:sz w:val="24"/>
            <w:lang w:val="el-GR"/>
          </w:rPr>
          <w:delText xml:space="preserve">, </w:delText>
        </w:r>
        <w:r w:rsidR="00FA55A4" w:rsidDel="00010D2C">
          <w:rPr>
            <w:rFonts w:ascii="Arial" w:hAnsi="Arial"/>
            <w:sz w:val="24"/>
            <w:lang w:val="el-GR"/>
          </w:rPr>
          <w:delText xml:space="preserve">τύπου </w:delText>
        </w:r>
        <w:r w:rsidR="00FA55A4" w:rsidDel="00010D2C">
          <w:rPr>
            <w:rFonts w:ascii="Arial" w:hAnsi="Arial"/>
            <w:sz w:val="24"/>
          </w:rPr>
          <w:delText>bellow</w:delText>
        </w:r>
        <w:r w:rsidR="00FA55A4" w:rsidRPr="001D60BA" w:rsidDel="00010D2C">
          <w:rPr>
            <w:rFonts w:ascii="Arial" w:hAnsi="Arial"/>
            <w:sz w:val="24"/>
            <w:lang w:val="el-GR"/>
          </w:rPr>
          <w:delText xml:space="preserve"> </w:delText>
        </w:r>
        <w:r w:rsidR="00FA55A4" w:rsidDel="00010D2C">
          <w:rPr>
            <w:rFonts w:ascii="Arial" w:hAnsi="Arial"/>
            <w:sz w:val="24"/>
            <w:lang w:val="el-GR"/>
          </w:rPr>
          <w:delText xml:space="preserve">και κατασκευής </w:delText>
        </w:r>
        <w:r w:rsidR="00FA55A4" w:rsidDel="00010D2C">
          <w:rPr>
            <w:rFonts w:ascii="Arial" w:hAnsi="Arial"/>
            <w:sz w:val="24"/>
          </w:rPr>
          <w:delText>QUALITROL</w:delText>
        </w:r>
        <w:r w:rsidR="00FA55A4" w:rsidRPr="0095406E" w:rsidDel="00010D2C">
          <w:rPr>
            <w:rFonts w:ascii="Arial" w:hAnsi="Arial"/>
            <w:sz w:val="24"/>
            <w:lang w:val="el-GR"/>
          </w:rPr>
          <w:delText xml:space="preserve">, </w:delText>
        </w:r>
        <w:r w:rsidR="00FA55A4" w:rsidDel="00010D2C">
          <w:rPr>
            <w:rFonts w:ascii="Arial" w:hAnsi="Arial"/>
            <w:sz w:val="24"/>
            <w:lang w:val="el-GR"/>
          </w:rPr>
          <w:delText xml:space="preserve">τύπου </w:delText>
        </w:r>
        <w:r w:rsidR="00FA55A4" w:rsidDel="00010D2C">
          <w:rPr>
            <w:rFonts w:ascii="Arial" w:hAnsi="Arial"/>
            <w:sz w:val="24"/>
          </w:rPr>
          <w:delText>AKM</w:delText>
        </w:r>
        <w:r w:rsidR="00FA55A4" w:rsidRPr="0095406E" w:rsidDel="00010D2C">
          <w:rPr>
            <w:rFonts w:ascii="Arial" w:hAnsi="Arial"/>
            <w:sz w:val="24"/>
            <w:lang w:val="el-GR"/>
          </w:rPr>
          <w:delText>-</w:delText>
        </w:r>
        <w:r w:rsidR="00FA55A4" w:rsidDel="00010D2C">
          <w:rPr>
            <w:rFonts w:ascii="Arial" w:hAnsi="Arial"/>
            <w:sz w:val="24"/>
          </w:rPr>
          <w:delText>WTI</w:delText>
        </w:r>
        <w:r w:rsidR="00FA55A4" w:rsidRPr="0095406E" w:rsidDel="00010D2C">
          <w:rPr>
            <w:rFonts w:ascii="Arial" w:hAnsi="Arial"/>
            <w:sz w:val="24"/>
            <w:lang w:val="el-GR"/>
          </w:rPr>
          <w:delText>,</w:delText>
        </w:r>
        <w:r w:rsidR="00FA55A4" w:rsidRPr="008F719F" w:rsidDel="00010D2C">
          <w:rPr>
            <w:rFonts w:ascii="Arial" w:hAnsi="Arial"/>
            <w:sz w:val="24"/>
            <w:lang w:val="el-GR"/>
          </w:rPr>
          <w:delText xml:space="preserve"> ή</w:delText>
        </w:r>
        <w:r w:rsidR="00FA55A4" w:rsidRPr="0095406E" w:rsidDel="00010D2C">
          <w:rPr>
            <w:rFonts w:ascii="Arial" w:hAnsi="Arial"/>
            <w:sz w:val="24"/>
            <w:lang w:val="el-GR"/>
          </w:rPr>
          <w:delText xml:space="preserve"> </w:delText>
        </w:r>
        <w:r w:rsidR="00FA55A4" w:rsidDel="00010D2C">
          <w:rPr>
            <w:rFonts w:ascii="Arial" w:hAnsi="Arial"/>
            <w:sz w:val="24"/>
            <w:lang w:val="el-GR"/>
          </w:rPr>
          <w:delText xml:space="preserve">κατασκευής </w:delText>
        </w:r>
        <w:r w:rsidR="00FA55A4" w:rsidDel="00010D2C">
          <w:rPr>
            <w:rFonts w:ascii="Arial" w:hAnsi="Arial"/>
            <w:sz w:val="24"/>
          </w:rPr>
          <w:delText>MR</w:delText>
        </w:r>
        <w:r w:rsidR="00FA55A4" w:rsidRPr="0095406E" w:rsidDel="00010D2C">
          <w:rPr>
            <w:rFonts w:ascii="Arial" w:hAnsi="Arial"/>
            <w:sz w:val="24"/>
            <w:lang w:val="el-GR"/>
          </w:rPr>
          <w:delText xml:space="preserve">, </w:delText>
        </w:r>
        <w:r w:rsidR="00FA55A4" w:rsidDel="00010D2C">
          <w:rPr>
            <w:rFonts w:ascii="Arial" w:hAnsi="Arial"/>
            <w:sz w:val="24"/>
            <w:lang w:val="el-GR"/>
          </w:rPr>
          <w:delText xml:space="preserve">τύπου </w:delText>
        </w:r>
        <w:r w:rsidR="00FA55A4" w:rsidDel="00010D2C">
          <w:rPr>
            <w:rFonts w:ascii="Arial" w:hAnsi="Arial"/>
            <w:sz w:val="24"/>
          </w:rPr>
          <w:delText>Messko</w:delText>
        </w:r>
        <w:r w:rsidR="00FA55A4" w:rsidRPr="0095406E" w:rsidDel="00010D2C">
          <w:rPr>
            <w:rFonts w:ascii="Arial" w:hAnsi="Arial"/>
            <w:sz w:val="24"/>
            <w:lang w:val="el-GR"/>
          </w:rPr>
          <w:delText>-</w:delText>
        </w:r>
        <w:r w:rsidR="00FA55A4" w:rsidDel="00010D2C">
          <w:rPr>
            <w:rFonts w:ascii="Arial" w:hAnsi="Arial"/>
            <w:sz w:val="24"/>
          </w:rPr>
          <w:delText>BeTech</w:delText>
        </w:r>
        <w:r w:rsidRPr="008F719F" w:rsidDel="00010D2C">
          <w:rPr>
            <w:rFonts w:ascii="Arial" w:hAnsi="Arial"/>
            <w:sz w:val="24"/>
            <w:lang w:val="el-GR"/>
          </w:rPr>
          <w:delText>, με επαφές απόζευξης και σήμανσης.</w:delText>
        </w:r>
        <w:r w:rsidR="00FA55A4" w:rsidRPr="001D60BA" w:rsidDel="00010D2C">
          <w:rPr>
            <w:rFonts w:ascii="Arial" w:hAnsi="Arial"/>
            <w:sz w:val="24"/>
            <w:lang w:val="el-GR"/>
          </w:rPr>
          <w:delText xml:space="preserve"> </w:delText>
        </w:r>
        <w:r w:rsidR="004C10E7" w:rsidDel="00010D2C">
          <w:rPr>
            <w:rFonts w:ascii="Arial" w:hAnsi="Arial"/>
            <w:sz w:val="24"/>
            <w:lang w:val="el-GR"/>
          </w:rPr>
          <w:delText>Η συσκευή θα</w:delText>
        </w:r>
        <w:r w:rsidR="00FA55A4" w:rsidDel="00010D2C">
          <w:rPr>
            <w:rFonts w:ascii="Arial" w:hAnsi="Arial"/>
            <w:sz w:val="24"/>
            <w:lang w:val="el-GR"/>
          </w:rPr>
          <w:delText xml:space="preserve"> ρυθμίζεται πριν την παράδοση της αυτεπαγωγής, σύμφωνα με τη βαθμίδα μεταξύ της θερμοκρασίας άνω στάθμης λαδιού </w:delText>
        </w:r>
        <w:r w:rsidR="00FA55A4" w:rsidRPr="001D60BA" w:rsidDel="00010D2C">
          <w:rPr>
            <w:rFonts w:ascii="Arial" w:hAnsi="Arial"/>
            <w:sz w:val="24"/>
            <w:lang w:val="el-GR"/>
          </w:rPr>
          <w:delText>(</w:delText>
        </w:r>
        <w:r w:rsidR="00FA55A4" w:rsidDel="00010D2C">
          <w:rPr>
            <w:rFonts w:ascii="Arial" w:hAnsi="Arial"/>
            <w:sz w:val="24"/>
          </w:rPr>
          <w:delText>top</w:delText>
        </w:r>
        <w:r w:rsidR="00FA55A4" w:rsidRPr="001D60BA" w:rsidDel="00010D2C">
          <w:rPr>
            <w:rFonts w:ascii="Arial" w:hAnsi="Arial"/>
            <w:sz w:val="24"/>
            <w:lang w:val="el-GR"/>
          </w:rPr>
          <w:delText>-</w:delText>
        </w:r>
        <w:r w:rsidR="00FA55A4" w:rsidDel="00010D2C">
          <w:rPr>
            <w:rFonts w:ascii="Arial" w:hAnsi="Arial"/>
            <w:sz w:val="24"/>
          </w:rPr>
          <w:delText>oil</w:delText>
        </w:r>
        <w:r w:rsidR="00FA55A4" w:rsidRPr="001D60BA" w:rsidDel="00010D2C">
          <w:rPr>
            <w:rFonts w:ascii="Arial" w:hAnsi="Arial"/>
            <w:sz w:val="24"/>
            <w:lang w:val="el-GR"/>
          </w:rPr>
          <w:delText>)</w:delText>
        </w:r>
        <w:r w:rsidR="00FA55A4" w:rsidDel="00010D2C">
          <w:rPr>
            <w:rFonts w:ascii="Arial" w:hAnsi="Arial"/>
            <w:sz w:val="24"/>
            <w:lang w:val="el-GR"/>
          </w:rPr>
          <w:delText xml:space="preserve"> και της θερμοκρασίας του θερμότερου σημείου του τυλίγματος (</w:delText>
        </w:r>
        <w:r w:rsidR="00FA55A4" w:rsidDel="00010D2C">
          <w:rPr>
            <w:rFonts w:ascii="Arial" w:hAnsi="Arial"/>
            <w:sz w:val="24"/>
          </w:rPr>
          <w:delText>hot</w:delText>
        </w:r>
        <w:r w:rsidR="00FA55A4" w:rsidRPr="001D60BA" w:rsidDel="00010D2C">
          <w:rPr>
            <w:rFonts w:ascii="Arial" w:hAnsi="Arial"/>
            <w:sz w:val="24"/>
            <w:lang w:val="el-GR"/>
          </w:rPr>
          <w:delText>-</w:delText>
        </w:r>
        <w:r w:rsidR="00FA55A4" w:rsidDel="00010D2C">
          <w:rPr>
            <w:rFonts w:ascii="Arial" w:hAnsi="Arial"/>
            <w:sz w:val="24"/>
          </w:rPr>
          <w:delText>spot</w:delText>
        </w:r>
        <w:r w:rsidR="00FA55A4" w:rsidRPr="001D60BA" w:rsidDel="00010D2C">
          <w:rPr>
            <w:rFonts w:ascii="Arial" w:hAnsi="Arial"/>
            <w:sz w:val="24"/>
            <w:lang w:val="el-GR"/>
          </w:rPr>
          <w:delText>)</w:delText>
        </w:r>
        <w:r w:rsidR="00FA55A4" w:rsidDel="00010D2C">
          <w:rPr>
            <w:rFonts w:ascii="Arial" w:hAnsi="Arial"/>
            <w:sz w:val="24"/>
            <w:lang w:val="el-GR"/>
          </w:rPr>
          <w:delText xml:space="preserve"> στην ονομαστική ένταση, η οποία θα βρίσκεται από την αναφορά δοκιμής ανύψωσης θερμοκρασίας.</w:delText>
        </w:r>
      </w:del>
    </w:p>
    <w:p w:rsidR="00C17D65" w:rsidRPr="008F719F" w:rsidDel="00010D2C" w:rsidRDefault="00C17D65">
      <w:pPr>
        <w:ind w:left="2127" w:hanging="709"/>
        <w:jc w:val="both"/>
        <w:rPr>
          <w:del w:id="708" w:author="Καρμίρης Αγγελος" w:date="2020-01-03T10:36:00Z"/>
          <w:rFonts w:ascii="Arial" w:hAnsi="Arial"/>
          <w:sz w:val="24"/>
          <w:lang w:val="el-GR"/>
        </w:rPr>
      </w:pPr>
      <w:del w:id="709" w:author="Καρμίρης Αγγελος" w:date="2020-01-03T10:36:00Z">
        <w:r w:rsidDel="00010D2C">
          <w:rPr>
            <w:rFonts w:ascii="Arial" w:hAnsi="Arial"/>
            <w:sz w:val="24"/>
            <w:lang w:val="el-GR"/>
          </w:rPr>
          <w:tab/>
          <w:delText>Τα</w:delText>
        </w:r>
        <w:r w:rsidRPr="00C17D65" w:rsidDel="00010D2C">
          <w:rPr>
            <w:rFonts w:ascii="Arial" w:hAnsi="Arial"/>
            <w:sz w:val="24"/>
            <w:lang w:val="el-GR"/>
          </w:rPr>
          <w:delText xml:space="preserve"> </w:delText>
        </w:r>
        <w:r w:rsidDel="00010D2C">
          <w:rPr>
            <w:rFonts w:ascii="Arial" w:hAnsi="Arial"/>
            <w:sz w:val="24"/>
            <w:lang w:val="el-GR"/>
          </w:rPr>
          <w:delText>δύο θερμόμετρα θα είναι σχεδιασμένα</w:delText>
        </w:r>
        <w:r w:rsidRPr="00C17D65" w:rsidDel="00010D2C">
          <w:rPr>
            <w:rFonts w:ascii="Arial" w:hAnsi="Arial"/>
            <w:sz w:val="24"/>
            <w:lang w:val="el-GR"/>
          </w:rPr>
          <w:delText xml:space="preserve"> και δοκιμασμέν</w:delText>
        </w:r>
        <w:r w:rsidDel="00010D2C">
          <w:rPr>
            <w:rFonts w:ascii="Arial" w:hAnsi="Arial"/>
            <w:sz w:val="24"/>
            <w:lang w:val="el-GR"/>
          </w:rPr>
          <w:delText>α σύμφωνα με τα πρότυπα EN 50216-1 και EN 50216-</w:delText>
        </w:r>
        <w:r w:rsidRPr="00C17D65" w:rsidDel="00010D2C">
          <w:rPr>
            <w:rFonts w:ascii="Arial" w:hAnsi="Arial"/>
            <w:sz w:val="24"/>
            <w:lang w:val="el-GR"/>
          </w:rPr>
          <w:delText>11. Τα πιστοποιητικά δοκιμών θα πρέπει να επιδειχθούν στον επιθεωρητή του ΑΔΜΗΕ.</w:delText>
        </w:r>
      </w:del>
    </w:p>
    <w:p w:rsidR="00FC0DF7" w:rsidRPr="004F2AE6" w:rsidDel="00010D2C" w:rsidRDefault="00FC0DF7">
      <w:pPr>
        <w:ind w:left="2127" w:hanging="709"/>
        <w:jc w:val="both"/>
        <w:rPr>
          <w:del w:id="710" w:author="Καρμίρης Αγγελος" w:date="2020-01-03T10:36:00Z"/>
          <w:rFonts w:ascii="Arial" w:hAnsi="Arial"/>
          <w:sz w:val="24"/>
          <w:lang w:val="el-GR"/>
        </w:rPr>
      </w:pPr>
      <w:del w:id="711" w:author="Καρμίρης Αγγελος" w:date="2020-01-03T10:36:00Z">
        <w:r w:rsidRPr="008F719F" w:rsidDel="00010D2C">
          <w:rPr>
            <w:rFonts w:ascii="Arial" w:hAnsi="Arial"/>
            <w:sz w:val="24"/>
            <w:lang w:val="el-GR"/>
          </w:rPr>
          <w:delText>-</w:delText>
        </w:r>
        <w:r w:rsidRPr="008F719F" w:rsidDel="00010D2C">
          <w:rPr>
            <w:rFonts w:ascii="Arial" w:hAnsi="Arial"/>
            <w:sz w:val="24"/>
            <w:lang w:val="el-GR"/>
          </w:rPr>
          <w:tab/>
        </w:r>
        <w:r w:rsidR="00256D64" w:rsidRPr="008F719F" w:rsidDel="00010D2C">
          <w:rPr>
            <w:rFonts w:ascii="Arial" w:hAnsi="Arial"/>
            <w:sz w:val="24"/>
            <w:lang w:val="el-GR"/>
          </w:rPr>
          <w:delText>Ανακουφιστική β</w:delText>
        </w:r>
        <w:r w:rsidRPr="008F719F" w:rsidDel="00010D2C">
          <w:rPr>
            <w:rFonts w:ascii="Arial" w:hAnsi="Arial"/>
            <w:sz w:val="24"/>
            <w:lang w:val="el-GR"/>
          </w:rPr>
          <w:delText xml:space="preserve">αλβίδα </w:delText>
        </w:r>
        <w:r w:rsidR="00BC2C1A" w:rsidDel="00010D2C">
          <w:rPr>
            <w:rFonts w:ascii="Arial" w:hAnsi="Arial"/>
            <w:sz w:val="24"/>
            <w:lang w:val="el-GR"/>
          </w:rPr>
          <w:delText>εκτόνωσης</w:delText>
        </w:r>
        <w:r w:rsidR="00C17D65" w:rsidDel="00010D2C">
          <w:rPr>
            <w:rFonts w:ascii="Arial" w:hAnsi="Arial"/>
            <w:sz w:val="24"/>
            <w:lang w:val="el-GR"/>
          </w:rPr>
          <w:delText xml:space="preserve"> πίεση</w:delText>
        </w:r>
        <w:r w:rsidR="00BC2C1A" w:rsidDel="00010D2C">
          <w:rPr>
            <w:rFonts w:ascii="Arial" w:hAnsi="Arial"/>
            <w:sz w:val="24"/>
            <w:lang w:val="el-GR"/>
          </w:rPr>
          <w:delText>ς</w:delText>
        </w:r>
        <w:r w:rsidR="00C17D65" w:rsidDel="00010D2C">
          <w:rPr>
            <w:rFonts w:ascii="Arial" w:hAnsi="Arial"/>
            <w:sz w:val="24"/>
            <w:lang w:val="el-GR"/>
          </w:rPr>
          <w:delText xml:space="preserve"> του κυρίως δοχείου, κ</w:delText>
        </w:r>
        <w:r w:rsidR="00256D64" w:rsidRPr="008F719F" w:rsidDel="00010D2C">
          <w:rPr>
            <w:rFonts w:ascii="Arial" w:hAnsi="Arial"/>
            <w:sz w:val="24"/>
            <w:lang w:val="el-GR"/>
          </w:rPr>
          <w:delText xml:space="preserve">ατασκευής </w:delText>
        </w:r>
        <w:r w:rsidR="00433CD0" w:rsidRPr="008F719F" w:rsidDel="00010D2C">
          <w:rPr>
            <w:rFonts w:ascii="Arial" w:hAnsi="Arial"/>
            <w:sz w:val="24"/>
          </w:rPr>
          <w:delText>Q</w:delText>
        </w:r>
        <w:r w:rsidR="004F4E5F" w:rsidRPr="008F719F" w:rsidDel="00010D2C">
          <w:rPr>
            <w:rFonts w:ascii="Arial" w:hAnsi="Arial"/>
            <w:sz w:val="24"/>
          </w:rPr>
          <w:delText>UALITROL</w:delText>
        </w:r>
        <w:r w:rsidR="00FA55A4" w:rsidDel="00010D2C">
          <w:rPr>
            <w:rFonts w:ascii="Arial" w:hAnsi="Arial"/>
            <w:sz w:val="24"/>
            <w:lang w:val="el-GR"/>
          </w:rPr>
          <w:delText xml:space="preserve">,τύπου </w:delText>
        </w:r>
        <w:r w:rsidR="00FA55A4" w:rsidDel="00010D2C">
          <w:rPr>
            <w:rFonts w:ascii="Arial" w:hAnsi="Arial"/>
            <w:sz w:val="24"/>
          </w:rPr>
          <w:delText>XPRD</w:delText>
        </w:r>
        <w:r w:rsidR="00FA55A4" w:rsidRPr="001D60BA" w:rsidDel="00010D2C">
          <w:rPr>
            <w:rFonts w:ascii="Arial" w:hAnsi="Arial"/>
            <w:sz w:val="24"/>
            <w:lang w:val="el-GR"/>
          </w:rPr>
          <w:delText xml:space="preserve">, </w:delText>
        </w:r>
        <w:r w:rsidR="00FA55A4" w:rsidDel="00010D2C">
          <w:rPr>
            <w:rFonts w:ascii="Arial" w:hAnsi="Arial"/>
            <w:sz w:val="24"/>
            <w:lang w:val="el-GR"/>
          </w:rPr>
          <w:delText xml:space="preserve">ή κατασκευής </w:delText>
        </w:r>
        <w:r w:rsidR="00FA55A4" w:rsidDel="00010D2C">
          <w:rPr>
            <w:rFonts w:ascii="Arial" w:hAnsi="Arial"/>
            <w:sz w:val="24"/>
          </w:rPr>
          <w:delText>MR</w:delText>
        </w:r>
        <w:r w:rsidR="00FA55A4" w:rsidRPr="001D60BA" w:rsidDel="00010D2C">
          <w:rPr>
            <w:rFonts w:ascii="Arial" w:hAnsi="Arial"/>
            <w:sz w:val="24"/>
            <w:lang w:val="el-GR"/>
          </w:rPr>
          <w:delText xml:space="preserve">, </w:delText>
        </w:r>
        <w:r w:rsidR="00FA55A4" w:rsidDel="00010D2C">
          <w:rPr>
            <w:rFonts w:ascii="Arial" w:hAnsi="Arial"/>
            <w:sz w:val="24"/>
            <w:lang w:val="el-GR"/>
          </w:rPr>
          <w:delText xml:space="preserve">τύπου </w:delText>
        </w:r>
        <w:r w:rsidR="00FA55A4" w:rsidDel="00010D2C">
          <w:rPr>
            <w:rFonts w:ascii="Arial" w:hAnsi="Arial"/>
            <w:sz w:val="24"/>
          </w:rPr>
          <w:delText>LMPRD</w:delText>
        </w:r>
        <w:r w:rsidR="00FA55A4" w:rsidRPr="001D60BA" w:rsidDel="00010D2C">
          <w:rPr>
            <w:rFonts w:ascii="Arial" w:hAnsi="Arial"/>
            <w:sz w:val="24"/>
            <w:lang w:val="el-GR"/>
          </w:rPr>
          <w:delText xml:space="preserve"> </w:delText>
        </w:r>
        <w:r w:rsidR="00FA55A4" w:rsidDel="00010D2C">
          <w:rPr>
            <w:rFonts w:ascii="Arial" w:hAnsi="Arial"/>
            <w:sz w:val="24"/>
            <w:lang w:val="el-GR"/>
          </w:rPr>
          <w:delText>κατευθυνόμενης ροής λαδιού</w:delText>
        </w:r>
        <w:r w:rsidR="00256D64" w:rsidRPr="004F2AE6" w:rsidDel="00010D2C">
          <w:rPr>
            <w:rFonts w:ascii="Arial" w:hAnsi="Arial"/>
            <w:sz w:val="24"/>
            <w:lang w:val="el-GR"/>
          </w:rPr>
          <w:delText>.</w:delText>
        </w:r>
        <w:r w:rsidR="00C17D65" w:rsidRPr="00C17D65" w:rsidDel="00010D2C">
          <w:rPr>
            <w:lang w:val="el-GR"/>
          </w:rPr>
          <w:delText xml:space="preserve"> </w:delText>
        </w:r>
        <w:r w:rsidR="00C17D65" w:rsidRPr="00C17D65" w:rsidDel="00010D2C">
          <w:rPr>
            <w:rFonts w:ascii="Arial" w:hAnsi="Arial"/>
            <w:sz w:val="24"/>
            <w:lang w:val="el-GR"/>
          </w:rPr>
          <w:delText>Η συσκευή θα περιλαμβάνει μεταλλικό κάλυμμα με οχετό, ώστε να οδηγείται το λάδι με ασφάλεια στο έδαφος. Η συσκευή θα είναι σχεδιασμένη και δοκιμασμένη</w:delText>
        </w:r>
        <w:r w:rsidR="00C17D65" w:rsidDel="00010D2C">
          <w:rPr>
            <w:rFonts w:ascii="Arial" w:hAnsi="Arial"/>
            <w:sz w:val="24"/>
            <w:lang w:val="el-GR"/>
          </w:rPr>
          <w:delText xml:space="preserve"> σύμφωνα με τα πρότυπα EN 50216-1 και EN 50216</w:delText>
        </w:r>
        <w:r w:rsidR="008E79DF" w:rsidDel="00010D2C">
          <w:rPr>
            <w:rFonts w:ascii="Arial" w:hAnsi="Arial"/>
            <w:sz w:val="24"/>
            <w:lang w:val="el-GR"/>
          </w:rPr>
          <w:delText>-</w:delText>
        </w:r>
        <w:r w:rsidR="00C17D65" w:rsidRPr="00C17D65" w:rsidDel="00010D2C">
          <w:rPr>
            <w:rFonts w:ascii="Arial" w:hAnsi="Arial"/>
            <w:sz w:val="24"/>
            <w:lang w:val="el-GR"/>
          </w:rPr>
          <w:delText>5. Τα πιστοποιητικά δοκιμών θα πρέπει να επιδειχθούν στον επιθεωρητή του ΑΔΜΗΕ.</w:delText>
        </w:r>
      </w:del>
    </w:p>
    <w:p w:rsidR="00FC0DF7" w:rsidRPr="004F2AE6" w:rsidDel="00010D2C" w:rsidRDefault="004F2AE6">
      <w:pPr>
        <w:ind w:left="2127" w:hanging="709"/>
        <w:jc w:val="both"/>
        <w:rPr>
          <w:del w:id="712" w:author="Καρμίρης Αγγελος" w:date="2020-01-03T10:36:00Z"/>
          <w:rFonts w:ascii="Arial" w:hAnsi="Arial"/>
          <w:sz w:val="24"/>
          <w:lang w:val="el-GR"/>
        </w:rPr>
      </w:pPr>
      <w:del w:id="713" w:author="Καρμίρης Αγγελος" w:date="2020-01-03T10:36:00Z">
        <w:r w:rsidDel="00010D2C">
          <w:rPr>
            <w:rFonts w:ascii="Arial" w:hAnsi="Arial"/>
            <w:sz w:val="24"/>
            <w:lang w:val="el-GR"/>
          </w:rPr>
          <w:delText>-</w:delText>
        </w:r>
        <w:r w:rsidDel="00010D2C">
          <w:rPr>
            <w:rFonts w:ascii="Arial" w:hAnsi="Arial"/>
            <w:sz w:val="24"/>
            <w:lang w:val="el-GR"/>
          </w:rPr>
          <w:tab/>
          <w:delText>Αναπνευστήρας με</w:delText>
        </w:r>
        <w:r w:rsidR="00FC0DF7" w:rsidRPr="008F719F" w:rsidDel="00010D2C">
          <w:rPr>
            <w:rFonts w:ascii="Arial" w:hAnsi="Arial"/>
            <w:sz w:val="24"/>
            <w:lang w:val="el-GR"/>
          </w:rPr>
          <w:delText xml:space="preserve"> </w:delText>
        </w:r>
        <w:r w:rsidR="00FC0DF7" w:rsidRPr="008F719F" w:rsidDel="00010D2C">
          <w:rPr>
            <w:rFonts w:ascii="Arial" w:hAnsi="Arial"/>
            <w:sz w:val="24"/>
          </w:rPr>
          <w:delText>SILICA</w:delText>
        </w:r>
        <w:r w:rsidR="00FC0DF7" w:rsidRPr="008F719F" w:rsidDel="00010D2C">
          <w:rPr>
            <w:rFonts w:ascii="Arial" w:hAnsi="Arial"/>
            <w:sz w:val="24"/>
            <w:lang w:val="el-GR"/>
          </w:rPr>
          <w:delText xml:space="preserve"> </w:delText>
        </w:r>
        <w:r w:rsidR="00FC0DF7" w:rsidRPr="008F719F" w:rsidDel="00010D2C">
          <w:rPr>
            <w:rFonts w:ascii="Arial" w:hAnsi="Arial"/>
            <w:sz w:val="24"/>
          </w:rPr>
          <w:delText>GEL</w:delText>
        </w:r>
        <w:r w:rsidR="00FC0DF7" w:rsidRPr="008F719F" w:rsidDel="00010D2C">
          <w:rPr>
            <w:rFonts w:ascii="Arial" w:hAnsi="Arial"/>
            <w:sz w:val="24"/>
            <w:lang w:val="el-GR"/>
          </w:rPr>
          <w:delText xml:space="preserve"> επί  του δοχείου διαστολής.</w:delText>
        </w:r>
        <w:r w:rsidR="007B4910" w:rsidRPr="007B4910" w:rsidDel="00010D2C">
          <w:rPr>
            <w:lang w:val="el-GR"/>
          </w:rPr>
          <w:delText xml:space="preserve"> </w:delText>
        </w:r>
        <w:r w:rsidR="007B4910" w:rsidRPr="007B4910" w:rsidDel="00010D2C">
          <w:rPr>
            <w:rFonts w:ascii="Arial" w:hAnsi="Arial"/>
            <w:sz w:val="24"/>
            <w:lang w:val="el-GR"/>
          </w:rPr>
          <w:delText>Οι αναπνευστήρες θα είναι σχεδιασμένοι και δοκιμασμένοι</w:delText>
        </w:r>
        <w:r w:rsidR="007B4910" w:rsidDel="00010D2C">
          <w:rPr>
            <w:rFonts w:ascii="Arial" w:hAnsi="Arial"/>
            <w:sz w:val="24"/>
            <w:lang w:val="el-GR"/>
          </w:rPr>
          <w:delText xml:space="preserve"> σύμφωνα με τα πρότυπα EN 50216-1 και EN 50216-</w:delText>
        </w:r>
        <w:r w:rsidR="007B4910" w:rsidRPr="007B4910" w:rsidDel="00010D2C">
          <w:rPr>
            <w:rFonts w:ascii="Arial" w:hAnsi="Arial"/>
            <w:sz w:val="24"/>
            <w:lang w:val="el-GR"/>
          </w:rPr>
          <w:delText>5. Τα πιστοποιητικά δοκιμών θα πρέπει να επιδειχθούν στον επιθεωρητή του ΑΔΜΗΕ.</w:delText>
        </w:r>
      </w:del>
    </w:p>
    <w:p w:rsidR="006C156A" w:rsidRPr="008F719F" w:rsidDel="00010D2C" w:rsidRDefault="006C156A">
      <w:pPr>
        <w:ind w:left="2127" w:hanging="709"/>
        <w:jc w:val="both"/>
        <w:rPr>
          <w:del w:id="714" w:author="Καρμίρης Αγγελος" w:date="2020-01-03T10:36:00Z"/>
          <w:rFonts w:ascii="Arial" w:hAnsi="Arial"/>
          <w:sz w:val="24"/>
          <w:lang w:val="el-GR"/>
        </w:rPr>
      </w:pPr>
    </w:p>
    <w:p w:rsidR="00FC0DF7" w:rsidRPr="008F719F" w:rsidDel="00010D2C" w:rsidRDefault="00FC0DF7" w:rsidP="00081415">
      <w:pPr>
        <w:numPr>
          <w:ilvl w:val="0"/>
          <w:numId w:val="7"/>
        </w:numPr>
        <w:jc w:val="both"/>
        <w:rPr>
          <w:del w:id="715" w:author="Καρμίρης Αγγελος" w:date="2020-01-03T10:36:00Z"/>
          <w:rFonts w:ascii="Arial" w:hAnsi="Arial"/>
          <w:b/>
          <w:sz w:val="24"/>
          <w:u w:val="single"/>
          <w:lang w:val="el-GR"/>
        </w:rPr>
      </w:pPr>
      <w:del w:id="716" w:author="Καρμίρης Αγγελος" w:date="2020-01-03T10:36:00Z">
        <w:r w:rsidRPr="008F719F" w:rsidDel="00010D2C">
          <w:rPr>
            <w:rFonts w:ascii="Arial" w:hAnsi="Arial"/>
            <w:b/>
            <w:sz w:val="24"/>
            <w:u w:val="single"/>
            <w:lang w:val="el-GR"/>
          </w:rPr>
          <w:delText>Πρόσθετα εξαρτήματα και χαρακτηριστικά</w:delText>
        </w:r>
      </w:del>
    </w:p>
    <w:p w:rsidR="00081415" w:rsidRPr="008F719F" w:rsidDel="00010D2C" w:rsidRDefault="00081415" w:rsidP="00081415">
      <w:pPr>
        <w:ind w:left="709"/>
        <w:jc w:val="both"/>
        <w:rPr>
          <w:del w:id="717" w:author="Καρμίρης Αγγελος" w:date="2020-01-03T10:36:00Z"/>
          <w:rFonts w:ascii="Arial" w:hAnsi="Arial"/>
          <w:b/>
          <w:sz w:val="24"/>
          <w:lang w:val="el-GR"/>
        </w:rPr>
      </w:pPr>
    </w:p>
    <w:p w:rsidR="00FC0DF7" w:rsidRPr="008F719F" w:rsidDel="00010D2C" w:rsidRDefault="006C156A">
      <w:pPr>
        <w:ind w:left="1418" w:hanging="709"/>
        <w:jc w:val="both"/>
        <w:rPr>
          <w:del w:id="718" w:author="Καρμίρης Αγγελος" w:date="2020-01-03T10:36:00Z"/>
          <w:rFonts w:ascii="Arial" w:hAnsi="Arial"/>
          <w:sz w:val="24"/>
          <w:lang w:val="el-GR"/>
        </w:rPr>
      </w:pPr>
      <w:del w:id="719" w:author="Καρμίρης Αγγελος" w:date="2020-01-03T10:36:00Z">
        <w:r w:rsidRPr="008F719F" w:rsidDel="00010D2C">
          <w:rPr>
            <w:rFonts w:ascii="Arial" w:hAnsi="Arial"/>
            <w:sz w:val="24"/>
            <w:lang w:val="el-GR"/>
          </w:rPr>
          <w:tab/>
          <w:delText>Οι αυτεπαγωγές</w:delText>
        </w:r>
        <w:r w:rsidR="00FC0DF7" w:rsidRPr="008F719F" w:rsidDel="00010D2C">
          <w:rPr>
            <w:rFonts w:ascii="Arial" w:hAnsi="Arial"/>
            <w:sz w:val="24"/>
            <w:lang w:val="el-GR"/>
          </w:rPr>
          <w:delText xml:space="preserve"> αντιστάθμ</w:delText>
        </w:r>
        <w:r w:rsidRPr="008F719F" w:rsidDel="00010D2C">
          <w:rPr>
            <w:rFonts w:ascii="Arial" w:hAnsi="Arial"/>
            <w:sz w:val="24"/>
            <w:lang w:val="el-GR"/>
          </w:rPr>
          <w:delText>ισης πρέπει να είναι εφοδιασμένες</w:delText>
        </w:r>
        <w:r w:rsidR="00FC0DF7" w:rsidRPr="008F719F" w:rsidDel="00010D2C">
          <w:rPr>
            <w:rFonts w:ascii="Arial" w:hAnsi="Arial"/>
            <w:sz w:val="24"/>
            <w:lang w:val="el-GR"/>
          </w:rPr>
          <w:delText xml:space="preserve"> με τα παρακάτω εξαρτήματα και ειδικά χαρακτηριστικά:</w:delText>
        </w:r>
      </w:del>
    </w:p>
    <w:p w:rsidR="00FC0DF7" w:rsidRPr="008F719F" w:rsidDel="00010D2C" w:rsidRDefault="00FC0DF7">
      <w:pPr>
        <w:ind w:left="1418" w:hanging="709"/>
        <w:jc w:val="both"/>
        <w:rPr>
          <w:del w:id="720" w:author="Καρμίρης Αγγελος" w:date="2020-01-03T10:36:00Z"/>
          <w:rFonts w:ascii="Arial" w:hAnsi="Arial"/>
          <w:sz w:val="16"/>
          <w:lang w:val="el-GR"/>
        </w:rPr>
      </w:pPr>
    </w:p>
    <w:p w:rsidR="00FC0DF7" w:rsidRPr="00AF033E" w:rsidDel="00010D2C" w:rsidRDefault="006B140F" w:rsidP="00A762B8">
      <w:pPr>
        <w:numPr>
          <w:ilvl w:val="1"/>
          <w:numId w:val="7"/>
        </w:numPr>
        <w:jc w:val="both"/>
        <w:rPr>
          <w:del w:id="721" w:author="Καρμίρης Αγγελος" w:date="2020-01-03T10:36:00Z"/>
          <w:rFonts w:ascii="Arial" w:hAnsi="Arial"/>
          <w:sz w:val="24"/>
          <w:lang w:val="el-GR"/>
        </w:rPr>
      </w:pPr>
      <w:del w:id="722" w:author="Καρμίρης Αγγελος" w:date="2020-01-03T10:36:00Z">
        <w:r w:rsidDel="00010D2C">
          <w:rPr>
            <w:rFonts w:ascii="Arial" w:hAnsi="Arial"/>
            <w:sz w:val="24"/>
            <w:lang w:val="el-GR"/>
          </w:rPr>
          <w:delText>Β</w:delText>
        </w:r>
        <w:r w:rsidR="00FC0DF7" w:rsidRPr="008F719F" w:rsidDel="00010D2C">
          <w:rPr>
            <w:rFonts w:ascii="Arial" w:hAnsi="Arial"/>
            <w:sz w:val="24"/>
            <w:lang w:val="el-GR"/>
          </w:rPr>
          <w:delText>αλβίδα εκκενώσεως</w:delText>
        </w:r>
        <w:r w:rsidDel="00010D2C">
          <w:rPr>
            <w:rFonts w:ascii="Arial" w:hAnsi="Arial"/>
            <w:sz w:val="24"/>
            <w:lang w:val="el-GR"/>
          </w:rPr>
          <w:delText xml:space="preserve"> και άλλες βαλβίδες για τη σύνδεση συσκευών επεξεργασίας ελαίου και</w:delText>
        </w:r>
        <w:r w:rsidR="008E79DF" w:rsidDel="00010D2C">
          <w:rPr>
            <w:rFonts w:ascii="Arial" w:hAnsi="Arial"/>
            <w:sz w:val="24"/>
            <w:lang w:val="el-GR"/>
          </w:rPr>
          <w:delText xml:space="preserve"> λήψεως</w:delText>
        </w:r>
        <w:r w:rsidR="00FC0DF7" w:rsidRPr="00AF033E" w:rsidDel="00010D2C">
          <w:rPr>
            <w:rFonts w:ascii="Arial" w:hAnsi="Arial"/>
            <w:sz w:val="24"/>
            <w:lang w:val="el-GR"/>
          </w:rPr>
          <w:delText xml:space="preserve"> </w:delText>
        </w:r>
        <w:r w:rsidR="009F1FA9" w:rsidRPr="00AF033E" w:rsidDel="00010D2C">
          <w:rPr>
            <w:rFonts w:ascii="Arial" w:hAnsi="Arial"/>
            <w:sz w:val="24"/>
            <w:lang w:val="el-GR"/>
          </w:rPr>
          <w:delText>δειγματοληψίας</w:delText>
        </w:r>
        <w:r w:rsidDel="00010D2C">
          <w:rPr>
            <w:rFonts w:ascii="Arial" w:hAnsi="Arial"/>
            <w:sz w:val="24"/>
            <w:lang w:val="el-GR"/>
          </w:rPr>
          <w:delText xml:space="preserve"> ελαίου</w:delText>
        </w:r>
        <w:r w:rsidR="00FC0DF7" w:rsidRPr="00AF033E" w:rsidDel="00010D2C">
          <w:rPr>
            <w:rFonts w:ascii="Arial" w:hAnsi="Arial"/>
            <w:sz w:val="24"/>
            <w:lang w:val="el-GR"/>
          </w:rPr>
          <w:delText>.</w:delText>
        </w:r>
        <w:r w:rsidR="00461BDB" w:rsidDel="00010D2C">
          <w:rPr>
            <w:rFonts w:ascii="Arial" w:hAnsi="Arial"/>
            <w:sz w:val="24"/>
            <w:lang w:val="el-GR"/>
          </w:rPr>
          <w:delText xml:space="preserve"> </w:delText>
        </w:r>
        <w:r w:rsidR="00363800" w:rsidDel="00010D2C">
          <w:rPr>
            <w:rFonts w:ascii="Arial" w:hAnsi="Arial"/>
            <w:sz w:val="24"/>
            <w:lang w:val="el-GR"/>
          </w:rPr>
          <w:delText>Ο</w:delText>
        </w:r>
        <w:r w:rsidR="00461BDB" w:rsidRPr="00461BDB" w:rsidDel="00010D2C">
          <w:rPr>
            <w:rFonts w:ascii="Arial" w:hAnsi="Arial"/>
            <w:sz w:val="24"/>
            <w:lang w:val="el-GR"/>
          </w:rPr>
          <w:delText>ι βαλβίδες</w:delText>
        </w:r>
        <w:r w:rsidR="00363800" w:rsidDel="00010D2C">
          <w:rPr>
            <w:rFonts w:ascii="Arial" w:hAnsi="Arial"/>
            <w:sz w:val="24"/>
            <w:lang w:val="el-GR"/>
          </w:rPr>
          <w:delText xml:space="preserve"> κενού</w:delText>
        </w:r>
        <w:r w:rsidR="00461BDB" w:rsidRPr="00461BDB" w:rsidDel="00010D2C">
          <w:rPr>
            <w:rFonts w:ascii="Arial" w:hAnsi="Arial"/>
            <w:sz w:val="24"/>
            <w:lang w:val="el-GR"/>
          </w:rPr>
          <w:delText xml:space="preserve"> πρέπει να είναι σχεδιασμένες και κατασκευασμένες σύμφωνα με τα πρότυπα EN 12266-1, -2.</w:delText>
        </w:r>
        <w:r w:rsidR="00363800" w:rsidRPr="00363800" w:rsidDel="00010D2C">
          <w:rPr>
            <w:rFonts w:ascii="Arial" w:hAnsi="Arial"/>
            <w:sz w:val="24"/>
            <w:lang w:val="el-GR"/>
          </w:rPr>
          <w:delText xml:space="preserve"> </w:delText>
        </w:r>
        <w:r w:rsidR="00363800" w:rsidRPr="007B4910" w:rsidDel="00010D2C">
          <w:rPr>
            <w:rFonts w:ascii="Arial" w:hAnsi="Arial"/>
            <w:sz w:val="24"/>
            <w:lang w:val="el-GR"/>
          </w:rPr>
          <w:delText>Τα πιστοποιητικά δοκιμών θα πρέπει να επιδειχθούν στον επιθεωρητή του ΑΔΜΗΕ.</w:delText>
        </w:r>
      </w:del>
    </w:p>
    <w:p w:rsidR="004F2AE6" w:rsidRPr="00AF033E" w:rsidDel="00010D2C" w:rsidRDefault="004F2AE6" w:rsidP="00A762B8">
      <w:pPr>
        <w:numPr>
          <w:ilvl w:val="1"/>
          <w:numId w:val="7"/>
        </w:numPr>
        <w:jc w:val="both"/>
        <w:rPr>
          <w:del w:id="723" w:author="Καρμίρης Αγγελος" w:date="2020-01-03T10:36:00Z"/>
          <w:rFonts w:ascii="Arial" w:hAnsi="Arial"/>
          <w:sz w:val="24"/>
          <w:lang w:val="el-GR"/>
        </w:rPr>
      </w:pPr>
      <w:del w:id="724" w:author="Καρμίρης Αγγελος" w:date="2020-01-03T10:36:00Z">
        <w:r w:rsidRPr="00AF033E" w:rsidDel="00010D2C">
          <w:rPr>
            <w:rFonts w:ascii="Arial" w:hAnsi="Arial"/>
            <w:sz w:val="24"/>
            <w:lang w:val="el-GR"/>
          </w:rPr>
          <w:delText>Το δοχείο διαστολής θα περιλαμβάνει στρώμα ξηρού αέρα το οποίο θα επιπλέει εντός του ελαίου. Το στρώμα ξηρού αέρα θα συνδέεται με τον αναπνευστήρα. Το δοχείο διαστολής θα περιλαμβάνει επίσης βαλβίδα εκκενώσεως ελαίου.</w:delText>
        </w:r>
      </w:del>
    </w:p>
    <w:p w:rsidR="00FC0DF7" w:rsidRPr="00AF033E" w:rsidDel="00010D2C" w:rsidRDefault="00FC0DF7" w:rsidP="00A762B8">
      <w:pPr>
        <w:numPr>
          <w:ilvl w:val="1"/>
          <w:numId w:val="7"/>
        </w:numPr>
        <w:jc w:val="both"/>
        <w:rPr>
          <w:del w:id="725" w:author="Καρμίρης Αγγελος" w:date="2020-01-03T10:36:00Z"/>
          <w:rFonts w:ascii="Arial" w:hAnsi="Arial"/>
          <w:sz w:val="24"/>
          <w:lang w:val="el-GR"/>
        </w:rPr>
      </w:pPr>
      <w:del w:id="726" w:author="Καρμίρης Αγγελος" w:date="2020-01-03T10:36:00Z">
        <w:r w:rsidRPr="00AF033E" w:rsidDel="00010D2C">
          <w:rPr>
            <w:rFonts w:ascii="Arial" w:hAnsi="Arial"/>
            <w:sz w:val="24"/>
            <w:lang w:val="el-GR"/>
          </w:rPr>
          <w:delText>Πώμα πληρώσεως στον άνω συλλέκτη του ψυγείου.</w:delText>
        </w:r>
      </w:del>
    </w:p>
    <w:p w:rsidR="00FC0DF7" w:rsidRPr="008F719F" w:rsidDel="00010D2C" w:rsidRDefault="00FC0DF7" w:rsidP="00A762B8">
      <w:pPr>
        <w:numPr>
          <w:ilvl w:val="1"/>
          <w:numId w:val="7"/>
        </w:numPr>
        <w:jc w:val="both"/>
        <w:rPr>
          <w:del w:id="727" w:author="Καρμίρης Αγγελος" w:date="2020-01-03T10:36:00Z"/>
          <w:rFonts w:ascii="Arial" w:hAnsi="Arial"/>
          <w:sz w:val="24"/>
          <w:lang w:val="el-GR"/>
        </w:rPr>
      </w:pPr>
      <w:del w:id="728" w:author="Καρμίρης Αγγελος" w:date="2020-01-03T10:36:00Z">
        <w:r w:rsidRPr="008F719F" w:rsidDel="00010D2C">
          <w:rPr>
            <w:rFonts w:ascii="Arial" w:hAnsi="Arial"/>
            <w:sz w:val="24"/>
            <w:lang w:val="el-GR"/>
          </w:rPr>
          <w:delText>Το δοχείο πρέπει να έχει μελετηθεί για πλήρωση εν κενώ.</w:delText>
        </w:r>
      </w:del>
    </w:p>
    <w:p w:rsidR="00FC0DF7" w:rsidRPr="008F719F" w:rsidDel="00010D2C" w:rsidRDefault="00FC0DF7" w:rsidP="00A762B8">
      <w:pPr>
        <w:numPr>
          <w:ilvl w:val="1"/>
          <w:numId w:val="7"/>
        </w:numPr>
        <w:jc w:val="both"/>
        <w:rPr>
          <w:del w:id="729" w:author="Καρμίρης Αγγελος" w:date="2020-01-03T10:36:00Z"/>
          <w:rFonts w:ascii="Arial" w:hAnsi="Arial"/>
          <w:sz w:val="24"/>
          <w:lang w:val="el-GR"/>
        </w:rPr>
      </w:pPr>
      <w:del w:id="730" w:author="Καρμίρης Αγγελος" w:date="2020-01-03T10:36:00Z">
        <w:r w:rsidRPr="008F719F" w:rsidDel="00010D2C">
          <w:rPr>
            <w:rFonts w:ascii="Arial" w:hAnsi="Arial"/>
            <w:sz w:val="24"/>
            <w:lang w:val="el-GR"/>
          </w:rPr>
          <w:delText>Αφαιρούμενα ψυγεία με βαλβίδες.</w:delText>
        </w:r>
      </w:del>
    </w:p>
    <w:p w:rsidR="00363800" w:rsidDel="00010D2C" w:rsidRDefault="00363800" w:rsidP="00A762B8">
      <w:pPr>
        <w:numPr>
          <w:ilvl w:val="1"/>
          <w:numId w:val="7"/>
        </w:numPr>
        <w:jc w:val="both"/>
        <w:rPr>
          <w:del w:id="731" w:author="Καρμίρης Αγγελος" w:date="2020-01-03T10:36:00Z"/>
          <w:rFonts w:ascii="Arial" w:hAnsi="Arial"/>
          <w:sz w:val="24"/>
          <w:lang w:val="el-GR"/>
        </w:rPr>
      </w:pPr>
      <w:del w:id="732" w:author="Καρμίρης Αγγελος" w:date="2020-01-03T10:36:00Z">
        <w:r w:rsidDel="00010D2C">
          <w:rPr>
            <w:rFonts w:ascii="Arial" w:hAnsi="Arial"/>
            <w:sz w:val="24"/>
            <w:lang w:val="el-GR"/>
          </w:rPr>
          <w:delText>Ο</w:delText>
        </w:r>
        <w:r w:rsidRPr="00FC5EE9" w:rsidDel="00010D2C">
          <w:rPr>
            <w:rFonts w:ascii="Arial" w:hAnsi="Arial"/>
            <w:sz w:val="24"/>
            <w:lang w:val="el-GR"/>
          </w:rPr>
          <w:delText xml:space="preserve">ι βαλβίδες </w:delText>
        </w:r>
        <w:r w:rsidDel="00010D2C">
          <w:rPr>
            <w:rFonts w:ascii="Arial" w:hAnsi="Arial"/>
            <w:sz w:val="24"/>
            <w:lang w:val="el-GR"/>
          </w:rPr>
          <w:delText xml:space="preserve">πεταλούδας </w:delText>
        </w:r>
        <w:r w:rsidRPr="00FC5EE9" w:rsidDel="00010D2C">
          <w:rPr>
            <w:rFonts w:ascii="Arial" w:hAnsi="Arial"/>
            <w:sz w:val="24"/>
            <w:lang w:val="el-GR"/>
          </w:rPr>
          <w:delText>θα είναι σχεδιασμένες και δοκιμασμένες</w:delText>
        </w:r>
        <w:r w:rsidDel="00010D2C">
          <w:rPr>
            <w:rFonts w:ascii="Arial" w:hAnsi="Arial"/>
            <w:sz w:val="24"/>
            <w:lang w:val="el-GR"/>
          </w:rPr>
          <w:delText xml:space="preserve"> σύμφωνα με τα πρότυπα EN 50216-1 και EN 50216-</w:delText>
        </w:r>
        <w:r w:rsidRPr="00FC5EE9" w:rsidDel="00010D2C">
          <w:rPr>
            <w:rFonts w:ascii="Arial" w:hAnsi="Arial"/>
            <w:sz w:val="24"/>
            <w:lang w:val="el-GR"/>
          </w:rPr>
          <w:delText>8.</w:delText>
        </w:r>
        <w:r w:rsidR="004A271C" w:rsidDel="00010D2C">
          <w:rPr>
            <w:rFonts w:ascii="Arial" w:hAnsi="Arial"/>
            <w:sz w:val="24"/>
            <w:lang w:val="el-GR"/>
          </w:rPr>
          <w:delText xml:space="preserve"> </w:delText>
        </w:r>
        <w:r w:rsidRPr="00110C0A" w:rsidDel="00010D2C">
          <w:rPr>
            <w:rFonts w:ascii="Arial" w:hAnsi="Arial"/>
            <w:sz w:val="24"/>
            <w:lang w:val="el-GR"/>
          </w:rPr>
          <w:delText>Τα πιστοποιητικά δοκιμών θα πρέπει να επιδειχθούν στον επιθεωρητή του ΑΔΜΗΕ.</w:delText>
        </w:r>
      </w:del>
    </w:p>
    <w:p w:rsidR="00FC0DF7" w:rsidDel="00010D2C" w:rsidRDefault="00FC0DF7" w:rsidP="00A762B8">
      <w:pPr>
        <w:numPr>
          <w:ilvl w:val="1"/>
          <w:numId w:val="7"/>
        </w:numPr>
        <w:jc w:val="both"/>
        <w:rPr>
          <w:del w:id="733" w:author="Καρμίρης Αγγελος" w:date="2020-01-03T10:36:00Z"/>
          <w:rFonts w:ascii="Arial" w:hAnsi="Arial"/>
          <w:sz w:val="24"/>
          <w:lang w:val="el-GR"/>
        </w:rPr>
      </w:pPr>
      <w:del w:id="734" w:author="Καρμίρης Αγγελος" w:date="2020-01-03T10:36:00Z">
        <w:r w:rsidRPr="008F719F" w:rsidDel="00010D2C">
          <w:rPr>
            <w:rFonts w:ascii="Arial" w:hAnsi="Arial"/>
            <w:sz w:val="24"/>
            <w:lang w:val="el-GR"/>
          </w:rPr>
          <w:delText xml:space="preserve">Πρέπει να προβλεφθούν παρεμβύσματα για τους μονωτήρες διελεύσεως ανθρωποθυρίδες και ψυγεία κατά τέτοιο τρόπο ώστε αυτά να μην </w:delText>
        </w:r>
        <w:r w:rsidR="009F1FA9" w:rsidRPr="008F719F" w:rsidDel="00010D2C">
          <w:rPr>
            <w:rFonts w:ascii="Arial" w:hAnsi="Arial"/>
            <w:sz w:val="24"/>
            <w:lang w:val="el-GR"/>
          </w:rPr>
          <w:delText>εκτίθενται</w:delText>
        </w:r>
        <w:r w:rsidRPr="008F719F" w:rsidDel="00010D2C">
          <w:rPr>
            <w:rFonts w:ascii="Arial" w:hAnsi="Arial"/>
            <w:sz w:val="24"/>
            <w:lang w:val="el-GR"/>
          </w:rPr>
          <w:delText xml:space="preserve"> στις καιρικές συνθήκες και να φέρουν μηχανικά τερματικά στοιχεία ώστε να προστατεύονται από σπάσιμο.</w:delText>
        </w:r>
      </w:del>
    </w:p>
    <w:p w:rsidR="00461BDB" w:rsidRPr="008F719F" w:rsidDel="00010D2C" w:rsidRDefault="00461BDB" w:rsidP="00A762B8">
      <w:pPr>
        <w:numPr>
          <w:ilvl w:val="1"/>
          <w:numId w:val="7"/>
        </w:numPr>
        <w:jc w:val="both"/>
        <w:rPr>
          <w:del w:id="735" w:author="Καρμίρης Αγγελος" w:date="2020-01-03T10:36:00Z"/>
          <w:rFonts w:ascii="Arial" w:hAnsi="Arial"/>
          <w:sz w:val="24"/>
          <w:lang w:val="el-GR"/>
        </w:rPr>
      </w:pPr>
      <w:del w:id="736" w:author="Καρμίρης Αγγελος" w:date="2020-01-03T10:36:00Z">
        <w:r w:rsidRPr="00461BDB" w:rsidDel="00010D2C">
          <w:rPr>
            <w:rFonts w:ascii="Arial" w:hAnsi="Arial"/>
            <w:sz w:val="24"/>
            <w:lang w:val="el-GR"/>
          </w:rPr>
          <w:delText>Όλο το συνδετικό υλικό, δηλαδή κοχλίες, περικόχλια και παράκυκλοι ασφαλείας, θα πρέπει να είναι γαλβανισμένο εν θερμώ</w:delText>
        </w:r>
        <w:r w:rsidR="002D3473" w:rsidDel="00010D2C">
          <w:rPr>
            <w:rFonts w:ascii="Arial" w:hAnsi="Arial"/>
            <w:sz w:val="24"/>
            <w:lang w:val="el-GR"/>
          </w:rPr>
          <w:delText>,</w:delText>
        </w:r>
        <w:r w:rsidDel="00010D2C">
          <w:rPr>
            <w:rFonts w:ascii="Arial" w:hAnsi="Arial"/>
            <w:sz w:val="24"/>
            <w:lang w:val="el-GR"/>
          </w:rPr>
          <w:delText xml:space="preserve"> </w:delText>
        </w:r>
        <w:r w:rsidRPr="00461BDB" w:rsidDel="00010D2C">
          <w:rPr>
            <w:rFonts w:ascii="Arial" w:hAnsi="Arial"/>
            <w:sz w:val="24"/>
            <w:lang w:val="el-GR"/>
          </w:rPr>
          <w:delText>σύμφωνα με τους τελευταίους κανονισμούς ISO</w:delText>
        </w:r>
        <w:r w:rsidDel="00010D2C">
          <w:rPr>
            <w:rFonts w:ascii="Arial" w:hAnsi="Arial"/>
            <w:sz w:val="24"/>
            <w:lang w:val="el-GR"/>
          </w:rPr>
          <w:delText>.</w:delText>
        </w:r>
      </w:del>
    </w:p>
    <w:p w:rsidR="00FC0DF7" w:rsidRPr="008F719F" w:rsidDel="00010D2C" w:rsidRDefault="00EF669A" w:rsidP="00A762B8">
      <w:pPr>
        <w:numPr>
          <w:ilvl w:val="1"/>
          <w:numId w:val="7"/>
        </w:numPr>
        <w:jc w:val="both"/>
        <w:rPr>
          <w:del w:id="737" w:author="Καρμίρης Αγγελος" w:date="2020-01-03T10:36:00Z"/>
          <w:rFonts w:ascii="Arial" w:hAnsi="Arial"/>
          <w:sz w:val="24"/>
          <w:lang w:val="el-GR"/>
        </w:rPr>
      </w:pPr>
      <w:del w:id="738" w:author="Καρμίρης Αγγελος" w:date="2020-01-03T10:36:00Z">
        <w:r w:rsidRPr="008F719F" w:rsidDel="00010D2C">
          <w:rPr>
            <w:rFonts w:ascii="Arial" w:hAnsi="Arial"/>
            <w:sz w:val="24"/>
            <w:lang w:val="el-GR"/>
          </w:rPr>
          <w:delText>Οι αυτεπαγωγές</w:delText>
        </w:r>
        <w:r w:rsidR="00FC0DF7" w:rsidRPr="008F719F" w:rsidDel="00010D2C">
          <w:rPr>
            <w:rFonts w:ascii="Arial" w:hAnsi="Arial"/>
            <w:sz w:val="24"/>
            <w:lang w:val="el-GR"/>
          </w:rPr>
          <w:delText xml:space="preserve"> αντιστάθμισης πρέπει να </w:delText>
        </w:r>
        <w:r w:rsidR="00D916FF" w:rsidDel="00010D2C">
          <w:rPr>
            <w:rFonts w:ascii="Arial" w:hAnsi="Arial"/>
            <w:sz w:val="24"/>
            <w:lang w:val="el-GR"/>
          </w:rPr>
          <w:delText>είναι ενιαίας βάσεως</w:delText>
        </w:r>
        <w:r w:rsidR="00FC0DF7" w:rsidRPr="008F719F" w:rsidDel="00010D2C">
          <w:rPr>
            <w:rFonts w:ascii="Arial" w:hAnsi="Arial"/>
            <w:sz w:val="24"/>
            <w:lang w:val="el-GR"/>
          </w:rPr>
          <w:delText>. Το δοχείο διαστολής, τα ψυγεία και τα λοιπά εξαρτήματα πρέπει να στηρ</w:delText>
        </w:r>
        <w:r w:rsidR="006C156A" w:rsidRPr="008F719F" w:rsidDel="00010D2C">
          <w:rPr>
            <w:rFonts w:ascii="Arial" w:hAnsi="Arial"/>
            <w:sz w:val="24"/>
            <w:lang w:val="el-GR"/>
          </w:rPr>
          <w:delText xml:space="preserve">ίζονται στο δοχείο ή τη βάση της αυτεπαγωγής </w:delText>
        </w:r>
        <w:r w:rsidR="00FC0DF7" w:rsidRPr="008F719F" w:rsidDel="00010D2C">
          <w:rPr>
            <w:rFonts w:ascii="Arial" w:hAnsi="Arial"/>
            <w:sz w:val="24"/>
            <w:lang w:val="el-GR"/>
          </w:rPr>
          <w:delText>ώστε να μην απαιτηθεί ιδιαίτερη στήριξη ή θεμελίωση.</w:delText>
        </w:r>
        <w:r w:rsidR="00110C0A" w:rsidRPr="00110C0A" w:rsidDel="00010D2C">
          <w:rPr>
            <w:lang w:val="el-GR"/>
          </w:rPr>
          <w:delText xml:space="preserve"> </w:delText>
        </w:r>
        <w:r w:rsidR="00110C0A" w:rsidRPr="00110C0A" w:rsidDel="00010D2C">
          <w:rPr>
            <w:rFonts w:ascii="Arial" w:hAnsi="Arial"/>
            <w:sz w:val="24"/>
            <w:lang w:val="el-GR"/>
          </w:rPr>
          <w:delText>Τα ψυ</w:delText>
        </w:r>
        <w:r w:rsidR="00110C0A" w:rsidDel="00010D2C">
          <w:rPr>
            <w:rFonts w:ascii="Arial" w:hAnsi="Arial"/>
            <w:sz w:val="24"/>
            <w:lang w:val="el-GR"/>
          </w:rPr>
          <w:delText>γεία</w:delText>
        </w:r>
        <w:r w:rsidR="00110C0A" w:rsidRPr="00110C0A" w:rsidDel="00010D2C">
          <w:rPr>
            <w:rFonts w:ascii="Arial" w:hAnsi="Arial"/>
            <w:sz w:val="24"/>
            <w:lang w:val="el-GR"/>
          </w:rPr>
          <w:delText xml:space="preserve"> πρέπει να είναι προσαρμοσμένα και να στη</w:delText>
        </w:r>
        <w:r w:rsidR="00806D83" w:rsidDel="00010D2C">
          <w:rPr>
            <w:rFonts w:ascii="Arial" w:hAnsi="Arial"/>
            <w:sz w:val="24"/>
            <w:lang w:val="el-GR"/>
          </w:rPr>
          <w:delText>ρίζονται μόνο στο δοχείο</w:delText>
        </w:r>
        <w:r w:rsidR="00110C0A" w:rsidRPr="00110C0A" w:rsidDel="00010D2C">
          <w:rPr>
            <w:rFonts w:ascii="Arial" w:hAnsi="Arial"/>
            <w:sz w:val="24"/>
            <w:lang w:val="el-GR"/>
          </w:rPr>
          <w:delText>. Η στήριξη των ψυ</w:delText>
        </w:r>
        <w:r w:rsidR="00110C0A" w:rsidDel="00010D2C">
          <w:rPr>
            <w:rFonts w:ascii="Arial" w:hAnsi="Arial"/>
            <w:sz w:val="24"/>
            <w:lang w:val="el-GR"/>
          </w:rPr>
          <w:delText>γείων</w:delText>
        </w:r>
        <w:r w:rsidR="00110C0A" w:rsidRPr="00110C0A" w:rsidDel="00010D2C">
          <w:rPr>
            <w:rFonts w:ascii="Arial" w:hAnsi="Arial"/>
            <w:sz w:val="24"/>
            <w:lang w:val="el-GR"/>
          </w:rPr>
          <w:delText xml:space="preserve"> πρέπει να υλοποιείται με μηχανικά μέσα, ανεξάρτητα των σωλήνων ελαίου σύνδεσης με το δοχείο.</w:delText>
        </w:r>
        <w:r w:rsidR="00110C0A" w:rsidRPr="00110C0A" w:rsidDel="00010D2C">
          <w:rPr>
            <w:lang w:val="el-GR"/>
          </w:rPr>
          <w:delText xml:space="preserve"> </w:delText>
        </w:r>
        <w:r w:rsidR="00110C0A" w:rsidRPr="00110C0A" w:rsidDel="00010D2C">
          <w:rPr>
            <w:rFonts w:ascii="Arial" w:hAnsi="Arial"/>
            <w:sz w:val="24"/>
            <w:lang w:val="el-GR"/>
          </w:rPr>
          <w:delText>Τα ψυ</w:delText>
        </w:r>
        <w:r w:rsidR="00FC5EE9" w:rsidDel="00010D2C">
          <w:rPr>
            <w:rFonts w:ascii="Arial" w:hAnsi="Arial"/>
            <w:sz w:val="24"/>
            <w:lang w:val="el-GR"/>
          </w:rPr>
          <w:delText>γεία</w:delText>
        </w:r>
        <w:r w:rsidR="00110C0A" w:rsidRPr="00110C0A" w:rsidDel="00010D2C">
          <w:rPr>
            <w:rFonts w:ascii="Arial" w:hAnsi="Arial"/>
            <w:sz w:val="24"/>
            <w:lang w:val="el-GR"/>
          </w:rPr>
          <w:delText xml:space="preserve"> θα είναι σχεδιασμένα και δοκιμασμένα</w:delText>
        </w:r>
        <w:r w:rsidR="00110C0A" w:rsidDel="00010D2C">
          <w:rPr>
            <w:rFonts w:ascii="Arial" w:hAnsi="Arial"/>
            <w:sz w:val="24"/>
            <w:lang w:val="el-GR"/>
          </w:rPr>
          <w:delText xml:space="preserve"> σύμφωνα με τα πρότυπα EN 50216-1 και EN 50216-</w:delText>
        </w:r>
        <w:r w:rsidR="00110C0A" w:rsidRPr="00110C0A" w:rsidDel="00010D2C">
          <w:rPr>
            <w:rFonts w:ascii="Arial" w:hAnsi="Arial"/>
            <w:sz w:val="24"/>
            <w:lang w:val="el-GR"/>
          </w:rPr>
          <w:delText xml:space="preserve">6. </w:delText>
        </w:r>
      </w:del>
    </w:p>
    <w:p w:rsidR="00FC0DF7" w:rsidRPr="008F719F" w:rsidDel="00010D2C" w:rsidRDefault="00110C0A" w:rsidP="00A762B8">
      <w:pPr>
        <w:numPr>
          <w:ilvl w:val="1"/>
          <w:numId w:val="7"/>
        </w:numPr>
        <w:jc w:val="both"/>
        <w:rPr>
          <w:del w:id="739" w:author="Καρμίρης Αγγελος" w:date="2020-01-03T10:36:00Z"/>
          <w:rFonts w:ascii="Arial" w:hAnsi="Arial"/>
          <w:sz w:val="24"/>
          <w:lang w:val="el-GR"/>
        </w:rPr>
      </w:pPr>
      <w:del w:id="740" w:author="Καρμίρης Αγγελος" w:date="2020-01-03T10:36:00Z">
        <w:r w:rsidDel="00010D2C">
          <w:rPr>
            <w:rFonts w:ascii="Arial" w:hAnsi="Arial"/>
            <w:sz w:val="24"/>
            <w:lang w:val="el-GR"/>
          </w:rPr>
          <w:delText>Ά</w:delText>
        </w:r>
        <w:r w:rsidR="00FC0DF7" w:rsidRPr="008F719F" w:rsidDel="00010D2C">
          <w:rPr>
            <w:rFonts w:ascii="Arial" w:hAnsi="Arial"/>
            <w:sz w:val="24"/>
            <w:lang w:val="el-GR"/>
          </w:rPr>
          <w:delText>γκιστρα ανύψωσης του δοχείου, κρίκοι ανύψωσης στο κάλυμμα και πρόβλεψη θέσης για ανύψωση με ανυψωτήρα.</w:delText>
        </w:r>
      </w:del>
    </w:p>
    <w:p w:rsidR="00FC0DF7" w:rsidRPr="008F719F" w:rsidDel="00010D2C" w:rsidRDefault="00FC0DF7" w:rsidP="00A762B8">
      <w:pPr>
        <w:numPr>
          <w:ilvl w:val="1"/>
          <w:numId w:val="7"/>
        </w:numPr>
        <w:tabs>
          <w:tab w:val="left" w:pos="1418"/>
        </w:tabs>
        <w:jc w:val="both"/>
        <w:rPr>
          <w:del w:id="741" w:author="Καρμίρης Αγγελος" w:date="2020-01-03T10:36:00Z"/>
          <w:rFonts w:ascii="Arial" w:hAnsi="Arial"/>
          <w:sz w:val="24"/>
          <w:lang w:val="el-GR"/>
        </w:rPr>
      </w:pPr>
      <w:del w:id="742" w:author="Καρμίρης Αγγελος" w:date="2020-01-03T10:36:00Z">
        <w:r w:rsidRPr="008F719F" w:rsidDel="00010D2C">
          <w:rPr>
            <w:rFonts w:ascii="Arial" w:hAnsi="Arial"/>
            <w:sz w:val="24"/>
            <w:lang w:val="el-GR"/>
          </w:rPr>
          <w:delText>Πρόβλεψη για γείωση αποτελούμενη από δύο χαλύβδινα επιχαλκωμένα άκρα.</w:delText>
        </w:r>
      </w:del>
    </w:p>
    <w:p w:rsidR="00FC0DF7" w:rsidRPr="008F719F" w:rsidDel="00010D2C" w:rsidRDefault="00FC0DF7" w:rsidP="00A762B8">
      <w:pPr>
        <w:numPr>
          <w:ilvl w:val="1"/>
          <w:numId w:val="7"/>
        </w:numPr>
        <w:jc w:val="both"/>
        <w:rPr>
          <w:del w:id="743" w:author="Καρμίρης Αγγελος" w:date="2020-01-03T10:36:00Z"/>
          <w:rFonts w:ascii="Arial" w:hAnsi="Arial"/>
          <w:sz w:val="24"/>
          <w:lang w:val="el-GR"/>
        </w:rPr>
      </w:pPr>
      <w:del w:id="744" w:author="Καρμίρης Αγγελος" w:date="2020-01-03T10:36:00Z">
        <w:r w:rsidRPr="008F719F" w:rsidDel="00010D2C">
          <w:rPr>
            <w:rFonts w:ascii="Arial" w:hAnsi="Arial"/>
            <w:sz w:val="24"/>
            <w:lang w:val="el-GR"/>
          </w:rPr>
          <w:delText>Πινακίδα με διάγραμμα.</w:delText>
        </w:r>
      </w:del>
    </w:p>
    <w:p w:rsidR="00FC0DF7" w:rsidRPr="008F719F" w:rsidDel="00010D2C" w:rsidRDefault="00FC0DF7" w:rsidP="00A762B8">
      <w:pPr>
        <w:numPr>
          <w:ilvl w:val="1"/>
          <w:numId w:val="7"/>
        </w:numPr>
        <w:jc w:val="both"/>
        <w:rPr>
          <w:del w:id="745" w:author="Καρμίρης Αγγελος" w:date="2020-01-03T10:36:00Z"/>
          <w:rFonts w:ascii="Arial" w:hAnsi="Arial"/>
          <w:sz w:val="24"/>
          <w:lang w:val="el-GR"/>
        </w:rPr>
      </w:pPr>
      <w:del w:id="746" w:author="Καρμίρης Αγγελος" w:date="2020-01-03T10:36:00Z">
        <w:r w:rsidRPr="008F719F" w:rsidDel="00010D2C">
          <w:rPr>
            <w:rFonts w:ascii="Arial" w:hAnsi="Arial"/>
            <w:sz w:val="24"/>
            <w:lang w:val="el-GR"/>
          </w:rPr>
          <w:delText>Πινακίδα χαρακτηριστικών</w:delText>
        </w:r>
      </w:del>
    </w:p>
    <w:p w:rsidR="00FC0DF7" w:rsidRPr="008F719F" w:rsidDel="00010D2C" w:rsidRDefault="00382ABC" w:rsidP="00A762B8">
      <w:pPr>
        <w:ind w:left="2160"/>
        <w:jc w:val="both"/>
        <w:rPr>
          <w:del w:id="747" w:author="Καρμίρης Αγγελος" w:date="2020-01-03T10:36:00Z"/>
          <w:rFonts w:ascii="Arial" w:hAnsi="Arial"/>
          <w:sz w:val="24"/>
          <w:lang w:val="el-GR"/>
        </w:rPr>
      </w:pPr>
      <w:del w:id="748" w:author="Καρμίρης Αγγελος" w:date="2020-01-03T10:36:00Z">
        <w:r w:rsidRPr="008F719F" w:rsidDel="00010D2C">
          <w:rPr>
            <w:rFonts w:ascii="Arial" w:hAnsi="Arial"/>
            <w:sz w:val="24"/>
            <w:lang w:val="el-GR"/>
          </w:rPr>
          <w:delText>Οι αυτεπαγωγές</w:delText>
        </w:r>
        <w:r w:rsidR="00C775DF" w:rsidRPr="008F719F" w:rsidDel="00010D2C">
          <w:rPr>
            <w:rFonts w:ascii="Arial" w:hAnsi="Arial"/>
            <w:sz w:val="24"/>
            <w:lang w:val="el-GR"/>
          </w:rPr>
          <w:delText xml:space="preserve"> αντιστάθμισης πρέπει να φέρουν</w:delText>
        </w:r>
        <w:r w:rsidR="00FC0DF7" w:rsidRPr="008F719F" w:rsidDel="00010D2C">
          <w:rPr>
            <w:rFonts w:ascii="Arial" w:hAnsi="Arial"/>
            <w:sz w:val="24"/>
            <w:lang w:val="el-GR"/>
          </w:rPr>
          <w:delText xml:space="preserve"> στερεά πινακίδα από αντιδιαβρωτικό και ανθεκτικό μέταλλο.</w:delText>
        </w:r>
      </w:del>
    </w:p>
    <w:p w:rsidR="00FC0DF7" w:rsidRPr="008F719F" w:rsidDel="00010D2C" w:rsidRDefault="00FC0DF7" w:rsidP="00A762B8">
      <w:pPr>
        <w:ind w:left="2160"/>
        <w:jc w:val="both"/>
        <w:rPr>
          <w:del w:id="749" w:author="Καρμίρης Αγγελος" w:date="2020-01-03T10:36:00Z"/>
          <w:rFonts w:ascii="Arial" w:hAnsi="Arial"/>
          <w:sz w:val="24"/>
          <w:lang w:val="el-GR"/>
        </w:rPr>
      </w:pPr>
      <w:del w:id="750" w:author="Καρμίρης Αγγελος" w:date="2020-01-03T10:36:00Z">
        <w:r w:rsidRPr="008F719F" w:rsidDel="00010D2C">
          <w:rPr>
            <w:rFonts w:ascii="Arial" w:hAnsi="Arial"/>
            <w:sz w:val="24"/>
            <w:lang w:val="el-GR"/>
          </w:rPr>
          <w:delText>Πρέπει δε να περιλαμβάνει όλα τα στοιχεία λειτουργίας και ονομαστικά χαρακτηριστικά καθώς και συσχέτιση με οδηγίες λειτουργίας και εγκατάστασης που προτείνονται από τον κατασκευαστή.</w:delText>
        </w:r>
      </w:del>
    </w:p>
    <w:p w:rsidR="00FC0DF7" w:rsidRPr="008F719F" w:rsidDel="00010D2C" w:rsidRDefault="00992EA8" w:rsidP="00A762B8">
      <w:pPr>
        <w:numPr>
          <w:ilvl w:val="1"/>
          <w:numId w:val="7"/>
        </w:numPr>
        <w:jc w:val="both"/>
        <w:rPr>
          <w:del w:id="751" w:author="Καρμίρης Αγγελος" w:date="2020-01-03T10:36:00Z"/>
          <w:rFonts w:ascii="Arial" w:hAnsi="Arial"/>
          <w:sz w:val="24"/>
          <w:lang w:val="el-GR"/>
        </w:rPr>
      </w:pPr>
      <w:del w:id="752" w:author="Καρμίρης Αγγελος" w:date="2020-01-03T10:36:00Z">
        <w:r w:rsidRPr="008F719F" w:rsidDel="00010D2C">
          <w:rPr>
            <w:rFonts w:ascii="Arial" w:hAnsi="Arial"/>
            <w:sz w:val="24"/>
            <w:lang w:val="el-GR"/>
          </w:rPr>
          <w:delText>Οι αυτεπαγωγές</w:delText>
        </w:r>
        <w:r w:rsidR="006B10E9" w:rsidRPr="008F719F" w:rsidDel="00010D2C">
          <w:rPr>
            <w:rFonts w:ascii="Arial" w:hAnsi="Arial"/>
            <w:sz w:val="24"/>
            <w:lang w:val="el-GR"/>
          </w:rPr>
          <w:delText xml:space="preserve"> πρέπει </w:delText>
        </w:r>
        <w:r w:rsidR="00EE2568" w:rsidDel="00010D2C">
          <w:rPr>
            <w:rFonts w:ascii="Arial" w:hAnsi="Arial"/>
            <w:sz w:val="24"/>
            <w:lang w:val="el-GR"/>
          </w:rPr>
          <w:delText xml:space="preserve">να διαθέτουν αφαιρούμενους τροχούς, ώστε </w:delText>
        </w:r>
        <w:r w:rsidR="006B10E9" w:rsidRPr="008F719F" w:rsidDel="00010D2C">
          <w:rPr>
            <w:rFonts w:ascii="Arial" w:hAnsi="Arial"/>
            <w:sz w:val="24"/>
            <w:lang w:val="el-GR"/>
          </w:rPr>
          <w:delText>να έχουν</w:delText>
        </w:r>
        <w:r w:rsidR="00FC0DF7" w:rsidRPr="008F719F" w:rsidDel="00010D2C">
          <w:rPr>
            <w:rFonts w:ascii="Arial" w:hAnsi="Arial"/>
            <w:sz w:val="24"/>
            <w:lang w:val="el-GR"/>
          </w:rPr>
          <w:delText xml:space="preserve"> δυνατότητα κύλισης και ολίσθησης παράλληλα και προς τους δύο κύριους άξονές του</w:delText>
        </w:r>
        <w:r w:rsidR="00654DE7" w:rsidRPr="008F719F" w:rsidDel="00010D2C">
          <w:rPr>
            <w:rFonts w:ascii="Arial" w:hAnsi="Arial"/>
            <w:sz w:val="24"/>
            <w:lang w:val="el-GR"/>
          </w:rPr>
          <w:delText>ς</w:delText>
        </w:r>
        <w:r w:rsidR="00FC0DF7" w:rsidRPr="008F719F" w:rsidDel="00010D2C">
          <w:rPr>
            <w:rFonts w:ascii="Arial" w:hAnsi="Arial"/>
            <w:sz w:val="24"/>
            <w:lang w:val="el-GR"/>
          </w:rPr>
          <w:delText>.</w:delText>
        </w:r>
        <w:r w:rsidR="00A80C08" w:rsidDel="00010D2C">
          <w:rPr>
            <w:rFonts w:ascii="Arial" w:hAnsi="Arial"/>
            <w:sz w:val="24"/>
            <w:lang w:val="el-GR"/>
          </w:rPr>
          <w:delText xml:space="preserve"> </w:delText>
        </w:r>
        <w:r w:rsidR="00A80C08" w:rsidRPr="00A80C08" w:rsidDel="00010D2C">
          <w:rPr>
            <w:rFonts w:ascii="Arial" w:hAnsi="Arial"/>
            <w:sz w:val="24"/>
            <w:lang w:val="el-GR"/>
          </w:rPr>
          <w:delText>Η απόσταση μεταξύ των ράγων θα είναι 1435mm.</w:delText>
        </w:r>
      </w:del>
    </w:p>
    <w:p w:rsidR="00FC0DF7" w:rsidRPr="008F719F" w:rsidDel="00010D2C" w:rsidRDefault="00FC0DF7" w:rsidP="00A762B8">
      <w:pPr>
        <w:numPr>
          <w:ilvl w:val="1"/>
          <w:numId w:val="7"/>
        </w:numPr>
        <w:jc w:val="both"/>
        <w:rPr>
          <w:del w:id="753" w:author="Καρμίρης Αγγελος" w:date="2020-01-03T10:36:00Z"/>
          <w:rFonts w:ascii="Arial" w:hAnsi="Arial"/>
          <w:sz w:val="24"/>
          <w:lang w:val="el-GR"/>
        </w:rPr>
      </w:pPr>
      <w:del w:id="754" w:author="Καρμίρης Αγγελος" w:date="2020-01-03T10:36:00Z">
        <w:r w:rsidRPr="008F719F" w:rsidDel="00010D2C">
          <w:rPr>
            <w:rFonts w:ascii="Arial" w:hAnsi="Arial"/>
            <w:sz w:val="24"/>
            <w:lang w:val="el-GR"/>
          </w:rPr>
          <w:delText>Πρέπει να προβλεφθεί εντός στεγανού κιβωτίου με ακροδέκτη υπαίθριου τύπου ο τερματισμός καλωδίων 600</w:delText>
        </w:r>
        <w:r w:rsidRPr="008F719F" w:rsidDel="00010D2C">
          <w:rPr>
            <w:rFonts w:ascii="Arial" w:hAnsi="Arial"/>
            <w:sz w:val="24"/>
          </w:rPr>
          <w:delText>V</w:delText>
        </w:r>
        <w:r w:rsidRPr="008F719F" w:rsidDel="00010D2C">
          <w:rPr>
            <w:rFonts w:ascii="Arial" w:hAnsi="Arial"/>
            <w:sz w:val="24"/>
            <w:lang w:val="el-GR"/>
          </w:rPr>
          <w:delText xml:space="preserve"> ελέγχου και σημάνσεως τα οποία θα φέρουν έγχρωμους ή με επισήμανση κλώνους για διάκριση μεταξύ τους.   Η διαθέσιμη πηγή Σ.Ρ. για τα κυκλώματα ελέγχου κ.τ.λ. είναι συστοιχία συσσωρευτών 110</w:delText>
        </w:r>
        <w:r w:rsidRPr="008F719F" w:rsidDel="00010D2C">
          <w:rPr>
            <w:rFonts w:ascii="Arial" w:hAnsi="Arial"/>
            <w:sz w:val="24"/>
          </w:rPr>
          <w:delText>V</w:delText>
        </w:r>
        <w:r w:rsidRPr="008F719F" w:rsidDel="00010D2C">
          <w:rPr>
            <w:rFonts w:ascii="Arial" w:hAnsi="Arial"/>
            <w:sz w:val="24"/>
            <w:lang w:val="el-GR"/>
          </w:rPr>
          <w:delText>.</w:delText>
        </w:r>
      </w:del>
    </w:p>
    <w:p w:rsidR="002A286A" w:rsidRPr="008F719F" w:rsidDel="00010D2C" w:rsidRDefault="00CD5825" w:rsidP="00A762B8">
      <w:pPr>
        <w:numPr>
          <w:ilvl w:val="1"/>
          <w:numId w:val="7"/>
        </w:numPr>
        <w:jc w:val="both"/>
        <w:rPr>
          <w:del w:id="755" w:author="Καρμίρης Αγγελος" w:date="2020-01-03T10:36:00Z"/>
          <w:rFonts w:ascii="Arial" w:hAnsi="Arial"/>
          <w:sz w:val="24"/>
          <w:lang w:val="el-GR"/>
        </w:rPr>
      </w:pPr>
      <w:del w:id="756" w:author="Καρμίρης Αγγελος" w:date="2020-01-03T10:36:00Z">
        <w:r w:rsidRPr="008F719F" w:rsidDel="00010D2C">
          <w:rPr>
            <w:rFonts w:ascii="Arial" w:hAnsi="Arial"/>
            <w:sz w:val="24"/>
            <w:lang w:val="el-GR"/>
          </w:rPr>
          <w:delText>Οι αυτεπαγωγές</w:delText>
        </w:r>
        <w:r w:rsidR="00FC0DF7" w:rsidRPr="008F719F" w:rsidDel="00010D2C">
          <w:rPr>
            <w:rFonts w:ascii="Arial" w:hAnsi="Arial"/>
            <w:sz w:val="24"/>
            <w:lang w:val="el-GR"/>
          </w:rPr>
          <w:delText xml:space="preserve"> </w:delText>
        </w:r>
        <w:r w:rsidR="0038669C" w:rsidRPr="008F719F" w:rsidDel="00010D2C">
          <w:rPr>
            <w:rFonts w:ascii="Arial" w:hAnsi="Arial"/>
            <w:sz w:val="24"/>
            <w:lang w:val="el-GR"/>
          </w:rPr>
          <w:delText xml:space="preserve">θα </w:delText>
        </w:r>
        <w:r w:rsidR="0075138D" w:rsidRPr="008F719F" w:rsidDel="00010D2C">
          <w:rPr>
            <w:rFonts w:ascii="Arial" w:hAnsi="Arial"/>
            <w:sz w:val="24"/>
            <w:lang w:val="el-GR"/>
          </w:rPr>
          <w:delText>είναι</w:delText>
        </w:r>
        <w:r w:rsidR="0038669C" w:rsidRPr="008F719F" w:rsidDel="00010D2C">
          <w:rPr>
            <w:rFonts w:ascii="Arial" w:hAnsi="Arial"/>
            <w:sz w:val="24"/>
            <w:lang w:val="el-GR"/>
          </w:rPr>
          <w:delText xml:space="preserve"> πλήρ</w:delText>
        </w:r>
        <w:r w:rsidR="0075138D" w:rsidRPr="008F719F" w:rsidDel="00010D2C">
          <w:rPr>
            <w:rFonts w:ascii="Arial" w:hAnsi="Arial"/>
            <w:sz w:val="24"/>
            <w:lang w:val="el-GR"/>
          </w:rPr>
          <w:delText>ει</w:delText>
        </w:r>
        <w:r w:rsidR="0038669C" w:rsidRPr="008F719F" w:rsidDel="00010D2C">
          <w:rPr>
            <w:rFonts w:ascii="Arial" w:hAnsi="Arial"/>
            <w:sz w:val="24"/>
            <w:lang w:val="el-GR"/>
          </w:rPr>
          <w:delText>ς ελαίου και κατάλληλες για συνεχή λειτουργία.</w:delText>
        </w:r>
      </w:del>
    </w:p>
    <w:p w:rsidR="00185958" w:rsidRPr="00745583" w:rsidDel="00010D2C" w:rsidRDefault="00185958" w:rsidP="00A762B8">
      <w:pPr>
        <w:numPr>
          <w:ilvl w:val="1"/>
          <w:numId w:val="7"/>
        </w:numPr>
        <w:jc w:val="both"/>
        <w:rPr>
          <w:del w:id="757" w:author="Καρμίρης Αγγελος" w:date="2020-01-03T10:36:00Z"/>
          <w:rFonts w:ascii="Arial" w:hAnsi="Arial"/>
          <w:sz w:val="24"/>
          <w:lang w:val="el-GR"/>
        </w:rPr>
      </w:pPr>
      <w:del w:id="758" w:author="Καρμίρης Αγγελος" w:date="2020-01-03T10:36:00Z">
        <w:r w:rsidRPr="008F719F" w:rsidDel="00010D2C">
          <w:rPr>
            <w:rFonts w:ascii="Arial" w:hAnsi="Arial"/>
            <w:sz w:val="24"/>
            <w:lang w:val="el-GR"/>
          </w:rPr>
          <w:delText>Οι αυτεπαγωγές θα παραδοθούν βαμμένες</w:delText>
        </w:r>
        <w:r w:rsidR="00363800" w:rsidDel="00010D2C">
          <w:rPr>
            <w:rFonts w:ascii="Arial" w:hAnsi="Arial"/>
            <w:sz w:val="24"/>
            <w:lang w:val="el-GR"/>
          </w:rPr>
          <w:delText xml:space="preserve"> εξωτερικά</w:delText>
        </w:r>
        <w:r w:rsidRPr="008F719F" w:rsidDel="00010D2C">
          <w:rPr>
            <w:rFonts w:ascii="Arial" w:hAnsi="Arial"/>
            <w:sz w:val="24"/>
            <w:lang w:val="el-GR"/>
          </w:rPr>
          <w:delText xml:space="preserve"> με χρώμα</w:delText>
        </w:r>
        <w:r w:rsidR="00433CD0" w:rsidRPr="008F719F" w:rsidDel="00010D2C">
          <w:rPr>
            <w:rFonts w:ascii="Arial" w:hAnsi="Arial"/>
            <w:sz w:val="24"/>
            <w:lang w:val="el-GR"/>
          </w:rPr>
          <w:delText xml:space="preserve"> γκρι</w:delText>
        </w:r>
        <w:r w:rsidRPr="008F719F" w:rsidDel="00010D2C">
          <w:rPr>
            <w:rFonts w:ascii="Arial" w:hAnsi="Arial"/>
            <w:sz w:val="24"/>
            <w:lang w:val="el-GR"/>
          </w:rPr>
          <w:delText xml:space="preserve"> </w:delText>
        </w:r>
        <w:r w:rsidRPr="008F719F" w:rsidDel="00010D2C">
          <w:rPr>
            <w:rFonts w:ascii="Arial" w:hAnsi="Arial"/>
            <w:sz w:val="24"/>
          </w:rPr>
          <w:delText>RAL</w:delText>
        </w:r>
        <w:r w:rsidR="00433CD0" w:rsidRPr="008F719F" w:rsidDel="00010D2C">
          <w:rPr>
            <w:rFonts w:ascii="Arial" w:hAnsi="Arial"/>
            <w:sz w:val="24"/>
            <w:lang w:val="el-GR"/>
          </w:rPr>
          <w:delText xml:space="preserve"> 7</w:delText>
        </w:r>
        <w:r w:rsidRPr="008F719F" w:rsidDel="00010D2C">
          <w:rPr>
            <w:rFonts w:ascii="Arial" w:hAnsi="Arial"/>
            <w:sz w:val="24"/>
            <w:lang w:val="el-GR"/>
          </w:rPr>
          <w:delText>040</w:delText>
        </w:r>
        <w:r w:rsidR="00745583" w:rsidDel="00010D2C">
          <w:rPr>
            <w:rFonts w:ascii="Arial" w:hAnsi="Arial"/>
            <w:sz w:val="24"/>
            <w:lang w:val="el-GR"/>
          </w:rPr>
          <w:delText>.</w:delText>
        </w:r>
        <w:r w:rsidR="003E767B" w:rsidDel="00010D2C">
          <w:rPr>
            <w:rFonts w:ascii="Arial" w:hAnsi="Arial"/>
            <w:sz w:val="24"/>
            <w:lang w:val="el-GR"/>
          </w:rPr>
          <w:delText xml:space="preserve"> Το σύστημα βαφής θα είναι κατάλληλο για υψηλή ατμοσφαιρική διαβρωτικότητα (κατηγορία </w:delText>
        </w:r>
        <w:r w:rsidR="003E767B" w:rsidDel="00010D2C">
          <w:rPr>
            <w:rFonts w:ascii="Arial" w:hAnsi="Arial"/>
            <w:sz w:val="24"/>
          </w:rPr>
          <w:delText>C</w:delText>
        </w:r>
        <w:r w:rsidR="003E767B" w:rsidRPr="001D60BA" w:rsidDel="00010D2C">
          <w:rPr>
            <w:rFonts w:ascii="Arial" w:hAnsi="Arial"/>
            <w:sz w:val="24"/>
            <w:lang w:val="el-GR"/>
          </w:rPr>
          <w:delText xml:space="preserve">4) </w:delText>
        </w:r>
        <w:r w:rsidR="003E767B" w:rsidDel="00010D2C">
          <w:rPr>
            <w:rFonts w:ascii="Arial" w:hAnsi="Arial"/>
            <w:sz w:val="24"/>
            <w:lang w:val="el-GR"/>
          </w:rPr>
          <w:delText xml:space="preserve">και θα είναι υψηλής αντοχής (κατηγορία </w:delText>
        </w:r>
        <w:r w:rsidR="003E767B" w:rsidDel="00010D2C">
          <w:rPr>
            <w:rFonts w:ascii="Arial" w:hAnsi="Arial"/>
            <w:sz w:val="24"/>
          </w:rPr>
          <w:delText>H</w:delText>
        </w:r>
        <w:r w:rsidR="003E767B" w:rsidRPr="001D60BA" w:rsidDel="00010D2C">
          <w:rPr>
            <w:rFonts w:ascii="Arial" w:hAnsi="Arial"/>
            <w:sz w:val="24"/>
            <w:lang w:val="el-GR"/>
          </w:rPr>
          <w:delText xml:space="preserve">), </w:delText>
        </w:r>
        <w:r w:rsidR="003E767B" w:rsidDel="00010D2C">
          <w:rPr>
            <w:rFonts w:ascii="Arial" w:hAnsi="Arial"/>
            <w:sz w:val="24"/>
            <w:lang w:val="el-GR"/>
          </w:rPr>
          <w:delText xml:space="preserve">σύμφωνα με τα </w:delText>
        </w:r>
        <w:r w:rsidR="003E767B" w:rsidDel="00010D2C">
          <w:rPr>
            <w:rFonts w:ascii="Arial" w:hAnsi="Arial"/>
            <w:sz w:val="24"/>
          </w:rPr>
          <w:delText>ISO</w:delText>
        </w:r>
        <w:r w:rsidR="003E767B" w:rsidRPr="001D60BA" w:rsidDel="00010D2C">
          <w:rPr>
            <w:rFonts w:ascii="Arial" w:hAnsi="Arial"/>
            <w:sz w:val="24"/>
            <w:lang w:val="el-GR"/>
          </w:rPr>
          <w:delText xml:space="preserve"> 12944-1, -2, -5. </w:delText>
        </w:r>
        <w:r w:rsidR="003E767B" w:rsidDel="00010D2C">
          <w:rPr>
            <w:rFonts w:ascii="Arial" w:hAnsi="Arial"/>
            <w:sz w:val="24"/>
            <w:lang w:val="el-GR"/>
          </w:rPr>
          <w:delText xml:space="preserve">Το σύστημα βαφής θα περιλαμβάνει μια πρώτη στρώση </w:delText>
        </w:r>
        <w:r w:rsidR="00DA247D" w:rsidDel="00010D2C">
          <w:rPr>
            <w:rFonts w:ascii="Arial" w:hAnsi="Arial"/>
            <w:sz w:val="24"/>
            <w:lang w:val="el-GR"/>
          </w:rPr>
          <w:delText>περιεκτική σε</w:delText>
        </w:r>
        <w:r w:rsidR="003E767B" w:rsidDel="00010D2C">
          <w:rPr>
            <w:rFonts w:ascii="Arial" w:hAnsi="Arial"/>
            <w:sz w:val="24"/>
            <w:lang w:val="el-GR"/>
          </w:rPr>
          <w:delText xml:space="preserve"> ψευδάργυρο πάχους </w:delText>
        </w:r>
        <w:r w:rsidR="003E767B" w:rsidDel="00010D2C">
          <w:rPr>
            <w:rFonts w:ascii="Arial" w:hAnsi="Arial" w:cs="Arial"/>
            <w:sz w:val="24"/>
            <w:lang w:val="el-GR"/>
          </w:rPr>
          <w:delText>≥</w:delText>
        </w:r>
        <w:r w:rsidR="003E767B" w:rsidDel="00010D2C">
          <w:rPr>
            <w:rFonts w:ascii="Arial" w:hAnsi="Arial"/>
            <w:sz w:val="24"/>
            <w:lang w:val="el-GR"/>
          </w:rPr>
          <w:delText xml:space="preserve"> 60</w:delText>
        </w:r>
        <w:r w:rsidR="00DA247D" w:rsidDel="00010D2C">
          <w:rPr>
            <w:rFonts w:ascii="Arial" w:hAnsi="Arial"/>
            <w:sz w:val="24"/>
            <w:lang w:val="el-GR"/>
          </w:rPr>
          <w:delText>μ</w:delText>
        </w:r>
        <w:r w:rsidR="00DA247D" w:rsidDel="00010D2C">
          <w:rPr>
            <w:rFonts w:ascii="Arial" w:hAnsi="Arial"/>
            <w:sz w:val="24"/>
          </w:rPr>
          <w:delText>m</w:delText>
        </w:r>
        <w:r w:rsidR="00DB06E3" w:rsidDel="00010D2C">
          <w:rPr>
            <w:rFonts w:ascii="Arial" w:hAnsi="Arial"/>
            <w:sz w:val="24"/>
            <w:lang w:val="el-GR"/>
          </w:rPr>
          <w:delText>,</w:delText>
        </w:r>
        <w:r w:rsidR="00DA247D" w:rsidDel="00010D2C">
          <w:rPr>
            <w:rFonts w:ascii="Arial" w:hAnsi="Arial"/>
            <w:sz w:val="24"/>
            <w:lang w:val="el-GR"/>
          </w:rPr>
          <w:delText xml:space="preserve"> </w:delText>
        </w:r>
        <w:r w:rsidR="00DA247D" w:rsidRPr="001D60BA" w:rsidDel="00010D2C">
          <w:rPr>
            <w:rFonts w:ascii="Arial" w:hAnsi="Arial"/>
            <w:sz w:val="24"/>
            <w:lang w:val="el-GR"/>
          </w:rPr>
          <w:delText xml:space="preserve">3 – 4 </w:delText>
        </w:r>
        <w:r w:rsidR="00DA247D" w:rsidDel="00010D2C">
          <w:rPr>
            <w:rFonts w:ascii="Arial" w:hAnsi="Arial"/>
            <w:sz w:val="24"/>
            <w:lang w:val="el-GR"/>
          </w:rPr>
          <w:delText>στρώσεις εποξειδικής ή πολυουρεθανικής βαφής</w:delText>
        </w:r>
        <w:r w:rsidR="00DB06E3" w:rsidDel="00010D2C">
          <w:rPr>
            <w:rFonts w:ascii="Arial" w:hAnsi="Arial"/>
            <w:sz w:val="24"/>
            <w:lang w:val="el-GR"/>
          </w:rPr>
          <w:delText xml:space="preserve"> και μια </w:delText>
        </w:r>
        <w:r w:rsidR="00DA247D" w:rsidDel="00010D2C">
          <w:rPr>
            <w:rFonts w:ascii="Arial" w:hAnsi="Arial"/>
            <w:sz w:val="24"/>
            <w:lang w:val="el-GR"/>
          </w:rPr>
          <w:delText xml:space="preserve"> </w:delText>
        </w:r>
        <w:r w:rsidR="00DB06E3" w:rsidDel="00010D2C">
          <w:rPr>
            <w:rFonts w:ascii="Arial" w:hAnsi="Arial"/>
            <w:sz w:val="24"/>
            <w:lang w:val="el-GR"/>
          </w:rPr>
          <w:delText xml:space="preserve">τελευταία στρώση από βαφή πολυουρεθάνης. Το </w:delText>
        </w:r>
        <w:r w:rsidR="00DA247D" w:rsidDel="00010D2C">
          <w:rPr>
            <w:rFonts w:ascii="Arial" w:hAnsi="Arial"/>
            <w:sz w:val="24"/>
            <w:lang w:val="el-GR"/>
          </w:rPr>
          <w:delText>συνολικ</w:delText>
        </w:r>
        <w:r w:rsidR="00DB06E3" w:rsidDel="00010D2C">
          <w:rPr>
            <w:rFonts w:ascii="Arial" w:hAnsi="Arial"/>
            <w:sz w:val="24"/>
            <w:lang w:val="el-GR"/>
          </w:rPr>
          <w:delText>ό</w:delText>
        </w:r>
        <w:r w:rsidR="00DA247D" w:rsidDel="00010D2C">
          <w:rPr>
            <w:rFonts w:ascii="Arial" w:hAnsi="Arial"/>
            <w:sz w:val="24"/>
            <w:lang w:val="el-GR"/>
          </w:rPr>
          <w:delText xml:space="preserve"> πάχο</w:delText>
        </w:r>
        <w:r w:rsidR="00DB06E3" w:rsidDel="00010D2C">
          <w:rPr>
            <w:rFonts w:ascii="Arial" w:hAnsi="Arial"/>
            <w:sz w:val="24"/>
            <w:lang w:val="el-GR"/>
          </w:rPr>
          <w:delText>ς της βαφής θα είναι</w:delText>
        </w:r>
        <w:r w:rsidR="00DA247D" w:rsidDel="00010D2C">
          <w:rPr>
            <w:rFonts w:ascii="Arial" w:hAnsi="Arial"/>
            <w:sz w:val="24"/>
            <w:lang w:val="el-GR"/>
          </w:rPr>
          <w:delText xml:space="preserve"> </w:delText>
        </w:r>
        <w:r w:rsidR="00DA247D" w:rsidDel="00010D2C">
          <w:rPr>
            <w:rFonts w:ascii="Arial" w:hAnsi="Arial" w:cs="Arial"/>
            <w:sz w:val="24"/>
            <w:lang w:val="el-GR"/>
          </w:rPr>
          <w:delText>≥</w:delText>
        </w:r>
        <w:r w:rsidR="00DA247D" w:rsidDel="00010D2C">
          <w:rPr>
            <w:rFonts w:ascii="Arial" w:hAnsi="Arial"/>
            <w:sz w:val="24"/>
            <w:lang w:val="el-GR"/>
          </w:rPr>
          <w:delText xml:space="preserve"> 240μ</w:delText>
        </w:r>
        <w:r w:rsidR="00DA247D" w:rsidDel="00010D2C">
          <w:rPr>
            <w:rFonts w:ascii="Arial" w:hAnsi="Arial"/>
            <w:sz w:val="24"/>
          </w:rPr>
          <w:delText>m</w:delText>
        </w:r>
        <w:r w:rsidR="00DA247D" w:rsidDel="00010D2C">
          <w:rPr>
            <w:rFonts w:ascii="Arial" w:hAnsi="Arial"/>
            <w:sz w:val="24"/>
            <w:lang w:val="el-GR"/>
          </w:rPr>
          <w:delText>. Οι αυτεπαγωγές θα είναι βαμμένες εσωτερικά με μια στρώση</w:delText>
        </w:r>
        <w:r w:rsidR="006C037C" w:rsidDel="00010D2C">
          <w:rPr>
            <w:rFonts w:ascii="Arial" w:hAnsi="Arial"/>
            <w:sz w:val="24"/>
            <w:lang w:val="el-GR"/>
          </w:rPr>
          <w:delText xml:space="preserve"> λευκού χρώματος, ανθεκτική στο λάδι.</w:delText>
        </w:r>
      </w:del>
    </w:p>
    <w:p w:rsidR="00A762B8" w:rsidRPr="001D60BA" w:rsidDel="00010D2C" w:rsidRDefault="00A762B8">
      <w:pPr>
        <w:ind w:left="2127" w:hanging="709"/>
        <w:jc w:val="both"/>
        <w:rPr>
          <w:del w:id="759" w:author="Καρμίρης Αγγελος" w:date="2020-01-03T10:36:00Z"/>
          <w:rFonts w:ascii="Arial" w:hAnsi="Arial"/>
          <w:sz w:val="24"/>
          <w:lang w:val="el-GR"/>
        </w:rPr>
      </w:pPr>
    </w:p>
    <w:p w:rsidR="006C0CD7" w:rsidRPr="00745583" w:rsidDel="00010D2C" w:rsidRDefault="006C0CD7">
      <w:pPr>
        <w:ind w:left="2127" w:hanging="709"/>
        <w:jc w:val="both"/>
        <w:rPr>
          <w:del w:id="760" w:author="Καρμίρης Αγγελος" w:date="2020-01-03T10:36:00Z"/>
          <w:rFonts w:ascii="Arial" w:hAnsi="Arial"/>
          <w:sz w:val="24"/>
          <w:lang w:val="el-GR"/>
        </w:rPr>
      </w:pPr>
    </w:p>
    <w:p w:rsidR="00D7520E" w:rsidRPr="008F719F" w:rsidDel="00010D2C" w:rsidRDefault="00FC0DF7" w:rsidP="00D7520E">
      <w:pPr>
        <w:jc w:val="both"/>
        <w:rPr>
          <w:del w:id="761" w:author="Καρμίρης Αγγελος" w:date="2020-01-03T10:36:00Z"/>
          <w:rFonts w:ascii="Arial" w:hAnsi="Arial"/>
          <w:b/>
          <w:sz w:val="24"/>
          <w:u w:val="double"/>
          <w:lang w:val="el-GR"/>
        </w:rPr>
      </w:pPr>
      <w:del w:id="762" w:author="Καρμίρης Αγγελος" w:date="2020-01-03T10:36:00Z">
        <w:r w:rsidRPr="008F719F" w:rsidDel="00010D2C">
          <w:rPr>
            <w:rFonts w:ascii="Arial" w:hAnsi="Arial"/>
            <w:b/>
            <w:sz w:val="24"/>
            <w:lang w:val="el-GR"/>
          </w:rPr>
          <w:sym w:font="Algerian" w:char="0056"/>
        </w:r>
        <w:r w:rsidRPr="008F719F" w:rsidDel="00010D2C">
          <w:rPr>
            <w:rFonts w:ascii="Arial" w:hAnsi="Arial"/>
            <w:b/>
            <w:sz w:val="24"/>
            <w:lang w:val="el-GR"/>
          </w:rPr>
          <w:sym w:font="Algerian" w:char="0049"/>
        </w:r>
        <w:r w:rsidRPr="008F719F" w:rsidDel="00010D2C">
          <w:rPr>
            <w:rFonts w:ascii="Arial" w:hAnsi="Arial"/>
            <w:b/>
            <w:sz w:val="24"/>
            <w:lang w:val="el-GR"/>
          </w:rPr>
          <w:sym w:font="Algerian" w:char="0049"/>
        </w:r>
        <w:r w:rsidRPr="008F719F" w:rsidDel="00010D2C">
          <w:rPr>
            <w:rFonts w:ascii="Arial" w:hAnsi="Arial"/>
            <w:b/>
            <w:sz w:val="24"/>
            <w:lang w:val="el-GR"/>
          </w:rPr>
          <w:delText>.</w:delText>
        </w:r>
        <w:r w:rsidRPr="008F719F" w:rsidDel="00010D2C">
          <w:rPr>
            <w:rFonts w:ascii="Arial" w:hAnsi="Arial"/>
            <w:b/>
            <w:sz w:val="24"/>
            <w:lang w:val="el-GR"/>
          </w:rPr>
          <w:tab/>
        </w:r>
        <w:r w:rsidR="00D7520E" w:rsidRPr="008F719F" w:rsidDel="00010D2C">
          <w:rPr>
            <w:rFonts w:ascii="Arial" w:hAnsi="Arial"/>
            <w:b/>
            <w:sz w:val="24"/>
            <w:u w:val="double"/>
            <w:lang w:val="el-GR"/>
          </w:rPr>
          <w:delText>ΔΟΚΙΜΕΣ</w:delText>
        </w:r>
      </w:del>
    </w:p>
    <w:p w:rsidR="001032A6" w:rsidDel="00010D2C" w:rsidRDefault="001032A6" w:rsidP="001032A6">
      <w:pPr>
        <w:ind w:left="709"/>
        <w:jc w:val="both"/>
        <w:rPr>
          <w:del w:id="763" w:author="Καρμίρης Αγγελος" w:date="2020-01-03T10:36:00Z"/>
          <w:rFonts w:ascii="Arial" w:hAnsi="Arial"/>
          <w:sz w:val="24"/>
          <w:lang w:val="el-GR"/>
        </w:rPr>
      </w:pPr>
    </w:p>
    <w:p w:rsidR="00D7520E" w:rsidRPr="001032A6" w:rsidDel="00010D2C" w:rsidRDefault="001032A6" w:rsidP="001032A6">
      <w:pPr>
        <w:ind w:left="709"/>
        <w:jc w:val="both"/>
        <w:rPr>
          <w:del w:id="764" w:author="Καρμίρης Αγγελος" w:date="2020-01-03T10:36:00Z"/>
          <w:rFonts w:ascii="Arial" w:hAnsi="Arial"/>
          <w:sz w:val="24"/>
          <w:lang w:val="el-GR"/>
        </w:rPr>
      </w:pPr>
      <w:del w:id="765" w:author="Καρμίρης Αγγελος" w:date="2020-01-03T10:36:00Z">
        <w:r w:rsidRPr="001032A6" w:rsidDel="00010D2C">
          <w:rPr>
            <w:rFonts w:ascii="Arial" w:hAnsi="Arial"/>
            <w:sz w:val="24"/>
            <w:lang w:val="el-GR"/>
          </w:rPr>
          <w:delText>Κάθε περιορισμός σχετικός με τις διαδικασίες δοκιμών (π.χ. τάση δοκιμής, μορφή κεραυνικού κρουστικής τάσης, κλπ) θα πρέπει να δηλώνεται από τον αντίστοιχο προσφέροντα.</w:delText>
        </w:r>
      </w:del>
    </w:p>
    <w:p w:rsidR="001032A6" w:rsidRPr="001032A6" w:rsidDel="00010D2C" w:rsidRDefault="001032A6" w:rsidP="001032A6">
      <w:pPr>
        <w:ind w:left="709"/>
        <w:jc w:val="both"/>
        <w:rPr>
          <w:del w:id="766" w:author="Καρμίρης Αγγελος" w:date="2020-01-03T10:36:00Z"/>
          <w:rFonts w:ascii="Arial" w:hAnsi="Arial"/>
          <w:sz w:val="24"/>
          <w:lang w:val="el-GR"/>
        </w:rPr>
      </w:pPr>
    </w:p>
    <w:p w:rsidR="00D7520E" w:rsidRPr="008F719F" w:rsidDel="00010D2C" w:rsidRDefault="00081415" w:rsidP="00D7520E">
      <w:pPr>
        <w:jc w:val="both"/>
        <w:rPr>
          <w:del w:id="767" w:author="Καρμίρης Αγγελος" w:date="2020-01-03T10:36:00Z"/>
          <w:rFonts w:ascii="Arial" w:hAnsi="Arial"/>
          <w:b/>
          <w:sz w:val="24"/>
          <w:lang w:val="el-GR"/>
        </w:rPr>
      </w:pPr>
      <w:del w:id="768" w:author="Καρμίρης Αγγελος" w:date="2020-01-03T10:36:00Z">
        <w:r w:rsidRPr="008F719F" w:rsidDel="00010D2C">
          <w:rPr>
            <w:rFonts w:ascii="Arial" w:hAnsi="Arial"/>
            <w:b/>
            <w:sz w:val="24"/>
            <w:lang w:val="el-GR"/>
          </w:rPr>
          <w:tab/>
          <w:delText>1</w:delText>
        </w:r>
        <w:r w:rsidR="00D7520E" w:rsidRPr="008F719F" w:rsidDel="00010D2C">
          <w:rPr>
            <w:rFonts w:ascii="Arial" w:hAnsi="Arial"/>
            <w:b/>
            <w:sz w:val="24"/>
            <w:lang w:val="el-GR"/>
          </w:rPr>
          <w:delText>.</w:delText>
        </w:r>
        <w:r w:rsidR="00D7520E" w:rsidRPr="008F719F" w:rsidDel="00010D2C">
          <w:rPr>
            <w:rFonts w:ascii="Arial" w:hAnsi="Arial"/>
            <w:b/>
            <w:sz w:val="24"/>
            <w:lang w:val="el-GR"/>
          </w:rPr>
          <w:tab/>
        </w:r>
        <w:r w:rsidR="00D7520E" w:rsidRPr="008F719F" w:rsidDel="00010D2C">
          <w:rPr>
            <w:rFonts w:ascii="Arial" w:hAnsi="Arial"/>
            <w:b/>
            <w:sz w:val="24"/>
            <w:u w:val="single"/>
            <w:lang w:val="el-GR"/>
          </w:rPr>
          <w:delText>Δοκιμές Σειράς</w:delText>
        </w:r>
      </w:del>
    </w:p>
    <w:p w:rsidR="00A762B8" w:rsidRPr="001D60BA" w:rsidDel="00010D2C" w:rsidRDefault="00A762B8" w:rsidP="00A45A01">
      <w:pPr>
        <w:ind w:left="709"/>
        <w:jc w:val="both"/>
        <w:rPr>
          <w:del w:id="769" w:author="Καρμίρης Αγγελος" w:date="2020-01-03T10:36:00Z"/>
          <w:rFonts w:ascii="Arial" w:hAnsi="Arial"/>
          <w:sz w:val="24"/>
          <w:lang w:val="el-GR"/>
        </w:rPr>
      </w:pPr>
    </w:p>
    <w:p w:rsidR="00A45A01" w:rsidDel="00010D2C" w:rsidRDefault="006F1242" w:rsidP="00A45A01">
      <w:pPr>
        <w:ind w:left="709"/>
        <w:jc w:val="both"/>
        <w:rPr>
          <w:del w:id="770" w:author="Καρμίρης Αγγελος" w:date="2020-01-03T10:36:00Z"/>
          <w:rFonts w:ascii="Arial" w:hAnsi="Arial"/>
          <w:sz w:val="24"/>
          <w:lang w:val="el-GR"/>
        </w:rPr>
      </w:pPr>
      <w:del w:id="771" w:author="Καρμίρης Αγγελος" w:date="2020-01-03T10:36:00Z">
        <w:r w:rsidRPr="006F1242" w:rsidDel="00010D2C">
          <w:rPr>
            <w:rFonts w:ascii="Arial" w:hAnsi="Arial"/>
            <w:sz w:val="24"/>
            <w:lang w:val="el-GR"/>
          </w:rPr>
          <w:delText>Εκτός από την εκτέλεση των κάτωθι αναφερόμενων δοκιμών, όλα τα πιστοποιητικά δοκιμής σειράς των παρελκόμενων θα παρουσιαστούν στον επιθεωρητή του ΑΔΜΗΕ.</w:delText>
        </w:r>
        <w:r w:rsidR="001032A6" w:rsidDel="00010D2C">
          <w:rPr>
            <w:rFonts w:ascii="Arial" w:hAnsi="Arial"/>
            <w:sz w:val="24"/>
            <w:lang w:val="el-GR"/>
          </w:rPr>
          <w:delText xml:space="preserve"> </w:delText>
        </w:r>
        <w:r w:rsidR="00A45A01" w:rsidRPr="008F719F" w:rsidDel="00010D2C">
          <w:rPr>
            <w:rFonts w:ascii="Arial" w:hAnsi="Arial"/>
            <w:sz w:val="24"/>
            <w:lang w:val="el-GR"/>
          </w:rPr>
          <w:delText>Οι ακόλουθες δοκιμές πρέπει να εκτελεστούν σε όλες τις μονάδες της παραγγελίας:</w:delText>
        </w:r>
      </w:del>
    </w:p>
    <w:p w:rsidR="007C747E" w:rsidRPr="005F705D" w:rsidDel="00010D2C" w:rsidRDefault="007C747E" w:rsidP="00A45A01">
      <w:pPr>
        <w:ind w:left="709"/>
        <w:jc w:val="both"/>
        <w:rPr>
          <w:del w:id="772" w:author="Καρμίρης Αγγελος" w:date="2020-01-03T10:36:00Z"/>
          <w:rFonts w:ascii="Arial" w:hAnsi="Arial"/>
          <w:sz w:val="24"/>
          <w:lang w:val="el-GR"/>
        </w:rPr>
      </w:pPr>
    </w:p>
    <w:p w:rsidR="00485206" w:rsidRPr="005F705D" w:rsidDel="00010D2C" w:rsidRDefault="00485206" w:rsidP="00A45A01">
      <w:pPr>
        <w:ind w:left="709"/>
        <w:jc w:val="both"/>
        <w:rPr>
          <w:del w:id="773" w:author="Καρμίρης Αγγελος" w:date="2020-01-03T10:36:00Z"/>
          <w:rFonts w:ascii="Arial" w:hAnsi="Arial"/>
          <w:sz w:val="24"/>
          <w:lang w:val="el-GR"/>
        </w:rPr>
      </w:pPr>
    </w:p>
    <w:p w:rsidR="00771BCE" w:rsidRPr="008F719F" w:rsidDel="00010D2C" w:rsidRDefault="00D7520E" w:rsidP="00771BCE">
      <w:pPr>
        <w:numPr>
          <w:ilvl w:val="0"/>
          <w:numId w:val="13"/>
        </w:numPr>
        <w:jc w:val="both"/>
        <w:rPr>
          <w:del w:id="774" w:author="Καρμίρης Αγγελος" w:date="2020-01-03T10:36:00Z"/>
          <w:rFonts w:ascii="Arial" w:hAnsi="Arial"/>
          <w:sz w:val="24"/>
          <w:lang w:val="el-GR"/>
        </w:rPr>
      </w:pPr>
      <w:del w:id="775" w:author="Καρμίρης Αγγελος" w:date="2020-01-03T10:36:00Z">
        <w:r w:rsidRPr="008F719F" w:rsidDel="00010D2C">
          <w:rPr>
            <w:rFonts w:ascii="Arial" w:hAnsi="Arial"/>
            <w:sz w:val="24"/>
            <w:lang w:val="el-GR"/>
          </w:rPr>
          <w:delText>Μέτρηση της αντί</w:delText>
        </w:r>
        <w:r w:rsidR="00771BCE" w:rsidRPr="008F719F" w:rsidDel="00010D2C">
          <w:rPr>
            <w:rFonts w:ascii="Arial" w:hAnsi="Arial"/>
            <w:sz w:val="24"/>
            <w:lang w:val="el-GR"/>
          </w:rPr>
          <w:delText xml:space="preserve">στασης </w:delText>
        </w:r>
        <w:r w:rsidR="0038669C" w:rsidRPr="008F719F" w:rsidDel="00010D2C">
          <w:rPr>
            <w:rFonts w:ascii="Arial" w:hAnsi="Arial"/>
            <w:sz w:val="24"/>
            <w:lang w:val="el-GR"/>
          </w:rPr>
          <w:delText>των τυλιγμάτων</w:delText>
        </w:r>
      </w:del>
    </w:p>
    <w:p w:rsidR="007C747E" w:rsidDel="00010D2C" w:rsidRDefault="007C747E" w:rsidP="001D60BA">
      <w:pPr>
        <w:ind w:left="709"/>
        <w:jc w:val="both"/>
        <w:rPr>
          <w:del w:id="776" w:author="Καρμίρης Αγγελος" w:date="2020-01-03T10:36:00Z"/>
          <w:rFonts w:ascii="Arial" w:hAnsi="Arial"/>
          <w:sz w:val="24"/>
          <w:lang w:val="el-GR"/>
        </w:rPr>
      </w:pPr>
    </w:p>
    <w:p w:rsidR="00D7520E" w:rsidRPr="008F719F" w:rsidDel="00010D2C" w:rsidRDefault="00771BCE" w:rsidP="00D7520E">
      <w:pPr>
        <w:numPr>
          <w:ilvl w:val="0"/>
          <w:numId w:val="13"/>
        </w:numPr>
        <w:jc w:val="both"/>
        <w:rPr>
          <w:del w:id="777" w:author="Καρμίρης Αγγελος" w:date="2020-01-03T10:36:00Z"/>
          <w:rFonts w:ascii="Arial" w:hAnsi="Arial"/>
          <w:sz w:val="24"/>
          <w:lang w:val="el-GR"/>
        </w:rPr>
      </w:pPr>
      <w:del w:id="778" w:author="Καρμίρης Αγγελος" w:date="2020-01-03T10:36:00Z">
        <w:r w:rsidRPr="008F719F" w:rsidDel="00010D2C">
          <w:rPr>
            <w:rFonts w:ascii="Arial" w:hAnsi="Arial"/>
            <w:sz w:val="24"/>
            <w:lang w:val="el-GR"/>
          </w:rPr>
          <w:delText>Μέτρηση της επαγωγικής αντίδρ</w:delText>
        </w:r>
        <w:r w:rsidR="00D7520E" w:rsidRPr="008F719F" w:rsidDel="00010D2C">
          <w:rPr>
            <w:rFonts w:ascii="Arial" w:hAnsi="Arial"/>
            <w:sz w:val="24"/>
            <w:lang w:val="el-GR"/>
          </w:rPr>
          <w:delText>ασης τυλιγμάτων</w:delText>
        </w:r>
        <w:r w:rsidRPr="008F719F" w:rsidDel="00010D2C">
          <w:rPr>
            <w:rFonts w:ascii="Arial" w:hAnsi="Arial"/>
            <w:sz w:val="24"/>
            <w:lang w:val="el-GR"/>
          </w:rPr>
          <w:delText>.</w:delText>
        </w:r>
        <w:r w:rsidR="00BA014D" w:rsidRPr="008F719F" w:rsidDel="00010D2C">
          <w:rPr>
            <w:rFonts w:ascii="Arial" w:hAnsi="Arial"/>
            <w:sz w:val="24"/>
            <w:lang w:val="el-GR"/>
          </w:rPr>
          <w:delText xml:space="preserve"> </w:delText>
        </w:r>
      </w:del>
    </w:p>
    <w:p w:rsidR="007C747E" w:rsidDel="00010D2C" w:rsidRDefault="007C747E" w:rsidP="001D60BA">
      <w:pPr>
        <w:ind w:left="709"/>
        <w:jc w:val="both"/>
        <w:rPr>
          <w:del w:id="779" w:author="Καρμίρης Αγγελος" w:date="2020-01-03T10:36:00Z"/>
          <w:rFonts w:ascii="Arial" w:hAnsi="Arial"/>
          <w:sz w:val="24"/>
          <w:lang w:val="el-GR"/>
        </w:rPr>
      </w:pPr>
    </w:p>
    <w:p w:rsidR="00D7520E" w:rsidRPr="008F719F" w:rsidDel="00010D2C" w:rsidRDefault="00D7520E" w:rsidP="00A45A01">
      <w:pPr>
        <w:numPr>
          <w:ilvl w:val="0"/>
          <w:numId w:val="13"/>
        </w:numPr>
        <w:jc w:val="both"/>
        <w:rPr>
          <w:del w:id="780" w:author="Καρμίρης Αγγελος" w:date="2020-01-03T10:36:00Z"/>
          <w:rFonts w:ascii="Arial" w:hAnsi="Arial"/>
          <w:sz w:val="24"/>
          <w:lang w:val="el-GR"/>
        </w:rPr>
      </w:pPr>
      <w:del w:id="781" w:author="Καρμίρης Αγγελος" w:date="2020-01-03T10:36:00Z">
        <w:r w:rsidRPr="008F719F" w:rsidDel="00010D2C">
          <w:rPr>
            <w:rFonts w:ascii="Arial" w:hAnsi="Arial"/>
            <w:sz w:val="24"/>
            <w:lang w:val="el-GR"/>
          </w:rPr>
          <w:delText xml:space="preserve">Μέτρηση απωλειών </w:delText>
        </w:r>
        <w:r w:rsidR="00FC719B" w:rsidDel="00010D2C">
          <w:rPr>
            <w:rFonts w:ascii="Arial" w:hAnsi="Arial"/>
            <w:sz w:val="24"/>
            <w:lang w:val="el-GR"/>
          </w:rPr>
          <w:delText>σε ονομαστική ένταση</w:delText>
        </w:r>
        <w:r w:rsidRPr="008F719F" w:rsidDel="00010D2C">
          <w:rPr>
            <w:rFonts w:ascii="Arial" w:hAnsi="Arial"/>
            <w:sz w:val="24"/>
            <w:lang w:val="el-GR"/>
          </w:rPr>
          <w:delText xml:space="preserve"> και συχνότητα 50Η</w:delText>
        </w:r>
        <w:r w:rsidRPr="008F719F" w:rsidDel="00010D2C">
          <w:rPr>
            <w:rFonts w:ascii="Arial" w:hAnsi="Arial"/>
            <w:sz w:val="24"/>
          </w:rPr>
          <w:delText>z</w:delText>
        </w:r>
        <w:r w:rsidRPr="008F719F" w:rsidDel="00010D2C">
          <w:rPr>
            <w:rFonts w:ascii="Arial" w:hAnsi="Arial"/>
            <w:sz w:val="24"/>
            <w:lang w:val="el-GR"/>
          </w:rPr>
          <w:delText>.</w:delText>
        </w:r>
        <w:r w:rsidR="007C747E" w:rsidRPr="007C747E" w:rsidDel="00010D2C">
          <w:rPr>
            <w:rFonts w:ascii="Arial" w:hAnsi="Arial"/>
            <w:sz w:val="24"/>
            <w:lang w:val="el-GR"/>
          </w:rPr>
          <w:delText xml:space="preserve"> </w:delText>
        </w:r>
        <w:r w:rsidR="00A56B18" w:rsidDel="00010D2C">
          <w:rPr>
            <w:rFonts w:ascii="Arial" w:hAnsi="Arial"/>
            <w:sz w:val="24"/>
            <w:lang w:val="el-GR"/>
          </w:rPr>
          <w:delText>Οι αναφε</w:delText>
        </w:r>
        <w:r w:rsidR="006352F7" w:rsidDel="00010D2C">
          <w:rPr>
            <w:rFonts w:ascii="Arial" w:hAnsi="Arial"/>
            <w:sz w:val="24"/>
            <w:lang w:val="el-GR"/>
          </w:rPr>
          <w:delText>ρόμενες απώλειες θα έχουν αναχ</w:delText>
        </w:r>
        <w:r w:rsidR="00A56B18" w:rsidDel="00010D2C">
          <w:rPr>
            <w:rFonts w:ascii="Arial" w:hAnsi="Arial"/>
            <w:sz w:val="24"/>
            <w:lang w:val="el-GR"/>
          </w:rPr>
          <w:delText>θεί στην θερμοκρασία αναφοράς 75°</w:delText>
        </w:r>
        <w:r w:rsidR="00A56B18" w:rsidDel="00010D2C">
          <w:rPr>
            <w:rFonts w:ascii="Arial" w:hAnsi="Arial"/>
            <w:sz w:val="24"/>
          </w:rPr>
          <w:delText>C</w:delText>
        </w:r>
        <w:r w:rsidR="00A56B18" w:rsidDel="00010D2C">
          <w:rPr>
            <w:rFonts w:ascii="Arial" w:hAnsi="Arial"/>
            <w:sz w:val="24"/>
            <w:lang w:val="el-GR"/>
          </w:rPr>
          <w:delText xml:space="preserve">, ακολουθώντας τη μέθοδο ειδικής δοκιμής, σύμφωνα με το </w:delText>
        </w:r>
        <w:r w:rsidR="00A56B18" w:rsidDel="00010D2C">
          <w:rPr>
            <w:rFonts w:ascii="Arial" w:hAnsi="Arial"/>
            <w:sz w:val="24"/>
          </w:rPr>
          <w:delText>IEC</w:delText>
        </w:r>
        <w:r w:rsidR="00A56B18" w:rsidRPr="001D60BA" w:rsidDel="00010D2C">
          <w:rPr>
            <w:rFonts w:ascii="Arial" w:hAnsi="Arial"/>
            <w:sz w:val="24"/>
            <w:lang w:val="el-GR"/>
          </w:rPr>
          <w:delText xml:space="preserve"> 60076-</w:delText>
        </w:r>
        <w:r w:rsidR="006706F3" w:rsidRPr="001D60BA" w:rsidDel="00010D2C">
          <w:rPr>
            <w:rFonts w:ascii="Arial" w:hAnsi="Arial"/>
            <w:sz w:val="24"/>
            <w:lang w:val="el-GR"/>
          </w:rPr>
          <w:delText xml:space="preserve">6, </w:delText>
        </w:r>
        <w:r w:rsidR="006706F3" w:rsidDel="00010D2C">
          <w:rPr>
            <w:rFonts w:ascii="Arial" w:hAnsi="Arial"/>
            <w:sz w:val="24"/>
            <w:lang w:val="el-GR"/>
          </w:rPr>
          <w:delText xml:space="preserve">Παράρτημα </w:delText>
        </w:r>
        <w:r w:rsidR="006706F3" w:rsidDel="00010D2C">
          <w:rPr>
            <w:rFonts w:ascii="Arial" w:hAnsi="Arial"/>
            <w:sz w:val="24"/>
          </w:rPr>
          <w:delText>D</w:delText>
        </w:r>
        <w:r w:rsidR="00A56B18" w:rsidDel="00010D2C">
          <w:rPr>
            <w:rFonts w:ascii="Arial" w:hAnsi="Arial"/>
            <w:sz w:val="24"/>
            <w:lang w:val="el-GR"/>
          </w:rPr>
          <w:delText xml:space="preserve">. </w:delText>
        </w:r>
        <w:r w:rsidR="006706F3" w:rsidDel="00010D2C">
          <w:rPr>
            <w:rFonts w:ascii="Arial" w:hAnsi="Arial"/>
            <w:sz w:val="24"/>
            <w:lang w:val="el-GR"/>
          </w:rPr>
          <w:delText>Η εκτεταμένη αβεβαιότητα των</w:delText>
        </w:r>
        <w:r w:rsidR="007C747E" w:rsidRPr="001032A6" w:rsidDel="00010D2C">
          <w:rPr>
            <w:rFonts w:ascii="Arial" w:hAnsi="Arial"/>
            <w:sz w:val="24"/>
            <w:lang w:val="el-GR"/>
          </w:rPr>
          <w:delText xml:space="preserve"> απωλειών</w:delText>
        </w:r>
        <w:r w:rsidR="006706F3" w:rsidDel="00010D2C">
          <w:rPr>
            <w:rFonts w:ascii="Arial" w:hAnsi="Arial"/>
            <w:sz w:val="24"/>
            <w:lang w:val="el-GR"/>
          </w:rPr>
          <w:delText xml:space="preserve"> με συντελεστή κάλυψης </w:delText>
        </w:r>
        <w:r w:rsidR="006706F3" w:rsidDel="00010D2C">
          <w:rPr>
            <w:rFonts w:ascii="Arial" w:hAnsi="Arial"/>
            <w:sz w:val="24"/>
          </w:rPr>
          <w:delText>k</w:delText>
        </w:r>
        <w:r w:rsidR="006706F3" w:rsidRPr="001D60BA" w:rsidDel="00010D2C">
          <w:rPr>
            <w:rFonts w:ascii="Arial" w:hAnsi="Arial"/>
            <w:sz w:val="24"/>
            <w:lang w:val="el-GR"/>
          </w:rPr>
          <w:delText>=2</w:delText>
        </w:r>
        <w:r w:rsidR="007C747E" w:rsidRPr="001032A6" w:rsidDel="00010D2C">
          <w:rPr>
            <w:rFonts w:ascii="Arial" w:hAnsi="Arial"/>
            <w:sz w:val="24"/>
            <w:lang w:val="el-GR"/>
          </w:rPr>
          <w:delText xml:space="preserve"> </w:delText>
        </w:r>
        <w:r w:rsidR="007C747E" w:rsidDel="00010D2C">
          <w:rPr>
            <w:rFonts w:ascii="Arial" w:hAnsi="Arial"/>
            <w:sz w:val="24"/>
            <w:lang w:val="el-GR"/>
          </w:rPr>
          <w:delText xml:space="preserve">θα </w:delText>
        </w:r>
        <w:r w:rsidR="007C747E" w:rsidRPr="001032A6" w:rsidDel="00010D2C">
          <w:rPr>
            <w:rFonts w:ascii="Arial" w:hAnsi="Arial"/>
            <w:sz w:val="24"/>
            <w:lang w:val="el-GR"/>
          </w:rPr>
          <w:delText>υπολογιστεί</w:delText>
        </w:r>
        <w:r w:rsidR="006706F3" w:rsidRPr="001D60BA" w:rsidDel="00010D2C">
          <w:rPr>
            <w:rFonts w:ascii="Arial" w:hAnsi="Arial"/>
            <w:sz w:val="24"/>
            <w:lang w:val="el-GR"/>
          </w:rPr>
          <w:delText xml:space="preserve"> </w:delText>
        </w:r>
        <w:r w:rsidR="006706F3" w:rsidDel="00010D2C">
          <w:rPr>
            <w:rFonts w:ascii="Arial" w:hAnsi="Arial"/>
            <w:sz w:val="24"/>
            <w:lang w:val="el-GR"/>
          </w:rPr>
          <w:delText>και αναφερθεί</w:delText>
        </w:r>
        <w:r w:rsidR="007C747E" w:rsidRPr="001032A6" w:rsidDel="00010D2C">
          <w:rPr>
            <w:rFonts w:ascii="Arial" w:hAnsi="Arial"/>
            <w:sz w:val="24"/>
            <w:lang w:val="el-GR"/>
          </w:rPr>
          <w:delText xml:space="preserve"> από τον κατασκευαστή, σύμφωνα με τo πρότυπο IEC 60076-19</w:delText>
        </w:r>
        <w:r w:rsidR="006706F3" w:rsidDel="00010D2C">
          <w:rPr>
            <w:rFonts w:ascii="Arial" w:hAnsi="Arial"/>
            <w:sz w:val="24"/>
            <w:lang w:val="el-GR"/>
          </w:rPr>
          <w:delText>, αλλά δεν θα πρέπει να υπερβαίνει το 5%</w:delText>
        </w:r>
        <w:r w:rsidR="007C747E" w:rsidRPr="001032A6" w:rsidDel="00010D2C">
          <w:rPr>
            <w:rFonts w:ascii="Arial" w:hAnsi="Arial"/>
            <w:sz w:val="24"/>
            <w:lang w:val="el-GR"/>
          </w:rPr>
          <w:delText>.</w:delText>
        </w:r>
      </w:del>
    </w:p>
    <w:p w:rsidR="007C747E" w:rsidDel="00010D2C" w:rsidRDefault="007C747E" w:rsidP="001D60BA">
      <w:pPr>
        <w:ind w:left="709"/>
        <w:jc w:val="both"/>
        <w:rPr>
          <w:del w:id="782" w:author="Καρμίρης Αγγελος" w:date="2020-01-03T10:36:00Z"/>
          <w:rFonts w:ascii="Arial" w:hAnsi="Arial"/>
          <w:sz w:val="24"/>
          <w:lang w:val="el-GR"/>
        </w:rPr>
      </w:pPr>
    </w:p>
    <w:p w:rsidR="00D7520E" w:rsidRPr="005B3269" w:rsidDel="00010D2C" w:rsidRDefault="005B3269" w:rsidP="00A762B8">
      <w:pPr>
        <w:numPr>
          <w:ilvl w:val="0"/>
          <w:numId w:val="13"/>
        </w:numPr>
        <w:jc w:val="both"/>
        <w:rPr>
          <w:del w:id="783" w:author="Καρμίρης Αγγελος" w:date="2020-01-03T10:36:00Z"/>
          <w:rFonts w:ascii="Arial" w:hAnsi="Arial"/>
          <w:sz w:val="24"/>
          <w:lang w:val="el-GR"/>
        </w:rPr>
      </w:pPr>
      <w:del w:id="784" w:author="Καρμίρης Αγγελος" w:date="2020-01-03T10:36:00Z">
        <w:r w:rsidRPr="005B3269" w:rsidDel="00010D2C">
          <w:rPr>
            <w:rFonts w:ascii="Arial" w:hAnsi="Arial"/>
            <w:sz w:val="24"/>
            <w:lang w:val="el-GR"/>
          </w:rPr>
          <w:delText>Δ</w:delText>
        </w:r>
        <w:r w:rsidR="003F0436" w:rsidRPr="005B3269" w:rsidDel="00010D2C">
          <w:rPr>
            <w:rFonts w:ascii="Arial" w:hAnsi="Arial"/>
            <w:sz w:val="24"/>
            <w:lang w:val="el-GR"/>
          </w:rPr>
          <w:delText>οκιμή</w:delText>
        </w:r>
        <w:r w:rsidRPr="005B3269" w:rsidDel="00010D2C">
          <w:rPr>
            <w:rFonts w:ascii="Arial" w:hAnsi="Arial"/>
            <w:sz w:val="24"/>
            <w:lang w:val="el-GR"/>
          </w:rPr>
          <w:delText xml:space="preserve"> εφαρμοζόμενης τάσης</w:delText>
        </w:r>
        <w:r w:rsidR="003F0436" w:rsidRPr="005B3269" w:rsidDel="00010D2C">
          <w:rPr>
            <w:rFonts w:ascii="Arial" w:hAnsi="Arial"/>
            <w:sz w:val="24"/>
            <w:lang w:val="el-GR"/>
          </w:rPr>
          <w:delText xml:space="preserve"> με τάση 50</w:delText>
        </w:r>
        <w:r w:rsidRPr="005B3269" w:rsidDel="00010D2C">
          <w:rPr>
            <w:rFonts w:ascii="Arial" w:hAnsi="Arial"/>
            <w:sz w:val="24"/>
          </w:rPr>
          <w:delText>k</w:delText>
        </w:r>
        <w:r w:rsidR="00D7520E" w:rsidRPr="005B3269" w:rsidDel="00010D2C">
          <w:rPr>
            <w:rFonts w:ascii="Arial" w:hAnsi="Arial"/>
            <w:sz w:val="24"/>
          </w:rPr>
          <w:delText>V</w:delText>
        </w:r>
        <w:r w:rsidR="00D7520E" w:rsidRPr="005B3269" w:rsidDel="00010D2C">
          <w:rPr>
            <w:rFonts w:ascii="Arial" w:hAnsi="Arial"/>
            <w:sz w:val="24"/>
            <w:lang w:val="el-GR"/>
          </w:rPr>
          <w:delText xml:space="preserve"> </w:delText>
        </w:r>
        <w:r w:rsidR="00B155BE" w:rsidRPr="005B3269" w:rsidDel="00010D2C">
          <w:rPr>
            <w:rFonts w:ascii="Arial" w:hAnsi="Arial"/>
            <w:sz w:val="24"/>
            <w:lang w:val="el-GR"/>
          </w:rPr>
          <w:delText xml:space="preserve">για </w:delText>
        </w:r>
        <w:r w:rsidR="00D7520E" w:rsidRPr="005B3269" w:rsidDel="00010D2C">
          <w:rPr>
            <w:rFonts w:ascii="Arial" w:hAnsi="Arial"/>
            <w:sz w:val="24"/>
            <w:lang w:val="el-GR"/>
          </w:rPr>
          <w:delText xml:space="preserve">1 λεπτό </w:delText>
        </w:r>
        <w:r w:rsidR="00B155BE" w:rsidRPr="005B3269" w:rsidDel="00010D2C">
          <w:rPr>
            <w:rFonts w:ascii="Arial" w:hAnsi="Arial"/>
            <w:sz w:val="24"/>
            <w:lang w:val="el-GR"/>
          </w:rPr>
          <w:delText xml:space="preserve">στα </w:delText>
        </w:r>
        <w:r w:rsidR="00D7520E" w:rsidRPr="005B3269" w:rsidDel="00010D2C">
          <w:rPr>
            <w:rFonts w:ascii="Arial" w:hAnsi="Arial"/>
            <w:sz w:val="24"/>
            <w:lang w:val="el-GR"/>
          </w:rPr>
          <w:delText>50Η</w:delText>
        </w:r>
        <w:r w:rsidR="00D7520E" w:rsidRPr="005B3269" w:rsidDel="00010D2C">
          <w:rPr>
            <w:rFonts w:ascii="Arial" w:hAnsi="Arial"/>
            <w:sz w:val="24"/>
          </w:rPr>
          <w:delText>z</w:delText>
        </w:r>
        <w:r w:rsidR="00D7520E" w:rsidRPr="005B3269" w:rsidDel="00010D2C">
          <w:rPr>
            <w:rFonts w:ascii="Arial" w:hAnsi="Arial"/>
            <w:sz w:val="24"/>
            <w:lang w:val="el-GR"/>
          </w:rPr>
          <w:delText xml:space="preserve"> για τους ακροδέκτες γραμμής</w:delText>
        </w:r>
        <w:r w:rsidR="00E308C5" w:rsidRPr="005B3269" w:rsidDel="00010D2C">
          <w:rPr>
            <w:rFonts w:ascii="Arial" w:hAnsi="Arial"/>
            <w:sz w:val="24"/>
            <w:lang w:val="el-GR"/>
          </w:rPr>
          <w:delText xml:space="preserve"> και ουδετέρου</w:delText>
        </w:r>
        <w:r w:rsidDel="00010D2C">
          <w:rPr>
            <w:rFonts w:ascii="Arial" w:hAnsi="Arial"/>
            <w:sz w:val="24"/>
            <w:lang w:val="el-GR"/>
          </w:rPr>
          <w:delText xml:space="preserve"> (</w:delText>
        </w:r>
        <w:r w:rsidDel="00010D2C">
          <w:rPr>
            <w:rFonts w:ascii="Arial" w:hAnsi="Arial"/>
            <w:sz w:val="24"/>
          </w:rPr>
          <w:delText>AV</w:delText>
        </w:r>
        <w:r w:rsidRPr="00A762B8" w:rsidDel="00010D2C">
          <w:rPr>
            <w:rFonts w:ascii="Arial" w:hAnsi="Arial"/>
            <w:sz w:val="24"/>
            <w:lang w:val="el-GR"/>
          </w:rPr>
          <w:delText>)</w:delText>
        </w:r>
        <w:r w:rsidR="00D7520E" w:rsidRPr="005B3269" w:rsidDel="00010D2C">
          <w:rPr>
            <w:rFonts w:ascii="Arial" w:hAnsi="Arial"/>
            <w:sz w:val="24"/>
            <w:lang w:val="el-GR"/>
          </w:rPr>
          <w:delText>.</w:delText>
        </w:r>
      </w:del>
    </w:p>
    <w:p w:rsidR="007C747E" w:rsidDel="00010D2C" w:rsidRDefault="007C747E" w:rsidP="001D60BA">
      <w:pPr>
        <w:tabs>
          <w:tab w:val="left" w:pos="1985"/>
        </w:tabs>
        <w:ind w:left="709" w:right="-483"/>
        <w:jc w:val="both"/>
        <w:rPr>
          <w:del w:id="785" w:author="Καρμίρης Αγγελος" w:date="2020-01-03T10:36:00Z"/>
          <w:rFonts w:ascii="Arial" w:hAnsi="Arial"/>
          <w:sz w:val="24"/>
          <w:lang w:val="el-GR"/>
        </w:rPr>
      </w:pPr>
    </w:p>
    <w:p w:rsidR="006706F3" w:rsidDel="00010D2C" w:rsidRDefault="006706F3" w:rsidP="006706F3">
      <w:pPr>
        <w:numPr>
          <w:ilvl w:val="0"/>
          <w:numId w:val="13"/>
        </w:numPr>
        <w:tabs>
          <w:tab w:val="left" w:pos="1985"/>
        </w:tabs>
        <w:ind w:left="1418" w:right="-483" w:hanging="709"/>
        <w:jc w:val="both"/>
        <w:rPr>
          <w:del w:id="786" w:author="Καρμίρης Αγγελος" w:date="2020-01-03T10:36:00Z"/>
          <w:rFonts w:ascii="Arial" w:hAnsi="Arial"/>
          <w:sz w:val="24"/>
          <w:lang w:val="el-GR"/>
        </w:rPr>
      </w:pPr>
      <w:del w:id="787" w:author="Καρμίρης Αγγελος" w:date="2020-01-03T10:36:00Z">
        <w:r w:rsidRPr="005B3269" w:rsidDel="00010D2C">
          <w:rPr>
            <w:rFonts w:ascii="Arial" w:hAnsi="Arial"/>
            <w:sz w:val="24"/>
            <w:lang w:val="el-GR"/>
          </w:rPr>
          <w:delText>Δοκιμή επαγόμενης τάσης</w:delText>
        </w:r>
        <w:r w:rsidDel="00010D2C">
          <w:rPr>
            <w:rFonts w:ascii="Arial" w:hAnsi="Arial"/>
            <w:sz w:val="24"/>
            <w:lang w:val="el-GR"/>
          </w:rPr>
          <w:delText xml:space="preserve"> (</w:delText>
        </w:r>
        <w:r w:rsidDel="00010D2C">
          <w:rPr>
            <w:rFonts w:ascii="Arial" w:hAnsi="Arial"/>
            <w:sz w:val="24"/>
          </w:rPr>
          <w:delText>IV</w:delText>
        </w:r>
        <w:r w:rsidR="00A44717" w:rsidDel="00010D2C">
          <w:rPr>
            <w:rFonts w:ascii="Arial" w:hAnsi="Arial"/>
            <w:sz w:val="24"/>
          </w:rPr>
          <w:delText>W</w:delText>
        </w:r>
        <w:r w:rsidRPr="00A762B8" w:rsidDel="00010D2C">
          <w:rPr>
            <w:rFonts w:ascii="Arial" w:hAnsi="Arial"/>
            <w:sz w:val="24"/>
            <w:lang w:val="el-GR"/>
          </w:rPr>
          <w:delText>)</w:delText>
        </w:r>
        <w:r w:rsidDel="00010D2C">
          <w:rPr>
            <w:rFonts w:ascii="Arial" w:hAnsi="Arial"/>
            <w:sz w:val="24"/>
            <w:lang w:val="el-GR"/>
          </w:rPr>
          <w:delText>.</w:delText>
        </w:r>
      </w:del>
    </w:p>
    <w:p w:rsidR="006706F3" w:rsidRPr="005B3269" w:rsidDel="00010D2C" w:rsidRDefault="00A44717" w:rsidP="001D60BA">
      <w:pPr>
        <w:tabs>
          <w:tab w:val="left" w:pos="1985"/>
        </w:tabs>
        <w:ind w:left="1249" w:right="-58"/>
        <w:jc w:val="both"/>
        <w:rPr>
          <w:del w:id="788" w:author="Καρμίρης Αγγελος" w:date="2020-01-03T10:36:00Z"/>
          <w:rFonts w:ascii="Arial" w:hAnsi="Arial"/>
          <w:sz w:val="24"/>
          <w:lang w:val="el-GR"/>
        </w:rPr>
      </w:pPr>
      <w:del w:id="789" w:author="Καρμίρης Αγγελος" w:date="2020-01-03T10:36:00Z">
        <w:r w:rsidDel="00010D2C">
          <w:rPr>
            <w:rFonts w:ascii="Arial" w:hAnsi="Arial"/>
            <w:sz w:val="24"/>
            <w:lang w:val="el-GR"/>
          </w:rPr>
          <w:delText>Η αυτεπαγωγή θα δοκιμαστεί είτε με χρήση τριφασικής τάσης δοκιμής</w:delText>
        </w:r>
        <w:r w:rsidR="0010214A" w:rsidDel="00010D2C">
          <w:rPr>
            <w:rFonts w:ascii="Arial" w:hAnsi="Arial"/>
            <w:sz w:val="24"/>
            <w:lang w:val="el-GR"/>
          </w:rPr>
          <w:delText xml:space="preserve"> ή</w:delText>
        </w:r>
        <w:r w:rsidDel="00010D2C">
          <w:rPr>
            <w:rFonts w:ascii="Arial" w:hAnsi="Arial"/>
            <w:sz w:val="24"/>
            <w:lang w:val="el-GR"/>
          </w:rPr>
          <w:delText xml:space="preserve"> με χρήση μονοφασικής τάσης δοκιμής</w:delText>
        </w:r>
        <w:r w:rsidR="0010214A" w:rsidDel="00010D2C">
          <w:rPr>
            <w:rFonts w:ascii="Arial" w:hAnsi="Arial"/>
            <w:sz w:val="24"/>
            <w:lang w:val="el-GR"/>
          </w:rPr>
          <w:delText xml:space="preserve"> για κάθε φάση χωριστά</w:delText>
        </w:r>
        <w:r w:rsidDel="00010D2C">
          <w:rPr>
            <w:rFonts w:ascii="Arial" w:hAnsi="Arial"/>
            <w:sz w:val="24"/>
            <w:lang w:val="el-GR"/>
          </w:rPr>
          <w:delText>, σ</w:delText>
        </w:r>
        <w:r w:rsidR="0010214A" w:rsidDel="00010D2C">
          <w:rPr>
            <w:rFonts w:ascii="Arial" w:hAnsi="Arial"/>
            <w:sz w:val="24"/>
            <w:lang w:val="el-GR"/>
          </w:rPr>
          <w:delText xml:space="preserve">ύμφωνα με τη </w:delText>
        </w:r>
        <w:r w:rsidR="001E7F94" w:rsidDel="00010D2C">
          <w:rPr>
            <w:rFonts w:ascii="Arial" w:hAnsi="Arial"/>
            <w:sz w:val="24"/>
            <w:lang w:val="el-GR"/>
          </w:rPr>
          <w:delText>σημείωση</w:delText>
        </w:r>
        <w:r w:rsidDel="00010D2C">
          <w:rPr>
            <w:rFonts w:ascii="Arial" w:hAnsi="Arial"/>
            <w:sz w:val="24"/>
            <w:lang w:val="el-GR"/>
          </w:rPr>
          <w:delText xml:space="preserve"> παρακάτω. </w:delText>
        </w:r>
        <w:r w:rsidR="006706F3" w:rsidRPr="00DC64BD" w:rsidDel="00010D2C">
          <w:rPr>
            <w:rFonts w:ascii="Arial" w:hAnsi="Arial"/>
            <w:sz w:val="24"/>
            <w:lang w:val="el-GR"/>
          </w:rPr>
          <w:delText xml:space="preserve">Η τάση δοκιμής </w:delText>
        </w:r>
        <w:r w:rsidR="0086452F" w:rsidDel="00010D2C">
          <w:rPr>
            <w:rFonts w:ascii="Arial" w:hAnsi="Arial"/>
            <w:sz w:val="24"/>
            <w:lang w:val="el-GR"/>
          </w:rPr>
          <w:delText>γραμμής</w:delText>
        </w:r>
        <w:r w:rsidR="0010214A" w:rsidDel="00010D2C">
          <w:rPr>
            <w:rFonts w:ascii="Arial" w:hAnsi="Arial"/>
            <w:sz w:val="24"/>
            <w:lang w:val="el-GR"/>
          </w:rPr>
          <w:delText xml:space="preserve">-προς-ουδέτερο </w:delText>
        </w:r>
        <w:r w:rsidR="006706F3" w:rsidDel="00010D2C">
          <w:rPr>
            <w:rFonts w:ascii="Arial" w:hAnsi="Arial"/>
            <w:sz w:val="24"/>
            <w:lang w:val="el-GR"/>
          </w:rPr>
          <w:delText>θα είναι</w:delText>
        </w:r>
        <w:r w:rsidR="0010214A" w:rsidDel="00010D2C">
          <w:rPr>
            <w:rFonts w:ascii="Arial" w:hAnsi="Arial"/>
            <w:sz w:val="24"/>
            <w:lang w:val="el-GR"/>
          </w:rPr>
          <w:delText xml:space="preserve"> 182 </w:delText>
        </w:r>
        <w:r w:rsidR="006706F3" w:rsidRPr="00DC64BD" w:rsidDel="00010D2C">
          <w:rPr>
            <w:rFonts w:ascii="Arial" w:hAnsi="Arial"/>
            <w:sz w:val="24"/>
            <w:lang w:val="el-GR"/>
          </w:rPr>
          <w:delText>kV.</w:delText>
        </w:r>
      </w:del>
    </w:p>
    <w:p w:rsidR="006706F3" w:rsidDel="00010D2C" w:rsidRDefault="006706F3" w:rsidP="006706F3">
      <w:pPr>
        <w:ind w:left="709"/>
        <w:jc w:val="both"/>
        <w:rPr>
          <w:del w:id="790" w:author="Καρμίρης Αγγελος" w:date="2020-01-03T10:36:00Z"/>
          <w:rFonts w:ascii="Arial" w:hAnsi="Arial"/>
          <w:sz w:val="24"/>
          <w:lang w:val="el-GR"/>
        </w:rPr>
      </w:pPr>
    </w:p>
    <w:p w:rsidR="005B3269" w:rsidDel="00010D2C" w:rsidRDefault="00D7520E" w:rsidP="00A762B8">
      <w:pPr>
        <w:numPr>
          <w:ilvl w:val="0"/>
          <w:numId w:val="13"/>
        </w:numPr>
        <w:tabs>
          <w:tab w:val="left" w:pos="1985"/>
        </w:tabs>
        <w:ind w:left="1418" w:right="-483" w:hanging="709"/>
        <w:jc w:val="both"/>
        <w:rPr>
          <w:del w:id="791" w:author="Καρμίρης Αγγελος" w:date="2020-01-03T10:36:00Z"/>
          <w:rFonts w:ascii="Arial" w:hAnsi="Arial"/>
          <w:sz w:val="24"/>
          <w:lang w:val="el-GR"/>
        </w:rPr>
      </w:pPr>
      <w:del w:id="792" w:author="Καρμίρης Αγγελος" w:date="2020-01-03T10:36:00Z">
        <w:r w:rsidRPr="005B3269" w:rsidDel="00010D2C">
          <w:rPr>
            <w:rFonts w:ascii="Arial" w:hAnsi="Arial"/>
            <w:sz w:val="24"/>
            <w:lang w:val="el-GR"/>
          </w:rPr>
          <w:delText xml:space="preserve">Δοκιμή </w:delText>
        </w:r>
        <w:r w:rsidR="00E308C5" w:rsidRPr="005B3269" w:rsidDel="00010D2C">
          <w:rPr>
            <w:rFonts w:ascii="Arial" w:hAnsi="Arial"/>
            <w:sz w:val="24"/>
            <w:lang w:val="el-GR"/>
          </w:rPr>
          <w:delText>επαγόμενης τ</w:delText>
        </w:r>
        <w:r w:rsidR="005B3269" w:rsidRPr="005B3269" w:rsidDel="00010D2C">
          <w:rPr>
            <w:rFonts w:ascii="Arial" w:hAnsi="Arial"/>
            <w:sz w:val="24"/>
            <w:lang w:val="el-GR"/>
          </w:rPr>
          <w:delText>ά</w:delText>
        </w:r>
        <w:r w:rsidR="00E308C5" w:rsidRPr="005B3269" w:rsidDel="00010D2C">
          <w:rPr>
            <w:rFonts w:ascii="Arial" w:hAnsi="Arial"/>
            <w:sz w:val="24"/>
            <w:lang w:val="el-GR"/>
          </w:rPr>
          <w:delText>σης</w:delText>
        </w:r>
        <w:r w:rsidR="005B3269" w:rsidDel="00010D2C">
          <w:rPr>
            <w:rFonts w:ascii="Arial" w:hAnsi="Arial"/>
            <w:sz w:val="24"/>
            <w:lang w:val="el-GR"/>
          </w:rPr>
          <w:delText xml:space="preserve"> με</w:delText>
        </w:r>
        <w:r w:rsidR="00E308C5" w:rsidRPr="005B3269" w:rsidDel="00010D2C">
          <w:rPr>
            <w:rFonts w:ascii="Arial" w:hAnsi="Arial"/>
            <w:sz w:val="24"/>
            <w:lang w:val="el-GR"/>
          </w:rPr>
          <w:delText xml:space="preserve"> μέτρηση μερικών εκφορτίσεων</w:delText>
        </w:r>
        <w:r w:rsidR="005B3269" w:rsidDel="00010D2C">
          <w:rPr>
            <w:rFonts w:ascii="Arial" w:hAnsi="Arial"/>
            <w:sz w:val="24"/>
            <w:lang w:val="el-GR"/>
          </w:rPr>
          <w:delText xml:space="preserve"> (</w:delText>
        </w:r>
        <w:r w:rsidR="005B3269" w:rsidDel="00010D2C">
          <w:rPr>
            <w:rFonts w:ascii="Arial" w:hAnsi="Arial"/>
            <w:sz w:val="24"/>
          </w:rPr>
          <w:delText>IVPD</w:delText>
        </w:r>
        <w:r w:rsidR="005B3269" w:rsidRPr="00A762B8" w:rsidDel="00010D2C">
          <w:rPr>
            <w:rFonts w:ascii="Arial" w:hAnsi="Arial"/>
            <w:sz w:val="24"/>
            <w:lang w:val="el-GR"/>
          </w:rPr>
          <w:delText>)</w:delText>
        </w:r>
        <w:r w:rsidR="005B3269" w:rsidDel="00010D2C">
          <w:rPr>
            <w:rFonts w:ascii="Arial" w:hAnsi="Arial"/>
            <w:sz w:val="24"/>
            <w:lang w:val="el-GR"/>
          </w:rPr>
          <w:delText>.</w:delText>
        </w:r>
      </w:del>
    </w:p>
    <w:p w:rsidR="00D7520E" w:rsidRPr="0010214A" w:rsidDel="00010D2C" w:rsidRDefault="00DC64BD" w:rsidP="001D60BA">
      <w:pPr>
        <w:tabs>
          <w:tab w:val="left" w:pos="1985"/>
        </w:tabs>
        <w:ind w:left="1249" w:right="-58"/>
        <w:jc w:val="both"/>
        <w:rPr>
          <w:del w:id="793" w:author="Καρμίρης Αγγελος" w:date="2020-01-03T10:36:00Z"/>
          <w:rFonts w:ascii="Arial" w:hAnsi="Arial"/>
          <w:sz w:val="24"/>
          <w:lang w:val="el-GR"/>
        </w:rPr>
      </w:pPr>
      <w:del w:id="794" w:author="Καρμίρης Αγγελος" w:date="2020-01-03T10:36:00Z">
        <w:r w:rsidDel="00010D2C">
          <w:rPr>
            <w:rFonts w:ascii="Arial" w:hAnsi="Arial"/>
            <w:sz w:val="24"/>
            <w:lang w:val="el-GR"/>
          </w:rPr>
          <w:delText>Η αυτεπαγωγή θ</w:delText>
        </w:r>
        <w:r w:rsidRPr="00DC64BD" w:rsidDel="00010D2C">
          <w:rPr>
            <w:rFonts w:ascii="Arial" w:hAnsi="Arial"/>
            <w:sz w:val="24"/>
            <w:lang w:val="el-GR"/>
          </w:rPr>
          <w:delText>α δοκιμασθεί είτε με χρήση τριφασικής τάσης ή</w:delText>
        </w:r>
        <w:r w:rsidR="0010214A" w:rsidDel="00010D2C">
          <w:rPr>
            <w:rFonts w:ascii="Arial" w:hAnsi="Arial"/>
            <w:sz w:val="24"/>
            <w:lang w:val="el-GR"/>
          </w:rPr>
          <w:delText xml:space="preserve"> με χρήση μονοφασικής τάσης δοκιμής</w:delText>
        </w:r>
        <w:r w:rsidRPr="00DC64BD" w:rsidDel="00010D2C">
          <w:rPr>
            <w:rFonts w:ascii="Arial" w:hAnsi="Arial"/>
            <w:sz w:val="24"/>
            <w:lang w:val="el-GR"/>
          </w:rPr>
          <w:delText xml:space="preserve"> για κάθε φάση χωριστά</w:delText>
        </w:r>
        <w:r w:rsidR="0010214A" w:rsidDel="00010D2C">
          <w:rPr>
            <w:rFonts w:ascii="Arial" w:hAnsi="Arial"/>
            <w:sz w:val="24"/>
            <w:lang w:val="el-GR"/>
          </w:rPr>
          <w:delText xml:space="preserve">, σύμφωνα με την </w:delText>
        </w:r>
        <w:r w:rsidR="001E7F94" w:rsidDel="00010D2C">
          <w:rPr>
            <w:rFonts w:ascii="Arial" w:hAnsi="Arial"/>
            <w:sz w:val="24"/>
            <w:lang w:val="el-GR"/>
          </w:rPr>
          <w:delText>σημείωση</w:delText>
        </w:r>
        <w:r w:rsidR="0010214A" w:rsidDel="00010D2C">
          <w:rPr>
            <w:rFonts w:ascii="Arial" w:hAnsi="Arial"/>
            <w:sz w:val="24"/>
            <w:lang w:val="el-GR"/>
          </w:rPr>
          <w:delText xml:space="preserve"> παρακάτω</w:delText>
        </w:r>
        <w:r w:rsidRPr="00DC64BD" w:rsidDel="00010D2C">
          <w:rPr>
            <w:rFonts w:ascii="Arial" w:hAnsi="Arial"/>
            <w:sz w:val="24"/>
            <w:lang w:val="el-GR"/>
          </w:rPr>
          <w:delText>. Η τάση δοκιμής</w:delText>
        </w:r>
        <w:r w:rsidR="0010214A" w:rsidDel="00010D2C">
          <w:rPr>
            <w:rFonts w:ascii="Arial" w:hAnsi="Arial"/>
            <w:sz w:val="24"/>
            <w:lang w:val="el-GR"/>
          </w:rPr>
          <w:delText xml:space="preserve"> </w:delText>
        </w:r>
        <w:r w:rsidR="001E7F94" w:rsidDel="00010D2C">
          <w:rPr>
            <w:rFonts w:ascii="Arial" w:hAnsi="Arial"/>
            <w:sz w:val="24"/>
            <w:lang w:val="el-GR"/>
          </w:rPr>
          <w:delText>γραμμής</w:delText>
        </w:r>
        <w:r w:rsidR="0010214A" w:rsidDel="00010D2C">
          <w:rPr>
            <w:rFonts w:ascii="Arial" w:hAnsi="Arial"/>
            <w:sz w:val="24"/>
            <w:lang w:val="el-GR"/>
          </w:rPr>
          <w:delText>-προς-ουδέτερο</w:delText>
        </w:r>
        <w:r w:rsidRPr="00DC64BD" w:rsidDel="00010D2C">
          <w:rPr>
            <w:rFonts w:ascii="Arial" w:hAnsi="Arial"/>
            <w:sz w:val="24"/>
            <w:lang w:val="el-GR"/>
          </w:rPr>
          <w:delText xml:space="preserve"> μιας ώρας με μέτρηση</w:delText>
        </w:r>
        <w:r w:rsidDel="00010D2C">
          <w:rPr>
            <w:rFonts w:ascii="Arial" w:hAnsi="Arial"/>
            <w:sz w:val="24"/>
            <w:lang w:val="el-GR"/>
          </w:rPr>
          <w:delText xml:space="preserve"> μερικών εκκενώσεων θα είναι 147</w:delText>
        </w:r>
        <w:r w:rsidR="0010214A" w:rsidDel="00010D2C">
          <w:rPr>
            <w:rFonts w:ascii="Arial" w:hAnsi="Arial"/>
            <w:sz w:val="24"/>
            <w:lang w:val="el-GR"/>
          </w:rPr>
          <w:delText xml:space="preserve"> </w:delText>
        </w:r>
        <w:r w:rsidRPr="00DC64BD" w:rsidDel="00010D2C">
          <w:rPr>
            <w:rFonts w:ascii="Arial" w:hAnsi="Arial"/>
            <w:sz w:val="24"/>
            <w:lang w:val="el-GR"/>
          </w:rPr>
          <w:delText>kV</w:delText>
        </w:r>
        <w:r w:rsidR="0010214A" w:rsidDel="00010D2C">
          <w:rPr>
            <w:rFonts w:ascii="Arial" w:hAnsi="Arial"/>
            <w:sz w:val="24"/>
            <w:lang w:val="el-GR"/>
          </w:rPr>
          <w:delText xml:space="preserve"> και η επαυξημένη τάση</w:delText>
        </w:r>
        <w:r w:rsidR="0010214A" w:rsidRPr="0010214A" w:rsidDel="00010D2C">
          <w:rPr>
            <w:rFonts w:ascii="Arial" w:hAnsi="Arial"/>
            <w:sz w:val="24"/>
            <w:lang w:val="el-GR"/>
          </w:rPr>
          <w:delText xml:space="preserve"> </w:delText>
        </w:r>
        <w:r w:rsidR="0010214A" w:rsidDel="00010D2C">
          <w:rPr>
            <w:rFonts w:ascii="Arial" w:hAnsi="Arial"/>
            <w:sz w:val="24"/>
            <w:lang w:val="el-GR"/>
          </w:rPr>
          <w:delText xml:space="preserve">δοκιμής </w:delText>
        </w:r>
        <w:r w:rsidR="001E7F94" w:rsidDel="00010D2C">
          <w:rPr>
            <w:rFonts w:ascii="Arial" w:hAnsi="Arial"/>
            <w:sz w:val="24"/>
            <w:lang w:val="el-GR"/>
          </w:rPr>
          <w:delText>γραμμής</w:delText>
        </w:r>
        <w:r w:rsidR="0010214A" w:rsidDel="00010D2C">
          <w:rPr>
            <w:rFonts w:ascii="Arial" w:hAnsi="Arial"/>
            <w:sz w:val="24"/>
            <w:lang w:val="el-GR"/>
          </w:rPr>
          <w:delText xml:space="preserve">-προς-ουδέτερο θα είναι 170 </w:delText>
        </w:r>
        <w:r w:rsidR="0010214A" w:rsidDel="00010D2C">
          <w:rPr>
            <w:rFonts w:ascii="Arial" w:hAnsi="Arial"/>
            <w:sz w:val="24"/>
          </w:rPr>
          <w:delText>kV</w:delText>
        </w:r>
        <w:r w:rsidRPr="00DC64BD" w:rsidDel="00010D2C">
          <w:rPr>
            <w:rFonts w:ascii="Arial" w:hAnsi="Arial"/>
            <w:sz w:val="24"/>
            <w:lang w:val="el-GR"/>
          </w:rPr>
          <w:delText>.</w:delText>
        </w:r>
        <w:r w:rsidR="0010214A" w:rsidRPr="001D60BA" w:rsidDel="00010D2C">
          <w:rPr>
            <w:rFonts w:ascii="Arial" w:hAnsi="Arial"/>
            <w:sz w:val="24"/>
            <w:lang w:val="el-GR"/>
          </w:rPr>
          <w:delText xml:space="preserve"> </w:delText>
        </w:r>
        <w:r w:rsidR="0010214A" w:rsidDel="00010D2C">
          <w:rPr>
            <w:rFonts w:ascii="Arial" w:hAnsi="Arial"/>
            <w:sz w:val="24"/>
            <w:lang w:val="el-GR"/>
          </w:rPr>
          <w:delText xml:space="preserve">Αυτή η δοκιμή μπορεί να αντικαταστήσει τη δοκιμή </w:delText>
        </w:r>
        <w:r w:rsidR="0010214A" w:rsidDel="00010D2C">
          <w:rPr>
            <w:rFonts w:ascii="Arial" w:hAnsi="Arial"/>
            <w:sz w:val="24"/>
          </w:rPr>
          <w:delText>IVW</w:delText>
        </w:r>
        <w:r w:rsidR="0010214A" w:rsidRPr="001D60BA" w:rsidDel="00010D2C">
          <w:rPr>
            <w:rFonts w:ascii="Arial" w:hAnsi="Arial"/>
            <w:sz w:val="24"/>
            <w:lang w:val="el-GR"/>
          </w:rPr>
          <w:delText xml:space="preserve">, </w:delText>
        </w:r>
        <w:r w:rsidR="0010214A" w:rsidDel="00010D2C">
          <w:rPr>
            <w:rFonts w:ascii="Arial" w:hAnsi="Arial"/>
            <w:sz w:val="24"/>
            <w:lang w:val="el-GR"/>
          </w:rPr>
          <w:delText>αλλά σε αυτήν την περίπτωση η επαυξημένη τάση</w:delText>
        </w:r>
        <w:r w:rsidR="0010214A" w:rsidRPr="0010214A" w:rsidDel="00010D2C">
          <w:rPr>
            <w:rFonts w:ascii="Arial" w:hAnsi="Arial"/>
            <w:sz w:val="24"/>
            <w:lang w:val="el-GR"/>
          </w:rPr>
          <w:delText xml:space="preserve"> </w:delText>
        </w:r>
        <w:r w:rsidR="0010214A" w:rsidDel="00010D2C">
          <w:rPr>
            <w:rFonts w:ascii="Arial" w:hAnsi="Arial"/>
            <w:sz w:val="24"/>
            <w:lang w:val="el-GR"/>
          </w:rPr>
          <w:delText xml:space="preserve">δοκιμής </w:delText>
        </w:r>
        <w:r w:rsidR="001E7F94" w:rsidDel="00010D2C">
          <w:rPr>
            <w:rFonts w:ascii="Arial" w:hAnsi="Arial"/>
            <w:sz w:val="24"/>
            <w:lang w:val="el-GR"/>
          </w:rPr>
          <w:delText>γραμμής</w:delText>
        </w:r>
        <w:r w:rsidR="0010214A" w:rsidDel="00010D2C">
          <w:rPr>
            <w:rFonts w:ascii="Arial" w:hAnsi="Arial"/>
            <w:sz w:val="24"/>
            <w:lang w:val="el-GR"/>
          </w:rPr>
          <w:delText xml:space="preserve">-προς-ουδέτερο θα είναι 182 </w:delText>
        </w:r>
        <w:r w:rsidR="0010214A" w:rsidDel="00010D2C">
          <w:rPr>
            <w:rFonts w:ascii="Arial" w:hAnsi="Arial"/>
            <w:sz w:val="24"/>
          </w:rPr>
          <w:delText>kV</w:delText>
        </w:r>
        <w:r w:rsidR="0010214A" w:rsidDel="00010D2C">
          <w:rPr>
            <w:rFonts w:ascii="Arial" w:hAnsi="Arial"/>
            <w:sz w:val="24"/>
            <w:lang w:val="el-GR"/>
          </w:rPr>
          <w:delText>.</w:delText>
        </w:r>
      </w:del>
    </w:p>
    <w:p w:rsidR="007C747E" w:rsidDel="00010D2C" w:rsidRDefault="007C747E" w:rsidP="001D60BA">
      <w:pPr>
        <w:ind w:left="709"/>
        <w:jc w:val="both"/>
        <w:rPr>
          <w:del w:id="795" w:author="Καρμίρης Αγγελος" w:date="2020-01-03T10:36:00Z"/>
          <w:rFonts w:ascii="Arial" w:hAnsi="Arial"/>
          <w:sz w:val="24"/>
          <w:lang w:val="el-GR"/>
        </w:rPr>
      </w:pPr>
    </w:p>
    <w:p w:rsidR="00D7520E" w:rsidRPr="00DC64BD" w:rsidDel="00010D2C" w:rsidRDefault="00D7520E" w:rsidP="00A762B8">
      <w:pPr>
        <w:numPr>
          <w:ilvl w:val="0"/>
          <w:numId w:val="13"/>
        </w:numPr>
        <w:jc w:val="both"/>
        <w:rPr>
          <w:del w:id="796" w:author="Καρμίρης Αγγελος" w:date="2020-01-03T10:36:00Z"/>
          <w:rFonts w:ascii="Arial" w:hAnsi="Arial"/>
          <w:sz w:val="24"/>
          <w:lang w:val="el-GR"/>
        </w:rPr>
      </w:pPr>
      <w:del w:id="797" w:author="Καρμίρης Αγγελος" w:date="2020-01-03T10:36:00Z">
        <w:r w:rsidRPr="00DC64BD" w:rsidDel="00010D2C">
          <w:rPr>
            <w:rFonts w:ascii="Arial" w:hAnsi="Arial"/>
            <w:sz w:val="24"/>
            <w:lang w:val="el-GR"/>
          </w:rPr>
          <w:delText>Κεραυνική κρουστική δοκιμή με τάση 750</w:delText>
        </w:r>
        <w:r w:rsidRPr="00DC64BD" w:rsidDel="00010D2C">
          <w:rPr>
            <w:rFonts w:ascii="Arial" w:hAnsi="Arial"/>
            <w:sz w:val="24"/>
          </w:rPr>
          <w:delText>KV</w:delText>
        </w:r>
        <w:r w:rsidRPr="00DC64BD" w:rsidDel="00010D2C">
          <w:rPr>
            <w:rFonts w:ascii="Arial" w:hAnsi="Arial"/>
            <w:sz w:val="24"/>
            <w:lang w:val="el-GR"/>
          </w:rPr>
          <w:delText xml:space="preserve"> για τους                     ακροδέκτες γραμμής</w:delText>
        </w:r>
        <w:r w:rsidR="00DC64BD" w:rsidDel="00010D2C">
          <w:rPr>
            <w:rFonts w:ascii="Arial" w:hAnsi="Arial"/>
            <w:sz w:val="24"/>
            <w:lang w:val="el-GR"/>
          </w:rPr>
          <w:delText xml:space="preserve"> (</w:delText>
        </w:r>
        <w:r w:rsidR="00DC64BD" w:rsidDel="00010D2C">
          <w:rPr>
            <w:rFonts w:ascii="Arial" w:hAnsi="Arial"/>
            <w:sz w:val="24"/>
          </w:rPr>
          <w:delText>LI</w:delText>
        </w:r>
        <w:r w:rsidR="00DC64BD" w:rsidRPr="00A762B8" w:rsidDel="00010D2C">
          <w:rPr>
            <w:rFonts w:ascii="Arial" w:hAnsi="Arial"/>
            <w:sz w:val="24"/>
            <w:lang w:val="el-GR"/>
          </w:rPr>
          <w:delText>)</w:delText>
        </w:r>
        <w:r w:rsidRPr="00DC64BD" w:rsidDel="00010D2C">
          <w:rPr>
            <w:rFonts w:ascii="Arial" w:hAnsi="Arial"/>
            <w:sz w:val="24"/>
            <w:lang w:val="el-GR"/>
          </w:rPr>
          <w:delText>.</w:delText>
        </w:r>
      </w:del>
    </w:p>
    <w:p w:rsidR="007C747E" w:rsidRPr="001D60BA" w:rsidDel="00010D2C" w:rsidRDefault="007C747E" w:rsidP="001D60BA">
      <w:pPr>
        <w:ind w:left="709"/>
        <w:jc w:val="both"/>
        <w:rPr>
          <w:del w:id="798" w:author="Καρμίρης Αγγελος" w:date="2020-01-03T10:36:00Z"/>
          <w:rFonts w:ascii="Arial" w:hAnsi="Arial"/>
          <w:sz w:val="24"/>
          <w:lang w:val="el-GR"/>
        </w:rPr>
      </w:pPr>
    </w:p>
    <w:p w:rsidR="00061649" w:rsidRPr="007C747E" w:rsidDel="00010D2C" w:rsidRDefault="00061649" w:rsidP="00061649">
      <w:pPr>
        <w:numPr>
          <w:ilvl w:val="0"/>
          <w:numId w:val="13"/>
        </w:numPr>
        <w:jc w:val="both"/>
        <w:rPr>
          <w:del w:id="799" w:author="Καρμίρης Αγγελος" w:date="2020-01-03T10:36:00Z"/>
          <w:rFonts w:ascii="Arial" w:hAnsi="Arial"/>
          <w:sz w:val="24"/>
          <w:lang w:val="el-GR"/>
        </w:rPr>
      </w:pPr>
      <w:del w:id="800" w:author="Καρμίρης Αγγελος" w:date="2020-01-03T10:36:00Z">
        <w:r w:rsidRPr="001D60BA" w:rsidDel="00010D2C">
          <w:rPr>
            <w:rFonts w:ascii="Arial" w:hAnsi="Arial"/>
            <w:sz w:val="24"/>
            <w:lang w:val="el-GR"/>
          </w:rPr>
          <w:delText xml:space="preserve">Δοκιμή αντοχής </w:delText>
        </w:r>
        <w:r w:rsidRPr="001D60BA" w:rsidDel="00010D2C">
          <w:rPr>
            <w:rFonts w:ascii="Arial" w:hAnsi="Arial"/>
            <w:sz w:val="24"/>
          </w:rPr>
          <w:delText>AC</w:delText>
        </w:r>
        <w:r w:rsidRPr="001D60BA" w:rsidDel="00010D2C">
          <w:rPr>
            <w:rFonts w:ascii="Arial" w:hAnsi="Arial"/>
            <w:sz w:val="24"/>
            <w:lang w:val="el-GR"/>
          </w:rPr>
          <w:delText xml:space="preserve"> στους ακροδέκτες γραμμής (</w:delText>
        </w:r>
        <w:r w:rsidRPr="001D60BA" w:rsidDel="00010D2C">
          <w:rPr>
            <w:rFonts w:ascii="Arial" w:hAnsi="Arial"/>
            <w:sz w:val="24"/>
          </w:rPr>
          <w:delText>LTAC</w:delText>
        </w:r>
        <w:r w:rsidRPr="001D60BA" w:rsidDel="00010D2C">
          <w:rPr>
            <w:rFonts w:ascii="Arial" w:hAnsi="Arial"/>
            <w:sz w:val="24"/>
            <w:lang w:val="el-GR"/>
          </w:rPr>
          <w:delText>)</w:delText>
        </w:r>
      </w:del>
    </w:p>
    <w:p w:rsidR="00061649" w:rsidDel="00010D2C" w:rsidRDefault="00061649" w:rsidP="00A762B8">
      <w:pPr>
        <w:ind w:left="1249"/>
        <w:jc w:val="both"/>
        <w:rPr>
          <w:del w:id="801" w:author="Καρμίρης Αγγελος" w:date="2020-01-03T10:36:00Z"/>
          <w:rFonts w:ascii="Arial" w:hAnsi="Arial"/>
          <w:sz w:val="24"/>
          <w:lang w:val="el-GR"/>
        </w:rPr>
      </w:pPr>
      <w:del w:id="802" w:author="Καρμίρης Αγγελος" w:date="2020-01-03T10:36:00Z">
        <w:r w:rsidRPr="007C747E" w:rsidDel="00010D2C">
          <w:rPr>
            <w:rFonts w:ascii="Arial" w:hAnsi="Arial"/>
            <w:sz w:val="24"/>
            <w:lang w:val="el-GR"/>
          </w:rPr>
          <w:delText xml:space="preserve">Η δοκιμή αυτή </w:delText>
        </w:r>
        <w:r w:rsidR="001E7F94" w:rsidDel="00010D2C">
          <w:rPr>
            <w:rFonts w:ascii="Arial" w:hAnsi="Arial"/>
            <w:sz w:val="24"/>
            <w:lang w:val="el-GR"/>
          </w:rPr>
          <w:delText>θ</w:delText>
        </w:r>
        <w:r w:rsidRPr="007C747E" w:rsidDel="00010D2C">
          <w:rPr>
            <w:rFonts w:ascii="Arial" w:hAnsi="Arial"/>
            <w:sz w:val="24"/>
            <w:lang w:val="el-GR"/>
          </w:rPr>
          <w:delText>α εκτελεστεί εφαρμόζοντας μια</w:delText>
        </w:r>
        <w:r w:rsidR="001E7F94" w:rsidDel="00010D2C">
          <w:rPr>
            <w:rFonts w:ascii="Arial" w:hAnsi="Arial"/>
            <w:sz w:val="24"/>
            <w:lang w:val="el-GR"/>
          </w:rPr>
          <w:delText xml:space="preserve"> μονοφασική</w:delText>
        </w:r>
        <w:r w:rsidRPr="007C747E" w:rsidDel="00010D2C">
          <w:rPr>
            <w:rFonts w:ascii="Arial" w:hAnsi="Arial"/>
            <w:sz w:val="24"/>
            <w:lang w:val="el-GR"/>
          </w:rPr>
          <w:delText xml:space="preserve"> τάση</w:delText>
        </w:r>
        <w:r w:rsidR="001E7F94" w:rsidDel="00010D2C">
          <w:rPr>
            <w:rFonts w:ascii="Arial" w:hAnsi="Arial"/>
            <w:sz w:val="24"/>
            <w:lang w:val="el-GR"/>
          </w:rPr>
          <w:delText xml:space="preserve"> δοκιμής για κάθε φάση χωριστά, σύμφωνα με τη σημείωση παρακάτω. Η</w:delText>
        </w:r>
        <w:r w:rsidRPr="007C747E" w:rsidDel="00010D2C">
          <w:rPr>
            <w:rFonts w:ascii="Arial" w:hAnsi="Arial"/>
            <w:sz w:val="24"/>
            <w:lang w:val="el-GR"/>
          </w:rPr>
          <w:delText xml:space="preserve"> τάση γραμμής</w:delText>
        </w:r>
        <w:r w:rsidR="001E7F94" w:rsidDel="00010D2C">
          <w:rPr>
            <w:rFonts w:ascii="Arial" w:hAnsi="Arial"/>
            <w:sz w:val="24"/>
            <w:lang w:val="el-GR"/>
          </w:rPr>
          <w:delText>-</w:delText>
        </w:r>
        <w:r w:rsidR="002C5BF7" w:rsidRPr="007C747E" w:rsidDel="00010D2C">
          <w:rPr>
            <w:rFonts w:ascii="Arial" w:hAnsi="Arial"/>
            <w:sz w:val="24"/>
            <w:lang w:val="el-GR"/>
          </w:rPr>
          <w:delText>προς</w:delText>
        </w:r>
        <w:r w:rsidR="001E7F94" w:rsidDel="00010D2C">
          <w:rPr>
            <w:rFonts w:ascii="Arial" w:hAnsi="Arial"/>
            <w:sz w:val="24"/>
            <w:lang w:val="el-GR"/>
          </w:rPr>
          <w:delText>-</w:delText>
        </w:r>
        <w:r w:rsidR="002C5BF7" w:rsidRPr="007C747E" w:rsidDel="00010D2C">
          <w:rPr>
            <w:rFonts w:ascii="Arial" w:hAnsi="Arial"/>
            <w:sz w:val="24"/>
            <w:lang w:val="el-GR"/>
          </w:rPr>
          <w:delText>γη</w:delText>
        </w:r>
        <w:r w:rsidR="001E7F94" w:rsidDel="00010D2C">
          <w:rPr>
            <w:rFonts w:ascii="Arial" w:hAnsi="Arial"/>
            <w:sz w:val="24"/>
            <w:lang w:val="el-GR"/>
          </w:rPr>
          <w:delText xml:space="preserve"> θα</w:delText>
        </w:r>
        <w:r w:rsidRPr="007C747E" w:rsidDel="00010D2C">
          <w:rPr>
            <w:rFonts w:ascii="Arial" w:hAnsi="Arial"/>
            <w:sz w:val="24"/>
            <w:lang w:val="el-GR"/>
          </w:rPr>
          <w:delText xml:space="preserve"> είναι 325kV. Η</w:delText>
        </w:r>
        <w:r w:rsidR="001E7F94" w:rsidDel="00010D2C">
          <w:rPr>
            <w:rFonts w:ascii="Arial" w:hAnsi="Arial"/>
            <w:sz w:val="24"/>
            <w:lang w:val="el-GR"/>
          </w:rPr>
          <w:delText xml:space="preserve"> συχνότητα και η</w:delText>
        </w:r>
        <w:r w:rsidRPr="007C747E" w:rsidDel="00010D2C">
          <w:rPr>
            <w:rFonts w:ascii="Arial" w:hAnsi="Arial"/>
            <w:sz w:val="24"/>
            <w:lang w:val="el-GR"/>
          </w:rPr>
          <w:delText xml:space="preserve"> διάρκεια της δοκιμής είναι ίση με εκείνη της δοκιμής IV</w:delText>
        </w:r>
        <w:r w:rsidR="00004B1F" w:rsidDel="00010D2C">
          <w:rPr>
            <w:rFonts w:ascii="Arial" w:hAnsi="Arial"/>
            <w:sz w:val="24"/>
          </w:rPr>
          <w:delText>W</w:delText>
        </w:r>
        <w:r w:rsidRPr="007C747E" w:rsidDel="00010D2C">
          <w:rPr>
            <w:rFonts w:ascii="Arial" w:hAnsi="Arial"/>
            <w:sz w:val="24"/>
            <w:lang w:val="el-GR"/>
          </w:rPr>
          <w:delText>.</w:delText>
        </w:r>
      </w:del>
    </w:p>
    <w:p w:rsidR="00004B1F" w:rsidRPr="00004B1F" w:rsidDel="00010D2C" w:rsidRDefault="00004B1F" w:rsidP="00A762B8">
      <w:pPr>
        <w:ind w:left="1249"/>
        <w:jc w:val="both"/>
        <w:rPr>
          <w:del w:id="803" w:author="Καρμίρης Αγγελος" w:date="2020-01-03T10:36:00Z"/>
          <w:rFonts w:ascii="Arial" w:hAnsi="Arial"/>
          <w:sz w:val="24"/>
          <w:lang w:val="el-GR"/>
        </w:rPr>
      </w:pPr>
      <w:del w:id="804" w:author="Καρμίρης Αγγελος" w:date="2020-01-03T10:36:00Z">
        <w:r w:rsidDel="00010D2C">
          <w:rPr>
            <w:rFonts w:ascii="Arial" w:hAnsi="Arial"/>
            <w:sz w:val="24"/>
            <w:lang w:val="el-GR"/>
          </w:rPr>
          <w:delText xml:space="preserve">Εναλλακτικά της εκτέλεσης της </w:delText>
        </w:r>
        <w:r w:rsidDel="00010D2C">
          <w:rPr>
            <w:rFonts w:ascii="Arial" w:hAnsi="Arial"/>
            <w:sz w:val="24"/>
          </w:rPr>
          <w:delText>LTAC</w:delText>
        </w:r>
        <w:r w:rsidRPr="001D60BA" w:rsidDel="00010D2C">
          <w:rPr>
            <w:rFonts w:ascii="Arial" w:hAnsi="Arial"/>
            <w:sz w:val="24"/>
            <w:lang w:val="el-GR"/>
          </w:rPr>
          <w:delText xml:space="preserve"> </w:delText>
        </w:r>
        <w:r w:rsidDel="00010D2C">
          <w:rPr>
            <w:rFonts w:ascii="Arial" w:hAnsi="Arial"/>
            <w:sz w:val="24"/>
            <w:lang w:val="el-GR"/>
          </w:rPr>
          <w:delText>σαν δοκιμής σειράς, η δοκιμή κρουστικής τάσης από χειρισμούς της παρ.</w:delText>
        </w:r>
        <w:r w:rsidDel="00010D2C">
          <w:rPr>
            <w:rFonts w:ascii="Arial" w:hAnsi="Arial"/>
            <w:sz w:val="24"/>
          </w:rPr>
          <w:delText>VII</w:delText>
        </w:r>
        <w:r w:rsidRPr="001D60BA" w:rsidDel="00010D2C">
          <w:rPr>
            <w:rFonts w:ascii="Arial" w:hAnsi="Arial"/>
            <w:sz w:val="24"/>
            <w:lang w:val="el-GR"/>
          </w:rPr>
          <w:delText xml:space="preserve">.3.3 </w:delText>
        </w:r>
        <w:r w:rsidDel="00010D2C">
          <w:rPr>
            <w:rFonts w:ascii="Arial" w:hAnsi="Arial"/>
            <w:sz w:val="24"/>
            <w:lang w:val="el-GR"/>
          </w:rPr>
          <w:delText xml:space="preserve">μπορεί να εκτελεστεί σαν δοκιμή σειράς και η </w:delText>
        </w:r>
        <w:r w:rsidDel="00010D2C">
          <w:rPr>
            <w:rFonts w:ascii="Arial" w:hAnsi="Arial"/>
            <w:sz w:val="24"/>
          </w:rPr>
          <w:delText>LTAC</w:delText>
        </w:r>
        <w:r w:rsidRPr="001D60BA" w:rsidDel="00010D2C">
          <w:rPr>
            <w:rFonts w:ascii="Arial" w:hAnsi="Arial"/>
            <w:sz w:val="24"/>
            <w:lang w:val="el-GR"/>
          </w:rPr>
          <w:delText xml:space="preserve"> </w:delText>
        </w:r>
        <w:r w:rsidDel="00010D2C">
          <w:rPr>
            <w:rFonts w:ascii="Arial" w:hAnsi="Arial"/>
            <w:sz w:val="24"/>
            <w:lang w:val="el-GR"/>
          </w:rPr>
          <w:delText>σαν ειδική δοκιμή.</w:delText>
        </w:r>
      </w:del>
    </w:p>
    <w:p w:rsidR="00004B1F" w:rsidRPr="00960089" w:rsidDel="00010D2C" w:rsidRDefault="00004B1F" w:rsidP="00004B1F">
      <w:pPr>
        <w:ind w:left="709"/>
        <w:jc w:val="both"/>
        <w:rPr>
          <w:del w:id="805" w:author="Καρμίρης Αγγελος" w:date="2020-01-03T10:36:00Z"/>
          <w:rFonts w:ascii="Arial" w:hAnsi="Arial"/>
          <w:sz w:val="24"/>
          <w:lang w:val="el-GR"/>
        </w:rPr>
      </w:pPr>
    </w:p>
    <w:p w:rsidR="00004B1F" w:rsidRPr="007C747E" w:rsidDel="00010D2C" w:rsidRDefault="004267CD" w:rsidP="00004B1F">
      <w:pPr>
        <w:numPr>
          <w:ilvl w:val="0"/>
          <w:numId w:val="13"/>
        </w:numPr>
        <w:jc w:val="both"/>
        <w:rPr>
          <w:del w:id="806" w:author="Καρμίρης Αγγελος" w:date="2020-01-03T10:36:00Z"/>
          <w:rFonts w:ascii="Arial" w:hAnsi="Arial"/>
          <w:sz w:val="24"/>
          <w:lang w:val="el-GR"/>
        </w:rPr>
      </w:pPr>
      <w:del w:id="807" w:author="Καρμίρης Αγγελος" w:date="2020-01-03T10:36:00Z">
        <w:r w:rsidDel="00010D2C">
          <w:rPr>
            <w:rFonts w:ascii="Arial" w:hAnsi="Arial"/>
            <w:sz w:val="24"/>
            <w:lang w:val="el-GR"/>
          </w:rPr>
          <w:delText>Ανάλυση</w:delText>
        </w:r>
        <w:r w:rsidR="00004B1F" w:rsidRPr="00960089" w:rsidDel="00010D2C">
          <w:rPr>
            <w:rFonts w:ascii="Arial" w:hAnsi="Arial"/>
            <w:sz w:val="24"/>
            <w:lang w:val="el-GR"/>
          </w:rPr>
          <w:delText xml:space="preserve"> </w:delText>
        </w:r>
        <w:r w:rsidR="007336C5" w:rsidDel="00010D2C">
          <w:rPr>
            <w:rFonts w:ascii="Arial" w:hAnsi="Arial"/>
            <w:sz w:val="24"/>
            <w:lang w:val="el-GR"/>
          </w:rPr>
          <w:delText>διαλυμένων αερίων</w:delText>
        </w:r>
        <w:r w:rsidR="00004B1F" w:rsidRPr="00960089" w:rsidDel="00010D2C">
          <w:rPr>
            <w:rFonts w:ascii="Arial" w:hAnsi="Arial"/>
            <w:sz w:val="24"/>
            <w:lang w:val="el-GR"/>
          </w:rPr>
          <w:delText xml:space="preserve"> (</w:delText>
        </w:r>
        <w:r w:rsidR="007336C5" w:rsidDel="00010D2C">
          <w:rPr>
            <w:rFonts w:ascii="Arial" w:hAnsi="Arial"/>
            <w:sz w:val="24"/>
          </w:rPr>
          <w:delText>DGA</w:delText>
        </w:r>
        <w:r w:rsidR="00004B1F" w:rsidRPr="00960089" w:rsidDel="00010D2C">
          <w:rPr>
            <w:rFonts w:ascii="Arial" w:hAnsi="Arial"/>
            <w:sz w:val="24"/>
            <w:lang w:val="el-GR"/>
          </w:rPr>
          <w:delText>)</w:delText>
        </w:r>
      </w:del>
    </w:p>
    <w:p w:rsidR="00004B1F" w:rsidDel="00010D2C" w:rsidRDefault="004267CD" w:rsidP="00004B1F">
      <w:pPr>
        <w:ind w:left="1249"/>
        <w:jc w:val="both"/>
        <w:rPr>
          <w:del w:id="808" w:author="Καρμίρης Αγγελος" w:date="2020-01-03T10:36:00Z"/>
          <w:rFonts w:ascii="Arial" w:hAnsi="Arial"/>
          <w:sz w:val="24"/>
          <w:lang w:val="el-GR"/>
        </w:rPr>
      </w:pPr>
      <w:del w:id="809" w:author="Καρμίρης Αγγελος" w:date="2020-01-03T10:36:00Z">
        <w:r w:rsidDel="00010D2C">
          <w:rPr>
            <w:rFonts w:ascii="Arial" w:hAnsi="Arial"/>
            <w:sz w:val="24"/>
            <w:lang w:val="el-GR"/>
          </w:rPr>
          <w:delText>Μετά την ολοκλήρωση όλων των διηλεκτρικών δοκιμών ΥΤ, θα παρθούν δείγματα λαδιού και θα υποβληθούν σε ανάλυση διαλυμένων αερίων</w:delText>
        </w:r>
        <w:r w:rsidR="00207653" w:rsidDel="00010D2C">
          <w:rPr>
            <w:rFonts w:ascii="Arial" w:hAnsi="Arial"/>
            <w:sz w:val="24"/>
            <w:lang w:val="el-GR"/>
          </w:rPr>
          <w:delText xml:space="preserve"> (</w:delText>
        </w:r>
        <w:r w:rsidR="00207653" w:rsidDel="00010D2C">
          <w:rPr>
            <w:rFonts w:ascii="Arial" w:hAnsi="Arial"/>
            <w:sz w:val="24"/>
          </w:rPr>
          <w:delText>DGA</w:delText>
        </w:r>
        <w:r w:rsidR="00207653" w:rsidRPr="001D60BA" w:rsidDel="00010D2C">
          <w:rPr>
            <w:rFonts w:ascii="Arial" w:hAnsi="Arial"/>
            <w:sz w:val="24"/>
            <w:lang w:val="el-GR"/>
          </w:rPr>
          <w:delText>)</w:delText>
        </w:r>
        <w:r w:rsidDel="00010D2C">
          <w:rPr>
            <w:rFonts w:ascii="Arial" w:hAnsi="Arial"/>
            <w:sz w:val="24"/>
            <w:lang w:val="el-GR"/>
          </w:rPr>
          <w:delText xml:space="preserve">. </w:delText>
        </w:r>
        <w:r w:rsidR="00207653" w:rsidDel="00010D2C">
          <w:rPr>
            <w:rFonts w:ascii="Arial" w:hAnsi="Arial"/>
            <w:sz w:val="24"/>
            <w:lang w:val="el-GR"/>
          </w:rPr>
          <w:delText xml:space="preserve">Η δειγματοληψία λαδιού θα εκτελεστεί σύμφωνα με τα </w:delText>
        </w:r>
        <w:r w:rsidR="00207653" w:rsidDel="00010D2C">
          <w:rPr>
            <w:rFonts w:ascii="Arial" w:hAnsi="Arial"/>
            <w:sz w:val="24"/>
          </w:rPr>
          <w:delText>IEC</w:delText>
        </w:r>
        <w:r w:rsidR="00207653" w:rsidRPr="001D60BA" w:rsidDel="00010D2C">
          <w:rPr>
            <w:rFonts w:ascii="Arial" w:hAnsi="Arial"/>
            <w:sz w:val="24"/>
            <w:lang w:val="el-GR"/>
          </w:rPr>
          <w:delText xml:space="preserve"> 61181 </w:delText>
        </w:r>
        <w:r w:rsidR="00207653" w:rsidDel="00010D2C">
          <w:rPr>
            <w:rFonts w:ascii="Arial" w:hAnsi="Arial"/>
            <w:sz w:val="24"/>
            <w:lang w:val="el-GR"/>
          </w:rPr>
          <w:delText xml:space="preserve">και </w:delText>
        </w:r>
        <w:r w:rsidR="00207653" w:rsidDel="00010D2C">
          <w:rPr>
            <w:rFonts w:ascii="Arial" w:hAnsi="Arial"/>
            <w:sz w:val="24"/>
          </w:rPr>
          <w:delText>IEC</w:delText>
        </w:r>
        <w:r w:rsidR="00207653" w:rsidRPr="001D60BA" w:rsidDel="00010D2C">
          <w:rPr>
            <w:rFonts w:ascii="Arial" w:hAnsi="Arial"/>
            <w:sz w:val="24"/>
            <w:lang w:val="el-GR"/>
          </w:rPr>
          <w:delText xml:space="preserve"> 60567</w:delText>
        </w:r>
        <w:r w:rsidR="00004B1F" w:rsidRPr="007C747E" w:rsidDel="00010D2C">
          <w:rPr>
            <w:rFonts w:ascii="Arial" w:hAnsi="Arial"/>
            <w:sz w:val="24"/>
            <w:lang w:val="el-GR"/>
          </w:rPr>
          <w:delText>.</w:delText>
        </w:r>
      </w:del>
    </w:p>
    <w:p w:rsidR="007C747E" w:rsidDel="00010D2C" w:rsidRDefault="007C747E" w:rsidP="001D60BA">
      <w:pPr>
        <w:ind w:left="709"/>
        <w:jc w:val="both"/>
        <w:rPr>
          <w:del w:id="810" w:author="Καρμίρης Αγγελος" w:date="2020-01-03T10:36:00Z"/>
          <w:rFonts w:ascii="Arial" w:hAnsi="Arial"/>
          <w:sz w:val="24"/>
          <w:lang w:val="el-GR"/>
        </w:rPr>
      </w:pPr>
    </w:p>
    <w:p w:rsidR="00207653" w:rsidRPr="001D60BA" w:rsidDel="00010D2C" w:rsidRDefault="00061649" w:rsidP="00061649">
      <w:pPr>
        <w:numPr>
          <w:ilvl w:val="0"/>
          <w:numId w:val="13"/>
        </w:numPr>
        <w:jc w:val="both"/>
        <w:rPr>
          <w:del w:id="811" w:author="Καρμίρης Αγγελος" w:date="2020-01-03T10:36:00Z"/>
          <w:rFonts w:ascii="Arial" w:hAnsi="Arial"/>
          <w:sz w:val="24"/>
          <w:lang w:val="el-GR"/>
        </w:rPr>
      </w:pPr>
      <w:del w:id="812" w:author="Καρμίρης Αγγελος" w:date="2020-01-03T10:36:00Z">
        <w:r w:rsidRPr="001D60BA" w:rsidDel="00010D2C">
          <w:rPr>
            <w:rFonts w:ascii="Arial" w:hAnsi="Arial"/>
            <w:sz w:val="24"/>
            <w:lang w:val="el-GR"/>
          </w:rPr>
          <w:delText>Δοκιμή μόνωσης βοηθητικών κυκλωμάτων</w:delText>
        </w:r>
        <w:r w:rsidR="00207653" w:rsidRPr="001D60BA" w:rsidDel="00010D2C">
          <w:rPr>
            <w:rFonts w:ascii="Arial" w:hAnsi="Arial"/>
            <w:sz w:val="24"/>
            <w:lang w:val="el-GR"/>
          </w:rPr>
          <w:delText xml:space="preserve"> (</w:delText>
        </w:r>
        <w:r w:rsidR="00207653" w:rsidDel="00010D2C">
          <w:rPr>
            <w:rFonts w:ascii="Arial" w:hAnsi="Arial"/>
            <w:sz w:val="24"/>
          </w:rPr>
          <w:delText>AuxW</w:delText>
        </w:r>
        <w:r w:rsidR="00207653" w:rsidRPr="001D60BA" w:rsidDel="00010D2C">
          <w:rPr>
            <w:rFonts w:ascii="Arial" w:hAnsi="Arial"/>
            <w:sz w:val="24"/>
            <w:lang w:val="el-GR"/>
          </w:rPr>
          <w:delText>)</w:delText>
        </w:r>
      </w:del>
    </w:p>
    <w:p w:rsidR="00061649" w:rsidRPr="007C747E" w:rsidDel="00010D2C" w:rsidRDefault="00061649" w:rsidP="001D60BA">
      <w:pPr>
        <w:ind w:left="1249"/>
        <w:jc w:val="both"/>
        <w:rPr>
          <w:del w:id="813" w:author="Καρμίρης Αγγελος" w:date="2020-01-03T10:36:00Z"/>
          <w:rFonts w:ascii="Arial" w:hAnsi="Arial"/>
          <w:sz w:val="24"/>
          <w:lang w:val="el-GR"/>
        </w:rPr>
      </w:pPr>
      <w:del w:id="814" w:author="Καρμίρης Αγγελος" w:date="2020-01-03T10:36:00Z">
        <w:r w:rsidRPr="001D60BA" w:rsidDel="00010D2C">
          <w:rPr>
            <w:rFonts w:ascii="Arial" w:hAnsi="Arial"/>
            <w:sz w:val="24"/>
            <w:lang w:val="el-GR"/>
          </w:rPr>
          <w:delText>2 kV για τα κυκλώματα βοηθητικής ισχύος και σήμανσης, 2,5 kV για τα δευτερεύοντα τυλίγματα Μ/Σ έντασης, 1 λεπτό, 50 Hz.</w:delText>
        </w:r>
      </w:del>
    </w:p>
    <w:p w:rsidR="007C747E" w:rsidDel="00010D2C" w:rsidRDefault="007C747E" w:rsidP="001D60BA">
      <w:pPr>
        <w:ind w:left="709"/>
        <w:jc w:val="both"/>
        <w:rPr>
          <w:del w:id="815" w:author="Καρμίρης Αγγελος" w:date="2020-01-03T10:36:00Z"/>
          <w:rFonts w:ascii="Arial" w:hAnsi="Arial"/>
          <w:sz w:val="24"/>
          <w:lang w:val="el-GR"/>
        </w:rPr>
      </w:pPr>
    </w:p>
    <w:p w:rsidR="00061649" w:rsidRPr="007C747E" w:rsidDel="00010D2C" w:rsidRDefault="00061649" w:rsidP="00061649">
      <w:pPr>
        <w:numPr>
          <w:ilvl w:val="0"/>
          <w:numId w:val="13"/>
        </w:numPr>
        <w:jc w:val="both"/>
        <w:rPr>
          <w:del w:id="816" w:author="Καρμίρης Αγγελος" w:date="2020-01-03T10:36:00Z"/>
          <w:rFonts w:ascii="Arial" w:hAnsi="Arial"/>
          <w:sz w:val="24"/>
          <w:lang w:val="el-GR"/>
        </w:rPr>
      </w:pPr>
      <w:del w:id="817" w:author="Καρμίρης Αγγελος" w:date="2020-01-03T10:36:00Z">
        <w:r w:rsidRPr="001D60BA" w:rsidDel="00010D2C">
          <w:rPr>
            <w:rFonts w:ascii="Arial" w:hAnsi="Arial"/>
            <w:sz w:val="24"/>
            <w:lang w:val="el-GR"/>
          </w:rPr>
          <w:delText>Έλεγχος λόγου και πολικότητας των Μ/Σ έντασης μονωτήρων διέλευσης.</w:delText>
        </w:r>
      </w:del>
    </w:p>
    <w:p w:rsidR="007C747E" w:rsidDel="00010D2C" w:rsidRDefault="007C747E" w:rsidP="001D60BA">
      <w:pPr>
        <w:ind w:left="709"/>
        <w:jc w:val="both"/>
        <w:rPr>
          <w:del w:id="818" w:author="Καρμίρης Αγγελος" w:date="2020-01-03T10:36:00Z"/>
          <w:rFonts w:ascii="Arial" w:hAnsi="Arial"/>
          <w:sz w:val="24"/>
          <w:lang w:val="el-GR"/>
        </w:rPr>
      </w:pPr>
    </w:p>
    <w:p w:rsidR="00061649" w:rsidRPr="007C747E" w:rsidDel="00010D2C" w:rsidRDefault="00061649" w:rsidP="00061649">
      <w:pPr>
        <w:numPr>
          <w:ilvl w:val="0"/>
          <w:numId w:val="13"/>
        </w:numPr>
        <w:jc w:val="both"/>
        <w:rPr>
          <w:del w:id="819" w:author="Καρμίρης Αγγελος" w:date="2020-01-03T10:36:00Z"/>
          <w:rFonts w:ascii="Arial" w:hAnsi="Arial"/>
          <w:sz w:val="24"/>
          <w:lang w:val="el-GR"/>
        </w:rPr>
      </w:pPr>
      <w:del w:id="820" w:author="Καρμίρης Αγγελος" w:date="2020-01-03T10:36:00Z">
        <w:r w:rsidRPr="001D60BA" w:rsidDel="00010D2C">
          <w:rPr>
            <w:rFonts w:ascii="Arial" w:hAnsi="Arial"/>
            <w:sz w:val="24"/>
            <w:lang w:val="el-GR"/>
          </w:rPr>
          <w:delText>Λειτουργική δοκιμή βοηθητικών κυκλωμάτων</w:delText>
        </w:r>
      </w:del>
    </w:p>
    <w:p w:rsidR="007C747E" w:rsidDel="00010D2C" w:rsidRDefault="007C747E" w:rsidP="001D60BA">
      <w:pPr>
        <w:ind w:left="709"/>
        <w:jc w:val="both"/>
        <w:rPr>
          <w:del w:id="821" w:author="Καρμίρης Αγγελος" w:date="2020-01-03T10:36:00Z"/>
          <w:rFonts w:ascii="Arial" w:hAnsi="Arial"/>
          <w:sz w:val="24"/>
          <w:lang w:val="el-GR"/>
        </w:rPr>
      </w:pPr>
    </w:p>
    <w:p w:rsidR="00061649" w:rsidRPr="007C747E" w:rsidDel="00010D2C" w:rsidRDefault="00061649" w:rsidP="00061649">
      <w:pPr>
        <w:numPr>
          <w:ilvl w:val="0"/>
          <w:numId w:val="13"/>
        </w:numPr>
        <w:jc w:val="both"/>
        <w:rPr>
          <w:del w:id="822" w:author="Καρμίρης Αγγελος" w:date="2020-01-03T10:36:00Z"/>
          <w:rFonts w:ascii="Arial" w:hAnsi="Arial"/>
          <w:sz w:val="24"/>
          <w:lang w:val="el-GR"/>
        </w:rPr>
      </w:pPr>
      <w:del w:id="823" w:author="Καρμίρης Αγγελος" w:date="2020-01-03T10:36:00Z">
        <w:r w:rsidRPr="001D60BA" w:rsidDel="00010D2C">
          <w:rPr>
            <w:rFonts w:ascii="Arial" w:hAnsi="Arial"/>
            <w:sz w:val="24"/>
            <w:lang w:val="el-GR"/>
          </w:rPr>
          <w:delText>Δοκιμή στεγανότητας</w:delText>
        </w:r>
      </w:del>
    </w:p>
    <w:p w:rsidR="00061649" w:rsidRPr="00DC64BD" w:rsidDel="00010D2C" w:rsidRDefault="00061649" w:rsidP="00A762B8">
      <w:pPr>
        <w:ind w:left="1249"/>
        <w:jc w:val="both"/>
        <w:rPr>
          <w:del w:id="824" w:author="Καρμίρης Αγγελος" w:date="2020-01-03T10:36:00Z"/>
          <w:rFonts w:ascii="Arial" w:hAnsi="Arial"/>
          <w:sz w:val="24"/>
          <w:lang w:val="el-GR"/>
        </w:rPr>
      </w:pPr>
      <w:del w:id="825" w:author="Καρμίρης Αγγελος" w:date="2020-01-03T10:36:00Z">
        <w:r w:rsidRPr="00061649" w:rsidDel="00010D2C">
          <w:rPr>
            <w:rFonts w:ascii="Arial" w:hAnsi="Arial"/>
            <w:sz w:val="24"/>
            <w:lang w:val="el-GR"/>
          </w:rPr>
          <w:delText>Πίεση αερίου τουλάχιστον 30kPa πάνω από την κανονική πίεση ελαίου θα εφαρμοστεί στο δοχείο διαστολής για 24 ώρες, με την αυτεπαγωγή συναρμολογημένη. Δεν πρέπει να εμφανιστούν διαρροές. Η πίεση στη βάση του λέβητα της αυτεπαγωγής πρέπει να καταγράφεται κατά τη διάρκεια της δοκιμής με βαθμονομημένο μανόμετρο.</w:delText>
        </w:r>
      </w:del>
    </w:p>
    <w:p w:rsidR="007C747E" w:rsidDel="00010D2C" w:rsidRDefault="007C747E" w:rsidP="001D60BA">
      <w:pPr>
        <w:ind w:left="709"/>
        <w:jc w:val="both"/>
        <w:rPr>
          <w:del w:id="826" w:author="Καρμίρης Αγγελος" w:date="2020-01-03T10:36:00Z"/>
          <w:rFonts w:ascii="Arial" w:hAnsi="Arial"/>
          <w:sz w:val="24"/>
          <w:lang w:val="el-GR"/>
        </w:rPr>
      </w:pPr>
    </w:p>
    <w:p w:rsidR="00061649" w:rsidRPr="007C747E" w:rsidDel="00010D2C" w:rsidRDefault="00061649" w:rsidP="00061649">
      <w:pPr>
        <w:numPr>
          <w:ilvl w:val="0"/>
          <w:numId w:val="13"/>
        </w:numPr>
        <w:jc w:val="both"/>
        <w:rPr>
          <w:del w:id="827" w:author="Καρμίρης Αγγελος" w:date="2020-01-03T10:36:00Z"/>
          <w:rFonts w:ascii="Arial" w:hAnsi="Arial"/>
          <w:sz w:val="24"/>
          <w:lang w:val="el-GR"/>
        </w:rPr>
      </w:pPr>
      <w:del w:id="828" w:author="Καρμίρης Αγγελος" w:date="2020-01-03T10:36:00Z">
        <w:r w:rsidRPr="001D60BA" w:rsidDel="00010D2C">
          <w:rPr>
            <w:rFonts w:ascii="Arial" w:hAnsi="Arial"/>
            <w:sz w:val="24"/>
            <w:lang w:val="el-GR"/>
          </w:rPr>
          <w:delText>Μέτρηση χωρητικότητας και συντελεστή απωλειών στα 10</w:delText>
        </w:r>
        <w:r w:rsidRPr="001D60BA" w:rsidDel="00010D2C">
          <w:rPr>
            <w:rFonts w:ascii="Arial" w:hAnsi="Arial"/>
            <w:sz w:val="24"/>
          </w:rPr>
          <w:delText>kV</w:delText>
        </w:r>
      </w:del>
    </w:p>
    <w:p w:rsidR="00061649" w:rsidRPr="001D60BA" w:rsidDel="00010D2C" w:rsidRDefault="00061649" w:rsidP="00A762B8">
      <w:pPr>
        <w:ind w:left="1249"/>
        <w:jc w:val="both"/>
        <w:rPr>
          <w:del w:id="829" w:author="Καρμίρης Αγγελος" w:date="2020-01-03T10:36:00Z"/>
          <w:rFonts w:ascii="Arial" w:hAnsi="Arial"/>
          <w:sz w:val="24"/>
        </w:rPr>
      </w:pPr>
      <w:del w:id="830" w:author="Καρμίρης Αγγελος" w:date="2020-01-03T10:36:00Z">
        <w:r w:rsidRPr="007C747E" w:rsidDel="00010D2C">
          <w:rPr>
            <w:rFonts w:ascii="Arial" w:hAnsi="Arial"/>
            <w:sz w:val="24"/>
            <w:lang w:val="el-GR"/>
          </w:rPr>
          <w:delText>εφδ ≤ 0,</w:delText>
        </w:r>
        <w:r w:rsidR="00812EEE" w:rsidDel="00010D2C">
          <w:rPr>
            <w:rFonts w:ascii="Arial" w:hAnsi="Arial"/>
            <w:sz w:val="24"/>
          </w:rPr>
          <w:delText>00</w:delText>
        </w:r>
        <w:r w:rsidRPr="007C747E" w:rsidDel="00010D2C">
          <w:rPr>
            <w:rFonts w:ascii="Arial" w:hAnsi="Arial"/>
            <w:sz w:val="24"/>
            <w:lang w:val="el-GR"/>
          </w:rPr>
          <w:delText>5</w:delText>
        </w:r>
      </w:del>
    </w:p>
    <w:p w:rsidR="007C747E" w:rsidDel="00010D2C" w:rsidRDefault="007C747E" w:rsidP="001D60BA">
      <w:pPr>
        <w:ind w:left="709"/>
        <w:jc w:val="both"/>
        <w:rPr>
          <w:del w:id="831" w:author="Καρμίρης Αγγελος" w:date="2020-01-03T10:36:00Z"/>
          <w:rFonts w:ascii="Arial" w:hAnsi="Arial"/>
          <w:sz w:val="24"/>
          <w:lang w:val="el-GR"/>
        </w:rPr>
      </w:pPr>
    </w:p>
    <w:p w:rsidR="00061649" w:rsidRPr="007C747E" w:rsidDel="00010D2C" w:rsidRDefault="00061649" w:rsidP="00061649">
      <w:pPr>
        <w:numPr>
          <w:ilvl w:val="0"/>
          <w:numId w:val="13"/>
        </w:numPr>
        <w:jc w:val="both"/>
        <w:rPr>
          <w:del w:id="832" w:author="Καρμίρης Αγγελος" w:date="2020-01-03T10:36:00Z"/>
          <w:rFonts w:ascii="Arial" w:hAnsi="Arial"/>
          <w:sz w:val="24"/>
          <w:lang w:val="el-GR"/>
        </w:rPr>
      </w:pPr>
      <w:del w:id="833" w:author="Καρμίρης Αγγελος" w:date="2020-01-03T10:36:00Z">
        <w:r w:rsidRPr="001D60BA" w:rsidDel="00010D2C">
          <w:rPr>
            <w:rFonts w:ascii="Arial" w:hAnsi="Arial"/>
            <w:sz w:val="24"/>
            <w:lang w:val="el-GR"/>
          </w:rPr>
          <w:delText>Μέτρηση αντίστασης μόνωσης</w:delText>
        </w:r>
        <w:r w:rsidR="005E4607" w:rsidRPr="001D60BA" w:rsidDel="00010D2C">
          <w:rPr>
            <w:rFonts w:ascii="Arial" w:hAnsi="Arial"/>
            <w:sz w:val="24"/>
            <w:lang w:val="el-GR"/>
          </w:rPr>
          <w:delText xml:space="preserve"> στα 2,5</w:delText>
        </w:r>
        <w:r w:rsidR="005E4607" w:rsidRPr="001D60BA" w:rsidDel="00010D2C">
          <w:rPr>
            <w:rFonts w:ascii="Arial" w:hAnsi="Arial"/>
            <w:sz w:val="24"/>
          </w:rPr>
          <w:delText>kV</w:delText>
        </w:r>
        <w:r w:rsidR="005E4607" w:rsidRPr="001D60BA" w:rsidDel="00010D2C">
          <w:rPr>
            <w:rFonts w:ascii="Arial" w:hAnsi="Arial"/>
            <w:sz w:val="24"/>
            <w:lang w:val="el-GR"/>
          </w:rPr>
          <w:delText xml:space="preserve"> </w:delText>
        </w:r>
        <w:r w:rsidRPr="001D60BA" w:rsidDel="00010D2C">
          <w:rPr>
            <w:rFonts w:ascii="Arial" w:hAnsi="Arial"/>
            <w:sz w:val="24"/>
            <w:lang w:val="el-GR"/>
          </w:rPr>
          <w:delText>(</w:delText>
        </w:r>
        <w:r w:rsidR="005E4607" w:rsidRPr="001D60BA" w:rsidDel="00010D2C">
          <w:rPr>
            <w:rFonts w:ascii="Arial" w:hAnsi="Arial"/>
            <w:sz w:val="24"/>
            <w:lang w:val="el-GR"/>
          </w:rPr>
          <w:delText xml:space="preserve">τιμή DAR </w:delText>
        </w:r>
        <w:r w:rsidRPr="001D60BA" w:rsidDel="00010D2C">
          <w:rPr>
            <w:rFonts w:ascii="Arial" w:hAnsi="Arial"/>
            <w:sz w:val="24"/>
            <w:lang w:val="el-GR"/>
          </w:rPr>
          <w:delText>60</w:delText>
        </w:r>
        <w:r w:rsidR="005E4607" w:rsidRPr="001D60BA" w:rsidDel="00010D2C">
          <w:rPr>
            <w:rFonts w:ascii="Arial" w:hAnsi="Arial"/>
            <w:sz w:val="24"/>
          </w:rPr>
          <w:delText>s</w:delText>
        </w:r>
        <w:r w:rsidRPr="001D60BA" w:rsidDel="00010D2C">
          <w:rPr>
            <w:rFonts w:ascii="Arial" w:hAnsi="Arial"/>
            <w:sz w:val="24"/>
            <w:lang w:val="el-GR"/>
          </w:rPr>
          <w:delText xml:space="preserve"> και 15</w:delText>
        </w:r>
        <w:r w:rsidR="005E4607" w:rsidRPr="001D60BA" w:rsidDel="00010D2C">
          <w:rPr>
            <w:rFonts w:ascii="Arial" w:hAnsi="Arial"/>
            <w:sz w:val="24"/>
          </w:rPr>
          <w:delText>s</w:delText>
        </w:r>
        <w:r w:rsidRPr="001D60BA" w:rsidDel="00010D2C">
          <w:rPr>
            <w:rFonts w:ascii="Arial" w:hAnsi="Arial"/>
            <w:sz w:val="24"/>
            <w:lang w:val="el-GR"/>
          </w:rPr>
          <w:delText>)</w:delText>
        </w:r>
        <w:r w:rsidR="005E4607" w:rsidRPr="001D60BA" w:rsidDel="00010D2C">
          <w:rPr>
            <w:rFonts w:ascii="Arial" w:hAnsi="Arial"/>
            <w:sz w:val="24"/>
            <w:lang w:val="el-GR"/>
          </w:rPr>
          <w:delText>. Επίσης μέτρηση αντίστασης μόνωσης μεταξύ πυρήνα και δοχείου στο εξωτερικό κουτί γείωσης (παρ.</w:delText>
        </w:r>
        <w:r w:rsidR="005E4607" w:rsidRPr="001D60BA" w:rsidDel="00010D2C">
          <w:rPr>
            <w:rFonts w:ascii="Arial" w:hAnsi="Arial"/>
            <w:sz w:val="24"/>
          </w:rPr>
          <w:delText>V</w:delText>
        </w:r>
        <w:r w:rsidR="005E4607" w:rsidRPr="001D60BA" w:rsidDel="00010D2C">
          <w:rPr>
            <w:rFonts w:ascii="Arial" w:hAnsi="Arial"/>
            <w:sz w:val="24"/>
            <w:lang w:val="el-GR"/>
          </w:rPr>
          <w:delText>.2.4).</w:delText>
        </w:r>
      </w:del>
    </w:p>
    <w:p w:rsidR="007C747E" w:rsidDel="00010D2C" w:rsidRDefault="007C747E" w:rsidP="001D60BA">
      <w:pPr>
        <w:ind w:left="709"/>
        <w:jc w:val="both"/>
        <w:rPr>
          <w:del w:id="834" w:author="Καρμίρης Αγγελος" w:date="2020-01-03T10:36:00Z"/>
          <w:rFonts w:ascii="Arial" w:hAnsi="Arial"/>
          <w:sz w:val="24"/>
          <w:lang w:val="el-GR"/>
        </w:rPr>
      </w:pPr>
    </w:p>
    <w:p w:rsidR="00061649" w:rsidRPr="007C747E" w:rsidDel="00010D2C" w:rsidRDefault="00061649" w:rsidP="00061649">
      <w:pPr>
        <w:numPr>
          <w:ilvl w:val="0"/>
          <w:numId w:val="13"/>
        </w:numPr>
        <w:jc w:val="both"/>
        <w:rPr>
          <w:del w:id="835" w:author="Καρμίρης Αγγελος" w:date="2020-01-03T10:36:00Z"/>
          <w:rFonts w:ascii="Arial" w:hAnsi="Arial"/>
          <w:sz w:val="24"/>
          <w:lang w:val="el-GR"/>
        </w:rPr>
      </w:pPr>
      <w:del w:id="836" w:author="Καρμίρης Αγγελος" w:date="2020-01-03T10:36:00Z">
        <w:r w:rsidRPr="001D60BA" w:rsidDel="00010D2C">
          <w:rPr>
            <w:rFonts w:ascii="Arial" w:hAnsi="Arial"/>
            <w:sz w:val="24"/>
            <w:lang w:val="el-GR"/>
          </w:rPr>
          <w:delText>Έλεγχος βαφής</w:delText>
        </w:r>
      </w:del>
    </w:p>
    <w:p w:rsidR="005E4607" w:rsidRPr="00DC64BD" w:rsidDel="00010D2C" w:rsidRDefault="005E4607" w:rsidP="00A762B8">
      <w:pPr>
        <w:ind w:left="1249"/>
        <w:jc w:val="both"/>
        <w:rPr>
          <w:del w:id="837" w:author="Καρμίρης Αγγελος" w:date="2020-01-03T10:36:00Z"/>
          <w:rFonts w:ascii="Arial" w:hAnsi="Arial"/>
          <w:sz w:val="24"/>
          <w:lang w:val="el-GR"/>
        </w:rPr>
      </w:pPr>
      <w:del w:id="838" w:author="Καρμίρης Αγγελος" w:date="2020-01-03T10:36:00Z">
        <w:r w:rsidRPr="005E4607" w:rsidDel="00010D2C">
          <w:rPr>
            <w:rFonts w:ascii="Arial" w:hAnsi="Arial"/>
            <w:sz w:val="24"/>
            <w:lang w:val="el-GR"/>
          </w:rPr>
          <w:delText xml:space="preserve">Το πάχος της εξωτερικής βαφής θα ελεγχθεί με χρήση μαγνητικής μεθόδου, σύμφωνα με το ISO 2178. Η προσκόλληση της εξωτερικής βαφής θα ελεγθεί με χρήση μεθόδου διασταυρούμενης χάραξης, σύμφωνα με το ISO 2409. </w:delText>
        </w:r>
        <w:r w:rsidR="00207653" w:rsidDel="00010D2C">
          <w:rPr>
            <w:rFonts w:ascii="Arial" w:hAnsi="Arial"/>
            <w:sz w:val="24"/>
            <w:lang w:val="el-GR"/>
          </w:rPr>
          <w:delText>Οι τύποι των συστατικών του συστήματος βαφής θα υποβληθούν στον επιθεωρητή του ΑΔΜΗΕ.</w:delText>
        </w:r>
      </w:del>
    </w:p>
    <w:p w:rsidR="00207653" w:rsidDel="00010D2C" w:rsidRDefault="00207653" w:rsidP="00207653">
      <w:pPr>
        <w:ind w:left="709"/>
        <w:jc w:val="both"/>
        <w:rPr>
          <w:del w:id="839" w:author="Καρμίρης Αγγελος" w:date="2020-01-03T10:36:00Z"/>
          <w:rFonts w:ascii="Arial" w:hAnsi="Arial"/>
          <w:sz w:val="24"/>
          <w:lang w:val="el-GR"/>
        </w:rPr>
      </w:pPr>
    </w:p>
    <w:p w:rsidR="00207653" w:rsidRPr="007C747E" w:rsidDel="00010D2C" w:rsidRDefault="00207653" w:rsidP="00207653">
      <w:pPr>
        <w:numPr>
          <w:ilvl w:val="0"/>
          <w:numId w:val="13"/>
        </w:numPr>
        <w:jc w:val="both"/>
        <w:rPr>
          <w:del w:id="840" w:author="Καρμίρης Αγγελος" w:date="2020-01-03T10:36:00Z"/>
          <w:rFonts w:ascii="Arial" w:hAnsi="Arial"/>
          <w:sz w:val="24"/>
          <w:lang w:val="el-GR"/>
        </w:rPr>
      </w:pPr>
      <w:del w:id="841" w:author="Καρμίρης Αγγελος" w:date="2020-01-03T10:36:00Z">
        <w:r w:rsidDel="00010D2C">
          <w:rPr>
            <w:rFonts w:ascii="Arial" w:hAnsi="Arial"/>
            <w:sz w:val="24"/>
            <w:lang w:val="el-GR"/>
          </w:rPr>
          <w:delText>Δοκιμές λαδιού μόνωσης</w:delText>
        </w:r>
      </w:del>
    </w:p>
    <w:p w:rsidR="00207653" w:rsidDel="00010D2C" w:rsidRDefault="00812EEE" w:rsidP="00207653">
      <w:pPr>
        <w:ind w:left="1249"/>
        <w:jc w:val="both"/>
        <w:rPr>
          <w:del w:id="842" w:author="Καρμίρης Αγγελος" w:date="2020-01-03T10:36:00Z"/>
          <w:rFonts w:ascii="Arial" w:hAnsi="Arial"/>
          <w:sz w:val="24"/>
          <w:lang w:val="el-GR"/>
        </w:rPr>
      </w:pPr>
      <w:del w:id="843" w:author="Καρμίρης Αγγελος" w:date="2020-01-03T10:36:00Z">
        <w:r w:rsidDel="00010D2C">
          <w:rPr>
            <w:rFonts w:ascii="Arial" w:hAnsi="Arial"/>
            <w:sz w:val="24"/>
            <w:lang w:val="el-GR"/>
          </w:rPr>
          <w:delText>Οι ακόλουθες δοκιμές θα εκτελεστούν σε δείγμα λαδιού από το δοχείο της αυτεπαγωγής και θα εφαρμοστούν τα αναφερόμενα επίπεδα αποδοχής:</w:delText>
        </w:r>
      </w:del>
    </w:p>
    <w:p w:rsidR="00812EEE" w:rsidRPr="001D60BA" w:rsidDel="00010D2C" w:rsidRDefault="00812EEE" w:rsidP="001D60BA">
      <w:pPr>
        <w:pStyle w:val="ListParagraph"/>
        <w:numPr>
          <w:ilvl w:val="0"/>
          <w:numId w:val="23"/>
        </w:numPr>
        <w:jc w:val="both"/>
        <w:rPr>
          <w:del w:id="844" w:author="Καρμίρης Αγγελος" w:date="2020-01-03T10:36:00Z"/>
          <w:rFonts w:ascii="Arial" w:hAnsi="Arial"/>
          <w:sz w:val="24"/>
          <w:lang w:val="el-GR"/>
        </w:rPr>
      </w:pPr>
      <w:del w:id="845" w:author="Καρμίρης Αγγελος" w:date="2020-01-03T10:36:00Z">
        <w:r w:rsidDel="00010D2C">
          <w:rPr>
            <w:rFonts w:ascii="Arial" w:hAnsi="Arial"/>
            <w:sz w:val="24"/>
            <w:lang w:val="el-GR"/>
          </w:rPr>
          <w:delText>Τάση διάσπασης (</w:delText>
        </w:r>
        <w:r w:rsidDel="00010D2C">
          <w:rPr>
            <w:rFonts w:ascii="Arial" w:hAnsi="Arial"/>
            <w:sz w:val="24"/>
          </w:rPr>
          <w:delText>BDV</w:delText>
        </w:r>
        <w:r w:rsidRPr="001D60BA" w:rsidDel="00010D2C">
          <w:rPr>
            <w:rFonts w:ascii="Arial" w:hAnsi="Arial"/>
            <w:sz w:val="24"/>
            <w:lang w:val="el-GR"/>
          </w:rPr>
          <w:delText xml:space="preserve">) </w:delText>
        </w:r>
        <w:r w:rsidDel="00010D2C">
          <w:rPr>
            <w:rFonts w:ascii="Arial" w:hAnsi="Arial"/>
            <w:sz w:val="24"/>
            <w:lang w:val="el-GR"/>
          </w:rPr>
          <w:delText>σύμφωνα με</w:delText>
        </w:r>
        <w:r w:rsidR="003E2143" w:rsidDel="00010D2C">
          <w:rPr>
            <w:rFonts w:ascii="Arial" w:hAnsi="Arial"/>
            <w:sz w:val="24"/>
            <w:lang w:val="el-GR"/>
          </w:rPr>
          <w:delText xml:space="preserve"> </w:delText>
        </w:r>
        <w:r w:rsidDel="00010D2C">
          <w:rPr>
            <w:rFonts w:ascii="Arial" w:hAnsi="Arial"/>
            <w:sz w:val="24"/>
          </w:rPr>
          <w:delText>IEC</w:delText>
        </w:r>
        <w:r w:rsidRPr="001D60BA" w:rsidDel="00010D2C">
          <w:rPr>
            <w:rFonts w:ascii="Arial" w:hAnsi="Arial"/>
            <w:sz w:val="24"/>
            <w:lang w:val="el-GR"/>
          </w:rPr>
          <w:delText xml:space="preserve"> 60156, </w:delText>
        </w:r>
        <w:r w:rsidDel="00010D2C">
          <w:rPr>
            <w:rFonts w:ascii="Arial" w:hAnsi="Arial"/>
            <w:sz w:val="24"/>
            <w:lang w:val="el-GR"/>
          </w:rPr>
          <w:delText xml:space="preserve">με τιμή </w:delText>
        </w:r>
        <w:r w:rsidDel="00010D2C">
          <w:rPr>
            <w:rFonts w:ascii="Arial" w:hAnsi="Arial" w:cs="Arial"/>
            <w:sz w:val="24"/>
            <w:lang w:val="el-GR"/>
          </w:rPr>
          <w:delText>≥</w:delText>
        </w:r>
        <w:r w:rsidDel="00010D2C">
          <w:rPr>
            <w:rFonts w:ascii="Arial" w:hAnsi="Arial"/>
            <w:sz w:val="24"/>
            <w:lang w:val="el-GR"/>
          </w:rPr>
          <w:delText xml:space="preserve"> 70 </w:delText>
        </w:r>
        <w:r w:rsidDel="00010D2C">
          <w:rPr>
            <w:rFonts w:ascii="Arial" w:hAnsi="Arial"/>
            <w:sz w:val="24"/>
          </w:rPr>
          <w:delText>kV</w:delText>
        </w:r>
      </w:del>
    </w:p>
    <w:p w:rsidR="00812EEE" w:rsidDel="00010D2C" w:rsidRDefault="00812EEE" w:rsidP="001D60BA">
      <w:pPr>
        <w:pStyle w:val="ListParagraph"/>
        <w:numPr>
          <w:ilvl w:val="0"/>
          <w:numId w:val="23"/>
        </w:numPr>
        <w:jc w:val="both"/>
        <w:rPr>
          <w:del w:id="846" w:author="Καρμίρης Αγγελος" w:date="2020-01-03T10:36:00Z"/>
          <w:rFonts w:ascii="Arial" w:hAnsi="Arial"/>
          <w:sz w:val="24"/>
          <w:lang w:val="el-GR"/>
        </w:rPr>
      </w:pPr>
      <w:del w:id="847" w:author="Καρμίρης Αγγελος" w:date="2020-01-03T10:36:00Z">
        <w:r w:rsidDel="00010D2C">
          <w:rPr>
            <w:rFonts w:ascii="Arial" w:hAnsi="Arial"/>
            <w:sz w:val="24"/>
            <w:lang w:val="el-GR"/>
          </w:rPr>
          <w:delText>Διηλεκτρικός συντελεστής απωλειών (</w:delText>
        </w:r>
        <w:r w:rsidDel="00010D2C">
          <w:rPr>
            <w:rFonts w:ascii="Arial" w:hAnsi="Arial"/>
            <w:sz w:val="24"/>
          </w:rPr>
          <w:delText>DDF</w:delText>
        </w:r>
        <w:r w:rsidRPr="001D60BA" w:rsidDel="00010D2C">
          <w:rPr>
            <w:rFonts w:ascii="Arial" w:hAnsi="Arial"/>
            <w:sz w:val="24"/>
            <w:lang w:val="el-GR"/>
          </w:rPr>
          <w:delText>)</w:delText>
        </w:r>
        <w:r w:rsidDel="00010D2C">
          <w:rPr>
            <w:rFonts w:ascii="Arial" w:hAnsi="Arial"/>
            <w:sz w:val="24"/>
            <w:lang w:val="el-GR"/>
          </w:rPr>
          <w:delText xml:space="preserve"> σύμφωνα με</w:delText>
        </w:r>
        <w:r w:rsidR="003E2143" w:rsidDel="00010D2C">
          <w:rPr>
            <w:rFonts w:ascii="Arial" w:hAnsi="Arial"/>
            <w:sz w:val="24"/>
            <w:lang w:val="el-GR"/>
          </w:rPr>
          <w:delText xml:space="preserve"> </w:delText>
        </w:r>
        <w:r w:rsidDel="00010D2C">
          <w:rPr>
            <w:rFonts w:ascii="Arial" w:hAnsi="Arial"/>
            <w:sz w:val="24"/>
          </w:rPr>
          <w:delText>IEC</w:delText>
        </w:r>
        <w:r w:rsidRPr="001D60BA" w:rsidDel="00010D2C">
          <w:rPr>
            <w:rFonts w:ascii="Arial" w:hAnsi="Arial"/>
            <w:sz w:val="24"/>
            <w:lang w:val="el-GR"/>
          </w:rPr>
          <w:delText xml:space="preserve"> 60247 </w:delText>
        </w:r>
        <w:r w:rsidDel="00010D2C">
          <w:rPr>
            <w:rFonts w:ascii="Arial" w:hAnsi="Arial"/>
            <w:sz w:val="24"/>
            <w:lang w:val="el-GR"/>
          </w:rPr>
          <w:delText xml:space="preserve">ή </w:delText>
        </w:r>
        <w:r w:rsidDel="00010D2C">
          <w:rPr>
            <w:rFonts w:ascii="Arial" w:hAnsi="Arial"/>
            <w:sz w:val="24"/>
          </w:rPr>
          <w:delText>IEC</w:delText>
        </w:r>
        <w:r w:rsidRPr="001D60BA" w:rsidDel="00010D2C">
          <w:rPr>
            <w:rFonts w:ascii="Arial" w:hAnsi="Arial"/>
            <w:sz w:val="24"/>
            <w:lang w:val="el-GR"/>
          </w:rPr>
          <w:delText xml:space="preserve"> 61620, </w:delText>
        </w:r>
        <w:r w:rsidDel="00010D2C">
          <w:rPr>
            <w:rFonts w:ascii="Arial" w:hAnsi="Arial"/>
            <w:sz w:val="24"/>
            <w:lang w:val="el-GR"/>
          </w:rPr>
          <w:delText xml:space="preserve">με τιμή </w:delText>
        </w:r>
        <w:r w:rsidDel="00010D2C">
          <w:rPr>
            <w:rFonts w:ascii="Arial" w:hAnsi="Arial" w:cs="Arial"/>
            <w:sz w:val="24"/>
            <w:lang w:val="el-GR"/>
          </w:rPr>
          <w:delText>≤</w:delText>
        </w:r>
        <w:r w:rsidDel="00010D2C">
          <w:rPr>
            <w:rFonts w:ascii="Arial" w:hAnsi="Arial"/>
            <w:sz w:val="24"/>
            <w:lang w:val="el-GR"/>
          </w:rPr>
          <w:delText xml:space="preserve"> 0,005</w:delText>
        </w:r>
      </w:del>
    </w:p>
    <w:p w:rsidR="00812EEE" w:rsidRPr="001D60BA" w:rsidDel="00010D2C" w:rsidRDefault="00812EEE" w:rsidP="001D60BA">
      <w:pPr>
        <w:pStyle w:val="ListParagraph"/>
        <w:numPr>
          <w:ilvl w:val="0"/>
          <w:numId w:val="23"/>
        </w:numPr>
        <w:jc w:val="both"/>
        <w:rPr>
          <w:del w:id="848" w:author="Καρμίρης Αγγελος" w:date="2020-01-03T10:36:00Z"/>
          <w:rFonts w:ascii="Arial" w:hAnsi="Arial"/>
          <w:sz w:val="24"/>
          <w:lang w:val="el-GR"/>
        </w:rPr>
      </w:pPr>
      <w:del w:id="849" w:author="Καρμίρης Αγγελος" w:date="2020-01-03T10:36:00Z">
        <w:r w:rsidDel="00010D2C">
          <w:rPr>
            <w:rFonts w:ascii="Arial" w:hAnsi="Arial"/>
            <w:sz w:val="24"/>
            <w:lang w:val="el-GR"/>
          </w:rPr>
          <w:delText xml:space="preserve">Περιεκτικότητα νερού σύμφωνα με </w:delText>
        </w:r>
        <w:r w:rsidDel="00010D2C">
          <w:rPr>
            <w:rFonts w:ascii="Arial" w:hAnsi="Arial"/>
            <w:sz w:val="24"/>
          </w:rPr>
          <w:delText>IEC</w:delText>
        </w:r>
        <w:r w:rsidRPr="001D60BA" w:rsidDel="00010D2C">
          <w:rPr>
            <w:rFonts w:ascii="Arial" w:hAnsi="Arial"/>
            <w:sz w:val="24"/>
            <w:lang w:val="el-GR"/>
          </w:rPr>
          <w:delText xml:space="preserve"> 60814, </w:delText>
        </w:r>
        <w:r w:rsidDel="00010D2C">
          <w:rPr>
            <w:rFonts w:ascii="Arial" w:hAnsi="Arial"/>
            <w:sz w:val="24"/>
            <w:lang w:val="el-GR"/>
          </w:rPr>
          <w:delText xml:space="preserve">με τιμή </w:delText>
        </w:r>
        <w:r w:rsidDel="00010D2C">
          <w:rPr>
            <w:rFonts w:ascii="Arial" w:hAnsi="Arial" w:cs="Arial"/>
            <w:sz w:val="24"/>
            <w:lang w:val="el-GR"/>
          </w:rPr>
          <w:delText>≤</w:delText>
        </w:r>
        <w:r w:rsidDel="00010D2C">
          <w:rPr>
            <w:rFonts w:ascii="Arial" w:hAnsi="Arial"/>
            <w:sz w:val="24"/>
            <w:lang w:val="el-GR"/>
          </w:rPr>
          <w:delText xml:space="preserve"> 40 </w:delText>
        </w:r>
        <w:r w:rsidDel="00010D2C">
          <w:rPr>
            <w:rFonts w:ascii="Arial" w:hAnsi="Arial"/>
            <w:sz w:val="24"/>
          </w:rPr>
          <w:delText>mg</w:delText>
        </w:r>
        <w:r w:rsidRPr="001D60BA" w:rsidDel="00010D2C">
          <w:rPr>
            <w:rFonts w:ascii="Arial" w:hAnsi="Arial"/>
            <w:sz w:val="24"/>
            <w:lang w:val="el-GR"/>
          </w:rPr>
          <w:delText>/</w:delText>
        </w:r>
        <w:r w:rsidDel="00010D2C">
          <w:rPr>
            <w:rFonts w:ascii="Arial" w:hAnsi="Arial"/>
            <w:sz w:val="24"/>
          </w:rPr>
          <w:delText>kg</w:delText>
        </w:r>
      </w:del>
    </w:p>
    <w:p w:rsidR="00812EEE" w:rsidRPr="001D60BA" w:rsidDel="00010D2C" w:rsidRDefault="003E2143" w:rsidP="001D60BA">
      <w:pPr>
        <w:pStyle w:val="ListParagraph"/>
        <w:numPr>
          <w:ilvl w:val="0"/>
          <w:numId w:val="23"/>
        </w:numPr>
        <w:jc w:val="both"/>
        <w:rPr>
          <w:del w:id="850" w:author="Καρμίρης Αγγελος" w:date="2020-01-03T10:36:00Z"/>
          <w:rFonts w:ascii="Arial" w:hAnsi="Arial"/>
          <w:sz w:val="24"/>
          <w:lang w:val="el-GR"/>
        </w:rPr>
      </w:pPr>
      <w:del w:id="851" w:author="Καρμίρης Αγγελος" w:date="2020-01-03T10:36:00Z">
        <w:r w:rsidDel="00010D2C">
          <w:rPr>
            <w:rFonts w:ascii="Arial" w:hAnsi="Arial"/>
            <w:sz w:val="24"/>
            <w:lang w:val="el-GR"/>
          </w:rPr>
          <w:delText>Διεπιφανειακή τάση (</w:delText>
        </w:r>
        <w:r w:rsidDel="00010D2C">
          <w:rPr>
            <w:rFonts w:ascii="Arial" w:hAnsi="Arial"/>
            <w:sz w:val="24"/>
          </w:rPr>
          <w:delText>IFT</w:delText>
        </w:r>
        <w:r w:rsidRPr="001D60BA" w:rsidDel="00010D2C">
          <w:rPr>
            <w:rFonts w:ascii="Arial" w:hAnsi="Arial"/>
            <w:sz w:val="24"/>
            <w:lang w:val="el-GR"/>
          </w:rPr>
          <w:delText xml:space="preserve">) </w:delText>
        </w:r>
        <w:r w:rsidDel="00010D2C">
          <w:rPr>
            <w:rFonts w:ascii="Arial" w:hAnsi="Arial"/>
            <w:sz w:val="24"/>
            <w:lang w:val="el-GR"/>
          </w:rPr>
          <w:delText xml:space="preserve">σύμφωνα με </w:delText>
        </w:r>
        <w:r w:rsidDel="00010D2C">
          <w:rPr>
            <w:rFonts w:ascii="Arial" w:hAnsi="Arial"/>
            <w:sz w:val="24"/>
          </w:rPr>
          <w:delText>EN</w:delText>
        </w:r>
        <w:r w:rsidRPr="001D60BA" w:rsidDel="00010D2C">
          <w:rPr>
            <w:rFonts w:ascii="Arial" w:hAnsi="Arial"/>
            <w:sz w:val="24"/>
            <w:lang w:val="el-GR"/>
          </w:rPr>
          <w:delText xml:space="preserve"> 14210 </w:delText>
        </w:r>
        <w:r w:rsidDel="00010D2C">
          <w:rPr>
            <w:rFonts w:ascii="Arial" w:hAnsi="Arial"/>
            <w:sz w:val="24"/>
            <w:lang w:val="el-GR"/>
          </w:rPr>
          <w:delText xml:space="preserve">ή </w:delText>
        </w:r>
        <w:r w:rsidDel="00010D2C">
          <w:rPr>
            <w:rFonts w:ascii="Arial" w:hAnsi="Arial"/>
            <w:sz w:val="24"/>
          </w:rPr>
          <w:delText>ASTM</w:delText>
        </w:r>
        <w:r w:rsidRPr="001D60BA" w:rsidDel="00010D2C">
          <w:rPr>
            <w:rFonts w:ascii="Arial" w:hAnsi="Arial"/>
            <w:sz w:val="24"/>
            <w:lang w:val="el-GR"/>
          </w:rPr>
          <w:delText xml:space="preserve"> </w:delText>
        </w:r>
        <w:r w:rsidDel="00010D2C">
          <w:rPr>
            <w:rFonts w:ascii="Arial" w:hAnsi="Arial"/>
            <w:sz w:val="24"/>
          </w:rPr>
          <w:delText>D</w:delText>
        </w:r>
        <w:r w:rsidRPr="001D60BA" w:rsidDel="00010D2C">
          <w:rPr>
            <w:rFonts w:ascii="Arial" w:hAnsi="Arial"/>
            <w:sz w:val="24"/>
            <w:lang w:val="el-GR"/>
          </w:rPr>
          <w:delText xml:space="preserve">971, </w:delText>
        </w:r>
        <w:r w:rsidDel="00010D2C">
          <w:rPr>
            <w:rFonts w:ascii="Arial" w:hAnsi="Arial"/>
            <w:sz w:val="24"/>
            <w:lang w:val="el-GR"/>
          </w:rPr>
          <w:delText xml:space="preserve">με τιμή </w:delText>
        </w:r>
        <w:r w:rsidDel="00010D2C">
          <w:rPr>
            <w:rFonts w:ascii="Arial" w:hAnsi="Arial" w:cs="Arial"/>
            <w:sz w:val="24"/>
            <w:lang w:val="el-GR"/>
          </w:rPr>
          <w:delText>≥</w:delText>
        </w:r>
        <w:r w:rsidDel="00010D2C">
          <w:rPr>
            <w:rFonts w:ascii="Arial" w:hAnsi="Arial"/>
            <w:sz w:val="24"/>
            <w:lang w:val="el-GR"/>
          </w:rPr>
          <w:delText xml:space="preserve"> 40 </w:delText>
        </w:r>
        <w:r w:rsidDel="00010D2C">
          <w:rPr>
            <w:rFonts w:ascii="Arial" w:hAnsi="Arial"/>
            <w:sz w:val="24"/>
          </w:rPr>
          <w:delText>mN</w:delText>
        </w:r>
        <w:r w:rsidRPr="001D60BA" w:rsidDel="00010D2C">
          <w:rPr>
            <w:rFonts w:ascii="Arial" w:hAnsi="Arial"/>
            <w:sz w:val="24"/>
            <w:lang w:val="el-GR"/>
          </w:rPr>
          <w:delText>/</w:delText>
        </w:r>
        <w:r w:rsidDel="00010D2C">
          <w:rPr>
            <w:rFonts w:ascii="Arial" w:hAnsi="Arial"/>
            <w:sz w:val="24"/>
          </w:rPr>
          <w:delText>m</w:delText>
        </w:r>
      </w:del>
    </w:p>
    <w:p w:rsidR="003E2143" w:rsidRPr="001D60BA" w:rsidDel="00010D2C" w:rsidRDefault="003E2143" w:rsidP="001D60BA">
      <w:pPr>
        <w:pStyle w:val="ListParagraph"/>
        <w:numPr>
          <w:ilvl w:val="0"/>
          <w:numId w:val="23"/>
        </w:numPr>
        <w:jc w:val="both"/>
        <w:rPr>
          <w:del w:id="852" w:author="Καρμίρης Αγγελος" w:date="2020-01-03T10:36:00Z"/>
          <w:rFonts w:ascii="Arial" w:hAnsi="Arial"/>
          <w:sz w:val="24"/>
          <w:lang w:val="el-GR"/>
        </w:rPr>
      </w:pPr>
      <w:del w:id="853" w:author="Καρμίρης Αγγελος" w:date="2020-01-03T10:36:00Z">
        <w:r w:rsidDel="00010D2C">
          <w:rPr>
            <w:rFonts w:ascii="Arial" w:hAnsi="Arial"/>
            <w:sz w:val="24"/>
            <w:lang w:val="el-GR"/>
          </w:rPr>
          <w:delText xml:space="preserve">Περιεκτικότητα σωματιδίων σύμφωνα με </w:delText>
        </w:r>
        <w:r w:rsidDel="00010D2C">
          <w:rPr>
            <w:rFonts w:ascii="Arial" w:hAnsi="Arial"/>
            <w:sz w:val="24"/>
          </w:rPr>
          <w:delText>IEC</w:delText>
        </w:r>
        <w:r w:rsidRPr="001D60BA" w:rsidDel="00010D2C">
          <w:rPr>
            <w:rFonts w:ascii="Arial" w:hAnsi="Arial"/>
            <w:sz w:val="24"/>
            <w:lang w:val="el-GR"/>
          </w:rPr>
          <w:delText xml:space="preserve"> 60970, </w:delText>
        </w:r>
        <w:r w:rsidDel="00010D2C">
          <w:rPr>
            <w:rFonts w:ascii="Arial" w:hAnsi="Arial"/>
            <w:sz w:val="24"/>
            <w:lang w:val="el-GR"/>
          </w:rPr>
          <w:delText xml:space="preserve">με τιμή </w:delText>
        </w:r>
        <w:r w:rsidDel="00010D2C">
          <w:rPr>
            <w:rFonts w:ascii="Arial" w:hAnsi="Arial" w:cs="Arial"/>
            <w:sz w:val="24"/>
            <w:lang w:val="el-GR"/>
          </w:rPr>
          <w:delText>≤</w:delText>
        </w:r>
        <w:r w:rsidDel="00010D2C">
          <w:rPr>
            <w:rFonts w:ascii="Arial" w:hAnsi="Arial"/>
            <w:sz w:val="24"/>
            <w:lang w:val="el-GR"/>
          </w:rPr>
          <w:delText xml:space="preserve"> 1000 τεμ./100</w:delText>
        </w:r>
        <w:r w:rsidDel="00010D2C">
          <w:rPr>
            <w:rFonts w:ascii="Arial" w:hAnsi="Arial"/>
            <w:sz w:val="24"/>
          </w:rPr>
          <w:delText>ml</w:delText>
        </w:r>
        <w:r w:rsidRPr="001D60BA" w:rsidDel="00010D2C">
          <w:rPr>
            <w:rFonts w:ascii="Arial" w:hAnsi="Arial"/>
            <w:sz w:val="24"/>
            <w:lang w:val="el-GR"/>
          </w:rPr>
          <w:delText xml:space="preserve"> </w:delText>
        </w:r>
        <w:r w:rsidDel="00010D2C">
          <w:rPr>
            <w:rFonts w:ascii="Arial" w:hAnsi="Arial"/>
            <w:sz w:val="24"/>
            <w:lang w:val="el-GR"/>
          </w:rPr>
          <w:delText xml:space="preserve">με μέγεθος </w:delText>
        </w:r>
        <w:r w:rsidDel="00010D2C">
          <w:rPr>
            <w:rFonts w:ascii="Arial" w:hAnsi="Arial"/>
            <w:sz w:val="24"/>
          </w:rPr>
          <w:delText>p</w:delText>
        </w:r>
        <w:r w:rsidRPr="001D60BA" w:rsidDel="00010D2C">
          <w:rPr>
            <w:rFonts w:ascii="Arial" w:hAnsi="Arial"/>
            <w:sz w:val="24"/>
            <w:lang w:val="el-GR"/>
          </w:rPr>
          <w:delText xml:space="preserve"> &gt; 5 </w:delText>
        </w:r>
        <w:r w:rsidDel="00010D2C">
          <w:rPr>
            <w:rFonts w:ascii="Arial" w:hAnsi="Arial"/>
            <w:sz w:val="24"/>
            <w:lang w:val="el-GR"/>
          </w:rPr>
          <w:delText>μ</w:delText>
        </w:r>
        <w:r w:rsidDel="00010D2C">
          <w:rPr>
            <w:rFonts w:ascii="Arial" w:hAnsi="Arial"/>
            <w:sz w:val="24"/>
          </w:rPr>
          <w:delText>m</w:delText>
        </w:r>
        <w:r w:rsidRPr="001D60BA" w:rsidDel="00010D2C">
          <w:rPr>
            <w:rFonts w:ascii="Arial" w:hAnsi="Arial"/>
            <w:sz w:val="24"/>
            <w:lang w:val="el-GR"/>
          </w:rPr>
          <w:delText xml:space="preserve"> </w:delText>
        </w:r>
        <w:r w:rsidDel="00010D2C">
          <w:rPr>
            <w:rFonts w:ascii="Arial" w:hAnsi="Arial"/>
            <w:sz w:val="24"/>
            <w:lang w:val="el-GR"/>
          </w:rPr>
          <w:delText xml:space="preserve">και τιμή </w:delText>
        </w:r>
        <w:r w:rsidDel="00010D2C">
          <w:rPr>
            <w:rFonts w:ascii="Arial" w:hAnsi="Arial" w:cs="Arial"/>
            <w:sz w:val="24"/>
            <w:lang w:val="el-GR"/>
          </w:rPr>
          <w:delText>≤</w:delText>
        </w:r>
        <w:r w:rsidDel="00010D2C">
          <w:rPr>
            <w:rFonts w:ascii="Arial" w:hAnsi="Arial"/>
            <w:sz w:val="24"/>
            <w:lang w:val="el-GR"/>
          </w:rPr>
          <w:delText xml:space="preserve"> 130 τεμ./</w:delText>
        </w:r>
        <w:r w:rsidR="00272374" w:rsidDel="00010D2C">
          <w:rPr>
            <w:rFonts w:ascii="Arial" w:hAnsi="Arial"/>
            <w:sz w:val="24"/>
            <w:lang w:val="el-GR"/>
          </w:rPr>
          <w:delText>100</w:delText>
        </w:r>
        <w:r w:rsidR="00272374" w:rsidDel="00010D2C">
          <w:rPr>
            <w:rFonts w:ascii="Arial" w:hAnsi="Arial"/>
            <w:sz w:val="24"/>
          </w:rPr>
          <w:delText>ml</w:delText>
        </w:r>
        <w:r w:rsidR="00272374" w:rsidRPr="001D60BA" w:rsidDel="00010D2C">
          <w:rPr>
            <w:rFonts w:ascii="Arial" w:hAnsi="Arial"/>
            <w:sz w:val="24"/>
            <w:lang w:val="el-GR"/>
          </w:rPr>
          <w:delText xml:space="preserve"> </w:delText>
        </w:r>
        <w:r w:rsidR="00272374" w:rsidDel="00010D2C">
          <w:rPr>
            <w:rFonts w:ascii="Arial" w:hAnsi="Arial"/>
            <w:sz w:val="24"/>
            <w:lang w:val="el-GR"/>
          </w:rPr>
          <w:delText xml:space="preserve">με μέγεθος </w:delText>
        </w:r>
        <w:r w:rsidR="00272374" w:rsidDel="00010D2C">
          <w:rPr>
            <w:rFonts w:ascii="Arial" w:hAnsi="Arial"/>
            <w:sz w:val="24"/>
          </w:rPr>
          <w:delText>p</w:delText>
        </w:r>
        <w:r w:rsidR="00272374" w:rsidRPr="001D60BA" w:rsidDel="00010D2C">
          <w:rPr>
            <w:rFonts w:ascii="Arial" w:hAnsi="Arial"/>
            <w:sz w:val="24"/>
            <w:lang w:val="el-GR"/>
          </w:rPr>
          <w:delText xml:space="preserve"> &gt; 15 </w:delText>
        </w:r>
        <w:r w:rsidR="00272374" w:rsidDel="00010D2C">
          <w:rPr>
            <w:rFonts w:ascii="Arial" w:hAnsi="Arial"/>
            <w:sz w:val="24"/>
            <w:lang w:val="el-GR"/>
          </w:rPr>
          <w:delText>μ</w:delText>
        </w:r>
        <w:r w:rsidR="00272374" w:rsidDel="00010D2C">
          <w:rPr>
            <w:rFonts w:ascii="Arial" w:hAnsi="Arial"/>
            <w:sz w:val="24"/>
          </w:rPr>
          <w:delText>m</w:delText>
        </w:r>
      </w:del>
    </w:p>
    <w:p w:rsidR="00312FF8" w:rsidRPr="00312FF8" w:rsidDel="00010D2C" w:rsidRDefault="00312FF8" w:rsidP="00312FF8">
      <w:pPr>
        <w:ind w:left="709"/>
        <w:jc w:val="both"/>
        <w:rPr>
          <w:del w:id="854" w:author="Καρμίρης Αγγελος" w:date="2020-01-03T10:36:00Z"/>
          <w:rFonts w:ascii="Arial" w:hAnsi="Arial"/>
          <w:sz w:val="24"/>
          <w:lang w:val="el-GR"/>
        </w:rPr>
      </w:pPr>
    </w:p>
    <w:p w:rsidR="00312FF8" w:rsidRPr="00312FF8" w:rsidDel="00010D2C" w:rsidRDefault="00312FF8" w:rsidP="00312FF8">
      <w:pPr>
        <w:numPr>
          <w:ilvl w:val="0"/>
          <w:numId w:val="13"/>
        </w:numPr>
        <w:jc w:val="both"/>
        <w:rPr>
          <w:del w:id="855" w:author="Καρμίρης Αγγελος" w:date="2020-01-03T10:36:00Z"/>
          <w:rFonts w:ascii="Arial" w:hAnsi="Arial"/>
          <w:sz w:val="24"/>
          <w:lang w:val="el-GR"/>
        </w:rPr>
      </w:pPr>
      <w:del w:id="856" w:author="Καρμίρης Αγγελος" w:date="2020-01-03T10:36:00Z">
        <w:r w:rsidRPr="00312FF8" w:rsidDel="00010D2C">
          <w:rPr>
            <w:rFonts w:ascii="Arial" w:hAnsi="Arial"/>
            <w:sz w:val="24"/>
            <w:lang w:val="el-GR"/>
          </w:rPr>
          <w:delText>Μέτρηση απόκρισης συχνότητας</w:delText>
        </w:r>
      </w:del>
    </w:p>
    <w:p w:rsidR="00312FF8" w:rsidRPr="00312FF8" w:rsidDel="00010D2C" w:rsidRDefault="00312FF8" w:rsidP="00312FF8">
      <w:pPr>
        <w:ind w:left="1249"/>
        <w:jc w:val="both"/>
        <w:rPr>
          <w:del w:id="857" w:author="Καρμίρης Αγγελος" w:date="2020-01-03T10:36:00Z"/>
          <w:rFonts w:ascii="Arial" w:hAnsi="Arial"/>
          <w:sz w:val="24"/>
          <w:lang w:val="el-GR"/>
        </w:rPr>
      </w:pPr>
      <w:del w:id="858" w:author="Καρμίρης Αγγελος" w:date="2020-01-03T10:36:00Z">
        <w:r w:rsidRPr="00312FF8" w:rsidDel="00010D2C">
          <w:rPr>
            <w:rFonts w:ascii="Arial" w:hAnsi="Arial"/>
            <w:sz w:val="24"/>
            <w:lang w:val="el-GR"/>
          </w:rPr>
          <w:delText xml:space="preserve">Θα εκτελεστεί μια μέτρηση απόκρισης συχνότητας μετά από όλες τις </w:delText>
        </w:r>
        <w:r w:rsidR="005064AC" w:rsidDel="00010D2C">
          <w:rPr>
            <w:rFonts w:ascii="Arial" w:hAnsi="Arial"/>
            <w:sz w:val="24"/>
            <w:lang w:val="el-GR"/>
          </w:rPr>
          <w:delText>υπόλοιπες</w:delText>
        </w:r>
        <w:r w:rsidRPr="00312FF8" w:rsidDel="00010D2C">
          <w:rPr>
            <w:rFonts w:ascii="Arial" w:hAnsi="Arial"/>
            <w:sz w:val="24"/>
            <w:lang w:val="el-GR"/>
          </w:rPr>
          <w:delText xml:space="preserve"> δοκιμές σειράς και τις ειδικές δοκιμές, πριν την αποστολή, σύμφωνα με το IEC 60076-18. Στην περίπτωση που ο κατασκευαστής δεν διαθέτει συσκευή δοκιμής SFRA, η δοκιμή θα εκτελεστεί με συσκευή παρεχόμενη από τον ΑΔΜΗΕ. </w:delText>
        </w:r>
      </w:del>
    </w:p>
    <w:p w:rsidR="00272374" w:rsidRPr="001D60BA" w:rsidDel="00010D2C" w:rsidRDefault="00272374">
      <w:pPr>
        <w:ind w:left="1249"/>
        <w:jc w:val="both"/>
        <w:rPr>
          <w:del w:id="859" w:author="Καρμίρης Αγγελος" w:date="2020-01-03T10:36:00Z"/>
          <w:rFonts w:ascii="Arial" w:hAnsi="Arial"/>
          <w:sz w:val="24"/>
          <w:lang w:val="el-GR"/>
        </w:rPr>
      </w:pPr>
    </w:p>
    <w:p w:rsidR="00272374" w:rsidDel="00010D2C" w:rsidRDefault="00272374">
      <w:pPr>
        <w:ind w:left="1249"/>
        <w:jc w:val="both"/>
        <w:rPr>
          <w:del w:id="860" w:author="Καρμίρης Αγγελος" w:date="2020-01-03T10:36:00Z"/>
          <w:rFonts w:ascii="Arial" w:hAnsi="Arial"/>
          <w:sz w:val="24"/>
          <w:lang w:val="el-GR"/>
        </w:rPr>
      </w:pPr>
      <w:del w:id="861" w:author="Καρμίρης Αγγελος" w:date="2020-01-03T10:36:00Z">
        <w:r w:rsidDel="00010D2C">
          <w:rPr>
            <w:rFonts w:ascii="Arial" w:hAnsi="Arial"/>
            <w:sz w:val="24"/>
            <w:u w:val="single"/>
            <w:lang w:val="el-GR"/>
          </w:rPr>
          <w:delText>Σημείωση:</w:delText>
        </w:r>
      </w:del>
    </w:p>
    <w:p w:rsidR="00272374" w:rsidDel="00010D2C" w:rsidRDefault="00272374">
      <w:pPr>
        <w:ind w:left="1249"/>
        <w:jc w:val="both"/>
        <w:rPr>
          <w:del w:id="862" w:author="Καρμίρης Αγγελος" w:date="2020-01-03T10:36:00Z"/>
          <w:rFonts w:ascii="Arial" w:hAnsi="Arial"/>
          <w:sz w:val="24"/>
          <w:lang w:val="el-GR"/>
        </w:rPr>
      </w:pPr>
      <w:del w:id="863" w:author="Καρμίρης Αγγελος" w:date="2020-01-03T10:36:00Z">
        <w:r w:rsidDel="00010D2C">
          <w:rPr>
            <w:rFonts w:ascii="Arial" w:hAnsi="Arial"/>
            <w:sz w:val="24"/>
            <w:lang w:val="el-GR"/>
          </w:rPr>
          <w:delText xml:space="preserve">Εάν οι δοκιμές </w:delText>
        </w:r>
        <w:r w:rsidDel="00010D2C">
          <w:rPr>
            <w:rFonts w:ascii="Arial" w:hAnsi="Arial"/>
            <w:sz w:val="24"/>
          </w:rPr>
          <w:delText>IVW</w:delText>
        </w:r>
        <w:r w:rsidRPr="001D60BA" w:rsidDel="00010D2C">
          <w:rPr>
            <w:rFonts w:ascii="Arial" w:hAnsi="Arial"/>
            <w:sz w:val="24"/>
            <w:lang w:val="el-GR"/>
          </w:rPr>
          <w:delText xml:space="preserve"> </w:delText>
        </w:r>
        <w:r w:rsidDel="00010D2C">
          <w:rPr>
            <w:rFonts w:ascii="Arial" w:hAnsi="Arial"/>
            <w:sz w:val="24"/>
            <w:lang w:val="el-GR"/>
          </w:rPr>
          <w:delText xml:space="preserve">και </w:delText>
        </w:r>
        <w:r w:rsidDel="00010D2C">
          <w:rPr>
            <w:rFonts w:ascii="Arial" w:hAnsi="Arial"/>
            <w:sz w:val="24"/>
          </w:rPr>
          <w:delText>IVPD</w:delText>
        </w:r>
        <w:r w:rsidRPr="001D60BA" w:rsidDel="00010D2C">
          <w:rPr>
            <w:rFonts w:ascii="Arial" w:hAnsi="Arial"/>
            <w:sz w:val="24"/>
            <w:lang w:val="el-GR"/>
          </w:rPr>
          <w:delText xml:space="preserve"> </w:delText>
        </w:r>
        <w:r w:rsidDel="00010D2C">
          <w:rPr>
            <w:rFonts w:ascii="Arial" w:hAnsi="Arial"/>
            <w:sz w:val="24"/>
            <w:lang w:val="el-GR"/>
          </w:rPr>
          <w:delText>εκτελούνται</w:delText>
        </w:r>
        <w:r w:rsidR="007527A2" w:rsidDel="00010D2C">
          <w:rPr>
            <w:rFonts w:ascii="Arial" w:hAnsi="Arial"/>
            <w:sz w:val="24"/>
            <w:lang w:val="el-GR"/>
          </w:rPr>
          <w:delText xml:space="preserve"> με εφαρμογή μονοφασικής τάσης</w:delText>
        </w:r>
        <w:r w:rsidR="00330AF7" w:rsidRPr="00330AF7" w:rsidDel="00010D2C">
          <w:rPr>
            <w:rFonts w:ascii="Arial" w:hAnsi="Arial"/>
            <w:sz w:val="24"/>
            <w:lang w:val="el-GR"/>
          </w:rPr>
          <w:delText xml:space="preserve"> </w:delText>
        </w:r>
        <w:r w:rsidR="00330AF7" w:rsidDel="00010D2C">
          <w:rPr>
            <w:rFonts w:ascii="Arial" w:hAnsi="Arial"/>
            <w:sz w:val="24"/>
            <w:lang w:val="el-GR"/>
          </w:rPr>
          <w:delText>τότε</w:delText>
        </w:r>
        <w:r w:rsidR="007527A2" w:rsidDel="00010D2C">
          <w:rPr>
            <w:rFonts w:ascii="Arial" w:hAnsi="Arial"/>
            <w:sz w:val="24"/>
            <w:lang w:val="el-GR"/>
          </w:rPr>
          <w:delText xml:space="preserve">, σύμφωνα με το </w:delText>
        </w:r>
        <w:r w:rsidR="007527A2" w:rsidDel="00010D2C">
          <w:rPr>
            <w:rFonts w:ascii="Arial" w:hAnsi="Arial"/>
            <w:sz w:val="24"/>
          </w:rPr>
          <w:delText>IEC</w:delText>
        </w:r>
        <w:r w:rsidR="007527A2" w:rsidRPr="001D60BA" w:rsidDel="00010D2C">
          <w:rPr>
            <w:rFonts w:ascii="Arial" w:hAnsi="Arial"/>
            <w:sz w:val="24"/>
            <w:lang w:val="el-GR"/>
          </w:rPr>
          <w:delText xml:space="preserve"> 60076-6, </w:delText>
        </w:r>
        <w:r w:rsidR="007527A2" w:rsidDel="00010D2C">
          <w:rPr>
            <w:rFonts w:ascii="Arial" w:hAnsi="Arial"/>
            <w:sz w:val="24"/>
            <w:lang w:val="el-GR"/>
          </w:rPr>
          <w:delText>θα χρησιμοποιηθεί η ακόλουθη συνδεσμολογία τυλιγμάτων:</w:delText>
        </w:r>
      </w:del>
    </w:p>
    <w:p w:rsidR="007527A2" w:rsidRPr="001D60BA" w:rsidDel="00010D2C" w:rsidRDefault="007527A2" w:rsidP="001D60BA">
      <w:pPr>
        <w:pStyle w:val="ListParagraph"/>
        <w:numPr>
          <w:ilvl w:val="0"/>
          <w:numId w:val="24"/>
        </w:numPr>
        <w:jc w:val="both"/>
        <w:rPr>
          <w:del w:id="864" w:author="Καρμίρης Αγγελος" w:date="2020-01-03T10:36:00Z"/>
          <w:rFonts w:ascii="Arial" w:hAnsi="Arial"/>
          <w:sz w:val="24"/>
          <w:lang w:val="el-GR"/>
        </w:rPr>
      </w:pPr>
      <w:del w:id="865" w:author="Καρμίρης Αγγελος" w:date="2020-01-03T10:36:00Z">
        <w:r w:rsidDel="00010D2C">
          <w:rPr>
            <w:rFonts w:ascii="Arial" w:hAnsi="Arial"/>
            <w:sz w:val="24"/>
            <w:lang w:val="el-GR"/>
          </w:rPr>
          <w:delText xml:space="preserve">Εφαρμογή μιας τάσης 1,5 </w:delText>
        </w:r>
        <w:r w:rsidDel="00010D2C">
          <w:rPr>
            <w:rFonts w:ascii="Arial" w:hAnsi="Arial"/>
            <w:sz w:val="24"/>
          </w:rPr>
          <w:delText>x</w:delText>
        </w:r>
        <w:r w:rsidRPr="001D60BA" w:rsidDel="00010D2C">
          <w:rPr>
            <w:rFonts w:ascii="Arial" w:hAnsi="Arial"/>
            <w:sz w:val="24"/>
            <w:lang w:val="el-GR"/>
          </w:rPr>
          <w:delText xml:space="preserve"> </w:delText>
        </w:r>
        <w:r w:rsidDel="00010D2C">
          <w:rPr>
            <w:rFonts w:ascii="Arial" w:hAnsi="Arial"/>
            <w:sz w:val="24"/>
          </w:rPr>
          <w:delText>U</w:delText>
        </w:r>
        <w:r w:rsidDel="00010D2C">
          <w:rPr>
            <w:rFonts w:ascii="Arial" w:hAnsi="Arial"/>
            <w:sz w:val="24"/>
            <w:vertAlign w:val="subscript"/>
          </w:rPr>
          <w:delText>test</w:delText>
        </w:r>
        <w:r w:rsidRPr="001D60BA" w:rsidDel="00010D2C">
          <w:rPr>
            <w:rFonts w:ascii="Arial" w:hAnsi="Arial"/>
            <w:sz w:val="24"/>
            <w:lang w:val="el-GR"/>
          </w:rPr>
          <w:delText xml:space="preserve"> </w:delText>
        </w:r>
        <w:r w:rsidDel="00010D2C">
          <w:rPr>
            <w:rFonts w:ascii="Arial" w:hAnsi="Arial"/>
            <w:sz w:val="24"/>
            <w:lang w:val="el-GR"/>
          </w:rPr>
          <w:delText xml:space="preserve">μεταξύ του ακροδέκτη γραμμής υπό δοκιμή και των άλλων δύο ακροδεκτών γραμμής συνδεδεμένων μαζί, με τον ακροδέκτη ουδετέρου συνδεδεμένο στη γη. Σε αυτή τη συνδεσμολογία, η υπό δοκιμή τάση </w:delText>
        </w:r>
        <w:r w:rsidR="00330AF7" w:rsidDel="00010D2C">
          <w:rPr>
            <w:rFonts w:ascii="Arial" w:hAnsi="Arial"/>
            <w:sz w:val="24"/>
            <w:lang w:val="el-GR"/>
          </w:rPr>
          <w:delText xml:space="preserve">γραμμής-προς-ουδέτερο είναι </w:delText>
        </w:r>
        <w:r w:rsidR="00330AF7" w:rsidDel="00010D2C">
          <w:rPr>
            <w:rFonts w:ascii="Arial" w:hAnsi="Arial"/>
            <w:sz w:val="24"/>
          </w:rPr>
          <w:delText>U</w:delText>
        </w:r>
        <w:r w:rsidR="00330AF7" w:rsidDel="00010D2C">
          <w:rPr>
            <w:rFonts w:ascii="Arial" w:hAnsi="Arial"/>
            <w:sz w:val="24"/>
            <w:vertAlign w:val="subscript"/>
          </w:rPr>
          <w:delText>test</w:delText>
        </w:r>
        <w:r w:rsidR="00330AF7" w:rsidRPr="001D60BA" w:rsidDel="00010D2C">
          <w:rPr>
            <w:rFonts w:ascii="Arial" w:hAnsi="Arial"/>
            <w:sz w:val="24"/>
            <w:lang w:val="el-GR"/>
          </w:rPr>
          <w:delText>.</w:delText>
        </w:r>
      </w:del>
    </w:p>
    <w:p w:rsidR="00330AF7" w:rsidRPr="001D60BA" w:rsidDel="00010D2C" w:rsidRDefault="00330AF7">
      <w:pPr>
        <w:ind w:left="1249"/>
        <w:jc w:val="both"/>
        <w:rPr>
          <w:del w:id="866" w:author="Καρμίρης Αγγελος" w:date="2020-01-03T10:36:00Z"/>
          <w:rFonts w:ascii="Arial" w:hAnsi="Arial"/>
          <w:sz w:val="24"/>
          <w:lang w:val="el-GR"/>
        </w:rPr>
      </w:pPr>
      <w:del w:id="867" w:author="Καρμίρης Αγγελος" w:date="2020-01-03T10:36:00Z">
        <w:r w:rsidDel="00010D2C">
          <w:rPr>
            <w:rFonts w:ascii="Arial" w:hAnsi="Arial"/>
            <w:sz w:val="24"/>
            <w:lang w:val="el-GR"/>
          </w:rPr>
          <w:delText xml:space="preserve">Για τη δοκιμή </w:delText>
        </w:r>
        <w:r w:rsidDel="00010D2C">
          <w:rPr>
            <w:rFonts w:ascii="Arial" w:hAnsi="Arial"/>
            <w:sz w:val="24"/>
          </w:rPr>
          <w:delText>LTAC</w:delText>
        </w:r>
        <w:r w:rsidRPr="001D60BA" w:rsidDel="00010D2C">
          <w:rPr>
            <w:rFonts w:ascii="Arial" w:hAnsi="Arial"/>
            <w:sz w:val="24"/>
            <w:lang w:val="el-GR"/>
          </w:rPr>
          <w:delText xml:space="preserve">, </w:delText>
        </w:r>
        <w:r w:rsidDel="00010D2C">
          <w:rPr>
            <w:rFonts w:ascii="Arial" w:hAnsi="Arial"/>
            <w:sz w:val="24"/>
            <w:lang w:val="el-GR"/>
          </w:rPr>
          <w:delText xml:space="preserve">σύμφωνα με το </w:delText>
        </w:r>
        <w:r w:rsidDel="00010D2C">
          <w:rPr>
            <w:rFonts w:ascii="Arial" w:hAnsi="Arial"/>
            <w:sz w:val="24"/>
          </w:rPr>
          <w:delText>IEC</w:delText>
        </w:r>
        <w:r w:rsidRPr="009A1505" w:rsidDel="00010D2C">
          <w:rPr>
            <w:rFonts w:ascii="Arial" w:hAnsi="Arial"/>
            <w:sz w:val="24"/>
            <w:lang w:val="el-GR"/>
          </w:rPr>
          <w:delText xml:space="preserve"> 60076-6, </w:delText>
        </w:r>
        <w:r w:rsidDel="00010D2C">
          <w:rPr>
            <w:rFonts w:ascii="Arial" w:hAnsi="Arial"/>
            <w:sz w:val="24"/>
            <w:lang w:val="el-GR"/>
          </w:rPr>
          <w:delText>θα χρησιμοποιηθεί η ακόλουθη συνδεσμολογία τυλιγμάτων:</w:delText>
        </w:r>
      </w:del>
    </w:p>
    <w:p w:rsidR="00330AF7" w:rsidRPr="001D60BA" w:rsidDel="00010D2C" w:rsidRDefault="00330AF7" w:rsidP="001D60BA">
      <w:pPr>
        <w:pStyle w:val="ListParagraph"/>
        <w:numPr>
          <w:ilvl w:val="0"/>
          <w:numId w:val="24"/>
        </w:numPr>
        <w:jc w:val="both"/>
        <w:rPr>
          <w:del w:id="868" w:author="Καρμίρης Αγγελος" w:date="2020-01-03T10:36:00Z"/>
          <w:rFonts w:ascii="Arial" w:hAnsi="Arial"/>
          <w:sz w:val="24"/>
          <w:lang w:val="el-GR"/>
        </w:rPr>
      </w:pPr>
      <w:del w:id="869" w:author="Καρμίρης Αγγελος" w:date="2020-01-03T10:36:00Z">
        <w:r w:rsidDel="00010D2C">
          <w:rPr>
            <w:rFonts w:ascii="Arial" w:hAnsi="Arial"/>
            <w:sz w:val="24"/>
            <w:lang w:val="el-GR"/>
          </w:rPr>
          <w:delText xml:space="preserve">Εφαρμογή μιας τάσης </w:delText>
        </w:r>
        <w:r w:rsidDel="00010D2C">
          <w:rPr>
            <w:rFonts w:ascii="Arial" w:hAnsi="Arial"/>
            <w:sz w:val="24"/>
          </w:rPr>
          <w:delText>U</w:delText>
        </w:r>
        <w:r w:rsidDel="00010D2C">
          <w:rPr>
            <w:rFonts w:ascii="Arial" w:hAnsi="Arial"/>
            <w:sz w:val="24"/>
            <w:vertAlign w:val="subscript"/>
          </w:rPr>
          <w:delText>test</w:delText>
        </w:r>
        <w:r w:rsidRPr="001D60BA" w:rsidDel="00010D2C">
          <w:rPr>
            <w:rFonts w:ascii="Arial" w:hAnsi="Arial"/>
            <w:sz w:val="24"/>
            <w:lang w:val="el-GR"/>
          </w:rPr>
          <w:delText xml:space="preserve"> </w:delText>
        </w:r>
        <w:r w:rsidDel="00010D2C">
          <w:rPr>
            <w:rFonts w:ascii="Arial" w:hAnsi="Arial"/>
            <w:sz w:val="24"/>
            <w:lang w:val="el-GR"/>
          </w:rPr>
          <w:delText xml:space="preserve">μεταξύ του ακροδέκτη γραμμής υπό δοκιμή και των άλλων δύο ακροδεκτών γραμμής συνδεδεμένων μαζί και προς γη, με τον ακροδέκτη ουδετέρου αφημένο ασύνδετο. Σε αυτή τη συνδεσμολογία, η υπό δοκιμή τάση γραμμής-προς-γη είναι </w:delText>
        </w:r>
        <w:r w:rsidDel="00010D2C">
          <w:rPr>
            <w:rFonts w:ascii="Arial" w:hAnsi="Arial"/>
            <w:sz w:val="24"/>
          </w:rPr>
          <w:delText>U</w:delText>
        </w:r>
        <w:r w:rsidDel="00010D2C">
          <w:rPr>
            <w:rFonts w:ascii="Arial" w:hAnsi="Arial"/>
            <w:sz w:val="24"/>
            <w:vertAlign w:val="subscript"/>
          </w:rPr>
          <w:delText>test</w:delText>
        </w:r>
        <w:r w:rsidRPr="001D60BA" w:rsidDel="00010D2C">
          <w:rPr>
            <w:rFonts w:ascii="Arial" w:hAnsi="Arial"/>
            <w:sz w:val="24"/>
            <w:lang w:val="el-GR"/>
          </w:rPr>
          <w:delText xml:space="preserve"> </w:delText>
        </w:r>
        <w:r w:rsidDel="00010D2C">
          <w:rPr>
            <w:rFonts w:ascii="Arial" w:hAnsi="Arial"/>
            <w:sz w:val="24"/>
            <w:lang w:val="el-GR"/>
          </w:rPr>
          <w:delText xml:space="preserve">και η τάση ουδετέρου-προς-γη είναι </w:delText>
        </w:r>
        <w:r w:rsidDel="00010D2C">
          <w:rPr>
            <w:rFonts w:ascii="Arial" w:hAnsi="Arial" w:cs="Arial"/>
            <w:sz w:val="24"/>
            <w:lang w:val="el-GR"/>
          </w:rPr>
          <w:delText>⅓</w:delText>
        </w:r>
        <w:r w:rsidDel="00010D2C">
          <w:rPr>
            <w:rFonts w:ascii="Arial" w:hAnsi="Arial"/>
            <w:sz w:val="24"/>
            <w:lang w:val="el-GR"/>
          </w:rPr>
          <w:delText xml:space="preserve"> </w:delText>
        </w:r>
        <w:r w:rsidDel="00010D2C">
          <w:rPr>
            <w:rFonts w:ascii="Arial" w:hAnsi="Arial"/>
            <w:sz w:val="24"/>
          </w:rPr>
          <w:delText>x</w:delText>
        </w:r>
        <w:r w:rsidRPr="001D60BA" w:rsidDel="00010D2C">
          <w:rPr>
            <w:rFonts w:ascii="Arial" w:hAnsi="Arial"/>
            <w:sz w:val="24"/>
            <w:lang w:val="el-GR"/>
          </w:rPr>
          <w:delText xml:space="preserve"> </w:delText>
        </w:r>
        <w:r w:rsidDel="00010D2C">
          <w:rPr>
            <w:rFonts w:ascii="Arial" w:hAnsi="Arial"/>
            <w:sz w:val="24"/>
          </w:rPr>
          <w:delText>U</w:delText>
        </w:r>
        <w:r w:rsidDel="00010D2C">
          <w:rPr>
            <w:rFonts w:ascii="Arial" w:hAnsi="Arial"/>
            <w:sz w:val="24"/>
            <w:vertAlign w:val="subscript"/>
          </w:rPr>
          <w:delText>test</w:delText>
        </w:r>
        <w:r w:rsidRPr="001D60BA" w:rsidDel="00010D2C">
          <w:rPr>
            <w:rFonts w:ascii="Arial" w:hAnsi="Arial"/>
            <w:sz w:val="24"/>
            <w:lang w:val="el-GR"/>
          </w:rPr>
          <w:delText>.</w:delText>
        </w:r>
      </w:del>
    </w:p>
    <w:p w:rsidR="00D7520E" w:rsidRPr="008F719F" w:rsidDel="00010D2C" w:rsidRDefault="00D7520E" w:rsidP="00D7520E">
      <w:pPr>
        <w:ind w:left="1605"/>
        <w:jc w:val="both"/>
        <w:rPr>
          <w:del w:id="870" w:author="Καρμίρης Αγγελος" w:date="2020-01-03T10:36:00Z"/>
          <w:rFonts w:ascii="Arial" w:hAnsi="Arial"/>
          <w:sz w:val="24"/>
          <w:lang w:val="el-GR"/>
        </w:rPr>
      </w:pPr>
    </w:p>
    <w:p w:rsidR="00D7520E" w:rsidRPr="008F719F" w:rsidDel="00010D2C" w:rsidRDefault="00E308C5" w:rsidP="00D7520E">
      <w:pPr>
        <w:ind w:left="709"/>
        <w:jc w:val="both"/>
        <w:rPr>
          <w:del w:id="871" w:author="Καρμίρης Αγγελος" w:date="2020-01-03T10:36:00Z"/>
          <w:rFonts w:ascii="Arial" w:hAnsi="Arial"/>
          <w:b/>
          <w:sz w:val="24"/>
          <w:lang w:val="el-GR"/>
        </w:rPr>
      </w:pPr>
      <w:del w:id="872" w:author="Καρμίρης Αγγελος" w:date="2020-01-03T10:36:00Z">
        <w:r w:rsidRPr="008F1C8F" w:rsidDel="00010D2C">
          <w:rPr>
            <w:rFonts w:ascii="Arial" w:hAnsi="Arial"/>
            <w:b/>
            <w:sz w:val="24"/>
            <w:lang w:val="el-GR"/>
          </w:rPr>
          <w:delText>2</w:delText>
        </w:r>
        <w:r w:rsidR="00D7520E" w:rsidRPr="008F719F" w:rsidDel="00010D2C">
          <w:rPr>
            <w:rFonts w:ascii="Arial" w:hAnsi="Arial"/>
            <w:b/>
            <w:sz w:val="24"/>
            <w:lang w:val="el-GR"/>
          </w:rPr>
          <w:delText>.</w:delText>
        </w:r>
        <w:r w:rsidR="00D7520E" w:rsidRPr="008F719F" w:rsidDel="00010D2C">
          <w:rPr>
            <w:rFonts w:ascii="Arial" w:hAnsi="Arial"/>
            <w:b/>
            <w:sz w:val="24"/>
            <w:lang w:val="el-GR"/>
          </w:rPr>
          <w:tab/>
        </w:r>
        <w:r w:rsidR="00D7520E" w:rsidRPr="008F719F" w:rsidDel="00010D2C">
          <w:rPr>
            <w:rFonts w:ascii="Arial" w:hAnsi="Arial"/>
            <w:b/>
            <w:sz w:val="24"/>
            <w:u w:val="single"/>
            <w:lang w:val="el-GR"/>
          </w:rPr>
          <w:delText xml:space="preserve">Δοκιμές τύπου </w:delText>
        </w:r>
      </w:del>
    </w:p>
    <w:p w:rsidR="00D7520E" w:rsidRPr="008F719F" w:rsidDel="00010D2C" w:rsidRDefault="00D7520E" w:rsidP="00D7520E">
      <w:pPr>
        <w:ind w:left="709"/>
        <w:jc w:val="both"/>
        <w:rPr>
          <w:del w:id="873" w:author="Καρμίρης Αγγελος" w:date="2020-01-03T10:36:00Z"/>
          <w:rFonts w:ascii="Arial" w:hAnsi="Arial"/>
          <w:sz w:val="16"/>
          <w:lang w:val="el-GR"/>
        </w:rPr>
      </w:pPr>
    </w:p>
    <w:p w:rsidR="00D7520E" w:rsidRPr="008F719F" w:rsidDel="00010D2C" w:rsidRDefault="00D7520E" w:rsidP="001D60BA">
      <w:pPr>
        <w:numPr>
          <w:ilvl w:val="0"/>
          <w:numId w:val="25"/>
        </w:numPr>
        <w:jc w:val="both"/>
        <w:rPr>
          <w:del w:id="874" w:author="Καρμίρης Αγγελος" w:date="2020-01-03T10:36:00Z"/>
          <w:rFonts w:ascii="Arial" w:hAnsi="Arial"/>
          <w:sz w:val="24"/>
          <w:lang w:val="el-GR"/>
        </w:rPr>
      </w:pPr>
      <w:del w:id="875" w:author="Καρμίρης Αγγελος" w:date="2020-01-03T10:36:00Z">
        <w:r w:rsidRPr="008F719F" w:rsidDel="00010D2C">
          <w:rPr>
            <w:rFonts w:ascii="Arial" w:hAnsi="Arial"/>
            <w:sz w:val="24"/>
            <w:lang w:val="el-GR"/>
          </w:rPr>
          <w:delText xml:space="preserve">Δοκιμή ανύψωσης της θερμοκρασίας </w:delText>
        </w:r>
      </w:del>
    </w:p>
    <w:p w:rsidR="00D7520E" w:rsidDel="00010D2C" w:rsidRDefault="008F1C8F" w:rsidP="001D60BA">
      <w:pPr>
        <w:ind w:left="1249"/>
        <w:jc w:val="both"/>
        <w:rPr>
          <w:del w:id="876" w:author="Καρμίρης Αγγελος" w:date="2020-01-03T10:36:00Z"/>
          <w:rFonts w:ascii="Arial" w:hAnsi="Arial"/>
          <w:sz w:val="24"/>
          <w:lang w:val="el-GR"/>
        </w:rPr>
      </w:pPr>
      <w:del w:id="877" w:author="Καρμίρης Αγγελος" w:date="2020-01-03T10:36:00Z">
        <w:r w:rsidRPr="008F1C8F" w:rsidDel="00010D2C">
          <w:rPr>
            <w:rFonts w:ascii="Arial" w:hAnsi="Arial"/>
            <w:sz w:val="24"/>
            <w:lang w:val="el-GR"/>
          </w:rPr>
          <w:delText>Θα πρέπει να είναι διαθέσιμες δύο εσοχές</w:delText>
        </w:r>
        <w:r w:rsidR="00017C45" w:rsidRPr="001D60BA" w:rsidDel="00010D2C">
          <w:rPr>
            <w:rFonts w:ascii="Arial" w:hAnsi="Arial"/>
            <w:sz w:val="24"/>
            <w:lang w:val="el-GR"/>
          </w:rPr>
          <w:delText xml:space="preserve"> </w:delText>
        </w:r>
        <w:r w:rsidR="00017C45" w:rsidDel="00010D2C">
          <w:rPr>
            <w:rFonts w:ascii="Arial" w:hAnsi="Arial"/>
            <w:sz w:val="24"/>
            <w:lang w:val="el-GR"/>
          </w:rPr>
          <w:delText>αισθητήρων</w:delText>
        </w:r>
        <w:r w:rsidRPr="008F1C8F" w:rsidDel="00010D2C">
          <w:rPr>
            <w:rFonts w:ascii="Arial" w:hAnsi="Arial"/>
            <w:sz w:val="24"/>
            <w:lang w:val="el-GR"/>
          </w:rPr>
          <w:delText xml:space="preserve"> </w:delText>
        </w:r>
        <w:r w:rsidR="003D6518" w:rsidDel="00010D2C">
          <w:rPr>
            <w:rFonts w:ascii="Arial" w:hAnsi="Arial"/>
            <w:sz w:val="24"/>
            <w:lang w:val="el-GR"/>
          </w:rPr>
          <w:delText xml:space="preserve">θερμοκρασίας </w:delText>
        </w:r>
        <w:r w:rsidR="00017C45" w:rsidDel="00010D2C">
          <w:rPr>
            <w:rFonts w:ascii="Arial" w:hAnsi="Arial"/>
            <w:sz w:val="24"/>
            <w:lang w:val="el-GR"/>
          </w:rPr>
          <w:delText xml:space="preserve">λαδιού </w:delText>
        </w:r>
        <w:r w:rsidR="003D6518" w:rsidDel="00010D2C">
          <w:rPr>
            <w:rFonts w:ascii="Arial" w:hAnsi="Arial"/>
            <w:sz w:val="24"/>
            <w:lang w:val="el-GR"/>
          </w:rPr>
          <w:delText>στο</w:delText>
        </w:r>
        <w:r w:rsidRPr="008F1C8F" w:rsidDel="00010D2C">
          <w:rPr>
            <w:rFonts w:ascii="Arial" w:hAnsi="Arial"/>
            <w:sz w:val="24"/>
            <w:lang w:val="el-GR"/>
          </w:rPr>
          <w:delText xml:space="preserve"> κάλυμμα του Μ/Σ. Επίσης θα πρέπει να είναι διαθέσιμες μία εσοχή</w:delText>
        </w:r>
        <w:r w:rsidR="00017C45" w:rsidDel="00010D2C">
          <w:rPr>
            <w:rFonts w:ascii="Arial" w:hAnsi="Arial"/>
            <w:sz w:val="24"/>
            <w:lang w:val="el-GR"/>
          </w:rPr>
          <w:delText xml:space="preserve"> αισθητήρα</w:delText>
        </w:r>
        <w:r w:rsidRPr="008F1C8F" w:rsidDel="00010D2C">
          <w:rPr>
            <w:rFonts w:ascii="Arial" w:hAnsi="Arial"/>
            <w:sz w:val="24"/>
            <w:lang w:val="el-GR"/>
          </w:rPr>
          <w:delText xml:space="preserve"> στην είσοδο και μία στην έξοδο </w:delText>
        </w:r>
        <w:r w:rsidR="00017C45" w:rsidDel="00010D2C">
          <w:rPr>
            <w:rFonts w:ascii="Arial" w:hAnsi="Arial"/>
            <w:sz w:val="24"/>
            <w:lang w:val="el-GR"/>
          </w:rPr>
          <w:delText>λαδιού</w:delText>
        </w:r>
        <w:r w:rsidR="00017C45" w:rsidRPr="008F1C8F" w:rsidDel="00010D2C">
          <w:rPr>
            <w:rFonts w:ascii="Arial" w:hAnsi="Arial"/>
            <w:sz w:val="24"/>
            <w:lang w:val="el-GR"/>
          </w:rPr>
          <w:delText xml:space="preserve"> </w:delText>
        </w:r>
        <w:r w:rsidRPr="008F1C8F" w:rsidDel="00010D2C">
          <w:rPr>
            <w:rFonts w:ascii="Arial" w:hAnsi="Arial"/>
            <w:sz w:val="24"/>
            <w:lang w:val="el-GR"/>
          </w:rPr>
          <w:delText>των ψυγείων.</w:delText>
        </w:r>
        <w:r w:rsidR="00017C45" w:rsidDel="00010D2C">
          <w:rPr>
            <w:rFonts w:ascii="Arial" w:hAnsi="Arial"/>
            <w:sz w:val="24"/>
            <w:lang w:val="el-GR"/>
          </w:rPr>
          <w:delText xml:space="preserve"> Τέσσερις αισθητήρες θερμοκρασίας πρέπει να τοποθετηθούν γύρω από την περίμετρο του δοχείου, στο μέσο ύψος των ψυγείων και 2 </w:delText>
        </w:r>
        <w:r w:rsidR="00017C45" w:rsidDel="00010D2C">
          <w:rPr>
            <w:rFonts w:ascii="Arial" w:hAnsi="Arial"/>
            <w:sz w:val="24"/>
          </w:rPr>
          <w:delText>m</w:delText>
        </w:r>
        <w:r w:rsidR="00017C45" w:rsidRPr="001D60BA" w:rsidDel="00010D2C">
          <w:rPr>
            <w:rFonts w:ascii="Arial" w:hAnsi="Arial"/>
            <w:sz w:val="24"/>
            <w:lang w:val="el-GR"/>
          </w:rPr>
          <w:delText xml:space="preserve"> </w:delText>
        </w:r>
        <w:r w:rsidR="00017C45" w:rsidDel="00010D2C">
          <w:rPr>
            <w:rFonts w:ascii="Arial" w:hAnsi="Arial"/>
            <w:sz w:val="24"/>
            <w:lang w:val="el-GR"/>
          </w:rPr>
          <w:delText>μακριά από αυτά.</w:delText>
        </w:r>
      </w:del>
    </w:p>
    <w:p w:rsidR="00402403" w:rsidRPr="00017C45" w:rsidDel="00010D2C" w:rsidRDefault="00402403" w:rsidP="001D60BA">
      <w:pPr>
        <w:ind w:left="1249"/>
        <w:jc w:val="both"/>
        <w:rPr>
          <w:del w:id="878" w:author="Καρμίρης Αγγελος" w:date="2020-01-03T10:36:00Z"/>
          <w:rFonts w:ascii="Arial" w:hAnsi="Arial"/>
          <w:sz w:val="24"/>
          <w:lang w:val="el-GR"/>
        </w:rPr>
      </w:pPr>
      <w:del w:id="879" w:author="Καρμίρης Αγγελος" w:date="2020-01-03T10:36:00Z">
        <w:r w:rsidDel="00010D2C">
          <w:rPr>
            <w:rFonts w:ascii="Arial" w:hAnsi="Arial"/>
            <w:sz w:val="24"/>
            <w:lang w:val="el-GR"/>
          </w:rPr>
          <w:delText>Η δοκιμή ανύψωσης θερμοκρασίας θα εκτελεστεί πριν τις διηλεκτρικές δοκιμές</w:delText>
        </w:r>
        <w:r w:rsidR="005840BE" w:rsidDel="00010D2C">
          <w:rPr>
            <w:rFonts w:ascii="Arial" w:hAnsi="Arial"/>
            <w:sz w:val="24"/>
            <w:lang w:val="el-GR"/>
          </w:rPr>
          <w:delText>,</w:delText>
        </w:r>
        <w:r w:rsidDel="00010D2C">
          <w:rPr>
            <w:rFonts w:ascii="Arial" w:hAnsi="Arial"/>
            <w:sz w:val="24"/>
            <w:lang w:val="el-GR"/>
          </w:rPr>
          <w:delText xml:space="preserve"> σειράς και ειδικές</w:delText>
        </w:r>
        <w:r w:rsidR="005840BE" w:rsidDel="00010D2C">
          <w:rPr>
            <w:rFonts w:ascii="Arial" w:hAnsi="Arial"/>
            <w:sz w:val="24"/>
            <w:lang w:val="el-GR"/>
          </w:rPr>
          <w:delText>.</w:delText>
        </w:r>
      </w:del>
    </w:p>
    <w:p w:rsidR="00D7520E" w:rsidRPr="001D60BA" w:rsidDel="00010D2C" w:rsidRDefault="00D7520E" w:rsidP="001D60BA">
      <w:pPr>
        <w:ind w:left="1249"/>
        <w:jc w:val="both"/>
        <w:rPr>
          <w:del w:id="880" w:author="Καρμίρης Αγγελος" w:date="2020-01-03T10:36:00Z"/>
          <w:rFonts w:ascii="Arial" w:hAnsi="Arial"/>
          <w:sz w:val="24"/>
          <w:lang w:val="el-GR"/>
        </w:rPr>
      </w:pPr>
      <w:del w:id="881" w:author="Καρμίρης Αγγελος" w:date="2020-01-03T10:36:00Z">
        <w:r w:rsidRPr="008F719F" w:rsidDel="00010D2C">
          <w:rPr>
            <w:rFonts w:ascii="Arial" w:hAnsi="Arial"/>
            <w:sz w:val="24"/>
            <w:lang w:val="el-GR"/>
          </w:rPr>
          <w:delText>Η δοκιμή θα γίνει σ</w:delText>
        </w:r>
        <w:r w:rsidR="005840BE" w:rsidDel="00010D2C">
          <w:rPr>
            <w:rFonts w:ascii="Arial" w:hAnsi="Arial"/>
            <w:sz w:val="24"/>
            <w:lang w:val="el-GR"/>
          </w:rPr>
          <w:delText>το</w:delText>
        </w:r>
        <w:r w:rsidRPr="008F719F" w:rsidDel="00010D2C">
          <w:rPr>
            <w:rFonts w:ascii="Arial" w:hAnsi="Arial"/>
            <w:sz w:val="24"/>
            <w:lang w:val="el-GR"/>
          </w:rPr>
          <w:delText xml:space="preserve"> 105% της ονομαστικής</w:delText>
        </w:r>
        <w:r w:rsidR="005840BE" w:rsidRPr="005840BE" w:rsidDel="00010D2C">
          <w:rPr>
            <w:rFonts w:ascii="Arial" w:hAnsi="Arial"/>
            <w:sz w:val="24"/>
            <w:lang w:val="el-GR"/>
          </w:rPr>
          <w:delText xml:space="preserve"> </w:delText>
        </w:r>
        <w:r w:rsidR="005840BE" w:rsidRPr="008F719F" w:rsidDel="00010D2C">
          <w:rPr>
            <w:rFonts w:ascii="Arial" w:hAnsi="Arial"/>
            <w:sz w:val="24"/>
            <w:lang w:val="el-GR"/>
          </w:rPr>
          <w:delText>τάση</w:delText>
        </w:r>
        <w:r w:rsidR="005840BE" w:rsidDel="00010D2C">
          <w:rPr>
            <w:rFonts w:ascii="Arial" w:hAnsi="Arial"/>
            <w:sz w:val="24"/>
            <w:lang w:val="el-GR"/>
          </w:rPr>
          <w:delText>ς (</w:delText>
        </w:r>
        <w:r w:rsidR="005840BE" w:rsidDel="00010D2C">
          <w:rPr>
            <w:rFonts w:ascii="Arial" w:hAnsi="Arial"/>
            <w:sz w:val="24"/>
          </w:rPr>
          <w:delText>U</w:delText>
        </w:r>
        <w:r w:rsidR="005840BE" w:rsidDel="00010D2C">
          <w:rPr>
            <w:rFonts w:ascii="Arial" w:hAnsi="Arial"/>
            <w:sz w:val="24"/>
            <w:vertAlign w:val="subscript"/>
          </w:rPr>
          <w:delText>max</w:delText>
        </w:r>
        <w:r w:rsidR="005840BE" w:rsidRPr="001D60BA" w:rsidDel="00010D2C">
          <w:rPr>
            <w:rFonts w:ascii="Arial" w:hAnsi="Arial"/>
            <w:sz w:val="24"/>
            <w:lang w:val="el-GR"/>
          </w:rPr>
          <w:delText>)</w:delText>
        </w:r>
        <w:r w:rsidRPr="008F719F" w:rsidDel="00010D2C">
          <w:rPr>
            <w:rFonts w:ascii="Arial" w:hAnsi="Arial"/>
            <w:sz w:val="24"/>
            <w:lang w:val="el-GR"/>
          </w:rPr>
          <w:delText xml:space="preserve"> με συχνότητα 50Η</w:delText>
        </w:r>
        <w:r w:rsidRPr="004E5B39" w:rsidDel="00010D2C">
          <w:rPr>
            <w:rFonts w:ascii="Arial" w:hAnsi="Arial"/>
            <w:sz w:val="24"/>
            <w:lang w:val="el-GR"/>
          </w:rPr>
          <w:delText>z</w:delText>
        </w:r>
        <w:r w:rsidRPr="008F719F" w:rsidDel="00010D2C">
          <w:rPr>
            <w:rFonts w:ascii="Arial" w:hAnsi="Arial"/>
            <w:sz w:val="24"/>
            <w:lang w:val="el-GR"/>
          </w:rPr>
          <w:delText xml:space="preserve">. </w:delText>
        </w:r>
        <w:r w:rsidR="00CA361A" w:rsidDel="00010D2C">
          <w:rPr>
            <w:rFonts w:ascii="Arial" w:hAnsi="Arial"/>
            <w:sz w:val="24"/>
            <w:lang w:val="el-GR"/>
          </w:rPr>
          <w:delText>Οι τιμές</w:delText>
        </w:r>
        <w:r w:rsidR="001D60BA" w:rsidDel="00010D2C">
          <w:rPr>
            <w:rFonts w:ascii="Arial" w:hAnsi="Arial"/>
            <w:sz w:val="24"/>
            <w:lang w:val="el-GR"/>
          </w:rPr>
          <w:delText xml:space="preserve"> ανύψωσης θερμοκρασίας άνω στάθμης λαδιού, μέσης ανύψωσης θερμοκρασίας τυλίγματος και μέσης βαθμίδας θερμοκρασίας τυλίγματος προς λάδι θα αναφέρονται στα αποτελέσματα της δοκιμής.</w:delText>
        </w:r>
        <w:r w:rsidR="001D60BA" w:rsidRPr="001D60BA" w:rsidDel="00010D2C">
          <w:rPr>
            <w:rFonts w:ascii="Arial" w:hAnsi="Arial"/>
            <w:sz w:val="24"/>
            <w:lang w:val="el-GR"/>
          </w:rPr>
          <w:delText xml:space="preserve"> </w:delText>
        </w:r>
        <w:r w:rsidR="001D60BA" w:rsidDel="00010D2C">
          <w:rPr>
            <w:rFonts w:ascii="Arial" w:hAnsi="Arial"/>
            <w:sz w:val="24"/>
            <w:lang w:val="el-GR"/>
          </w:rPr>
          <w:delText>Η τιμή ανύψωσης θερμοκρασίας θερμότερου σημείου τυλίγματος θα υπολογιστεί και αναφερθεί επίσης.</w:delText>
        </w:r>
      </w:del>
    </w:p>
    <w:p w:rsidR="00D7520E" w:rsidRPr="001D60BA" w:rsidDel="00010D2C" w:rsidRDefault="00D7520E" w:rsidP="001D60BA">
      <w:pPr>
        <w:ind w:left="1249"/>
        <w:jc w:val="both"/>
        <w:rPr>
          <w:del w:id="882" w:author="Καρμίρης Αγγελος" w:date="2020-01-03T10:36:00Z"/>
          <w:rFonts w:ascii="Arial" w:hAnsi="Arial"/>
          <w:sz w:val="24"/>
          <w:lang w:val="el-GR"/>
        </w:rPr>
      </w:pPr>
      <w:del w:id="883" w:author="Καρμίρης Αγγελος" w:date="2020-01-03T10:36:00Z">
        <w:r w:rsidRPr="008F719F" w:rsidDel="00010D2C">
          <w:rPr>
            <w:rFonts w:ascii="Arial" w:hAnsi="Arial"/>
            <w:sz w:val="24"/>
            <w:lang w:val="el-GR"/>
          </w:rPr>
          <w:delText xml:space="preserve">Η </w:delText>
        </w:r>
        <w:r w:rsidR="005840BE" w:rsidDel="00010D2C">
          <w:rPr>
            <w:rFonts w:ascii="Arial" w:hAnsi="Arial"/>
            <w:sz w:val="24"/>
            <w:lang w:val="el-GR"/>
          </w:rPr>
          <w:delText xml:space="preserve">μέση </w:delText>
        </w:r>
        <w:r w:rsidRPr="008F719F" w:rsidDel="00010D2C">
          <w:rPr>
            <w:rFonts w:ascii="Arial" w:hAnsi="Arial"/>
            <w:sz w:val="24"/>
            <w:lang w:val="el-GR"/>
          </w:rPr>
          <w:delText>ανύψωση θερμοκρασίας τυλίγματος δεν θα υπερβαίνει τους 65</w:delText>
        </w:r>
        <w:r w:rsidR="005840BE" w:rsidRPr="001D60BA" w:rsidDel="00010D2C">
          <w:rPr>
            <w:rFonts w:ascii="Arial" w:hAnsi="Arial"/>
            <w:sz w:val="24"/>
            <w:lang w:val="el-GR"/>
          </w:rPr>
          <w:delText xml:space="preserve"> </w:delText>
        </w:r>
        <w:r w:rsidR="005840BE" w:rsidDel="00010D2C">
          <w:rPr>
            <w:rFonts w:ascii="Arial" w:hAnsi="Arial"/>
            <w:sz w:val="24"/>
          </w:rPr>
          <w:delText>K</w:delText>
        </w:r>
        <w:r w:rsidRPr="008F719F" w:rsidDel="00010D2C">
          <w:rPr>
            <w:rFonts w:ascii="Arial" w:hAnsi="Arial"/>
            <w:sz w:val="24"/>
            <w:lang w:val="el-GR"/>
          </w:rPr>
          <w:delText>.</w:delText>
        </w:r>
      </w:del>
    </w:p>
    <w:p w:rsidR="005840BE" w:rsidRPr="005840BE" w:rsidDel="00010D2C" w:rsidRDefault="005840BE" w:rsidP="001D60BA">
      <w:pPr>
        <w:ind w:left="1249"/>
        <w:jc w:val="both"/>
        <w:rPr>
          <w:del w:id="884" w:author="Καρμίρης Αγγελος" w:date="2020-01-03T10:36:00Z"/>
          <w:rFonts w:ascii="Arial" w:hAnsi="Arial"/>
          <w:sz w:val="24"/>
          <w:lang w:val="el-GR"/>
        </w:rPr>
      </w:pPr>
      <w:del w:id="885" w:author="Καρμίρης Αγγελος" w:date="2020-01-03T10:36:00Z">
        <w:r w:rsidDel="00010D2C">
          <w:rPr>
            <w:rFonts w:ascii="Arial" w:hAnsi="Arial"/>
            <w:sz w:val="24"/>
            <w:lang w:val="el-GR"/>
          </w:rPr>
          <w:delText>Η ανύψωση θερμοκρασίας του θερμότερου σημείου τυλίγματος (</w:delText>
        </w:r>
        <w:r w:rsidDel="00010D2C">
          <w:rPr>
            <w:rFonts w:ascii="Arial" w:hAnsi="Arial"/>
            <w:sz w:val="24"/>
          </w:rPr>
          <w:delText>hot</w:delText>
        </w:r>
        <w:r w:rsidRPr="001D60BA" w:rsidDel="00010D2C">
          <w:rPr>
            <w:rFonts w:ascii="Arial" w:hAnsi="Arial"/>
            <w:sz w:val="24"/>
            <w:lang w:val="el-GR"/>
          </w:rPr>
          <w:delText>-</w:delText>
        </w:r>
        <w:r w:rsidDel="00010D2C">
          <w:rPr>
            <w:rFonts w:ascii="Arial" w:hAnsi="Arial"/>
            <w:sz w:val="24"/>
          </w:rPr>
          <w:delText>spot</w:delText>
        </w:r>
        <w:r w:rsidRPr="001D60BA" w:rsidDel="00010D2C">
          <w:rPr>
            <w:rFonts w:ascii="Arial" w:hAnsi="Arial"/>
            <w:sz w:val="24"/>
            <w:lang w:val="el-GR"/>
          </w:rPr>
          <w:delText xml:space="preserve">) </w:delText>
        </w:r>
        <w:r w:rsidDel="00010D2C">
          <w:rPr>
            <w:rFonts w:ascii="Arial" w:hAnsi="Arial"/>
            <w:sz w:val="24"/>
            <w:lang w:val="el-GR"/>
          </w:rPr>
          <w:delText xml:space="preserve">δεν θα υπερβαίνει τους 78 </w:delText>
        </w:r>
        <w:r w:rsidDel="00010D2C">
          <w:rPr>
            <w:rFonts w:ascii="Arial" w:hAnsi="Arial"/>
            <w:sz w:val="24"/>
          </w:rPr>
          <w:delText>K</w:delText>
        </w:r>
        <w:r w:rsidRPr="001D60BA" w:rsidDel="00010D2C">
          <w:rPr>
            <w:rFonts w:ascii="Arial" w:hAnsi="Arial"/>
            <w:sz w:val="24"/>
            <w:lang w:val="el-GR"/>
          </w:rPr>
          <w:delText xml:space="preserve">. </w:delText>
        </w:r>
      </w:del>
    </w:p>
    <w:p w:rsidR="00D7520E" w:rsidRPr="004E5B39" w:rsidDel="00010D2C" w:rsidRDefault="00D7520E" w:rsidP="001D60BA">
      <w:pPr>
        <w:ind w:left="1249"/>
        <w:jc w:val="both"/>
        <w:rPr>
          <w:del w:id="886" w:author="Καρμίρης Αγγελος" w:date="2020-01-03T10:36:00Z"/>
          <w:rFonts w:ascii="Arial" w:hAnsi="Arial"/>
          <w:sz w:val="24"/>
          <w:lang w:val="el-GR"/>
        </w:rPr>
      </w:pPr>
      <w:del w:id="887" w:author="Καρμίρης Αγγελος" w:date="2020-01-03T10:36:00Z">
        <w:r w:rsidRPr="008F719F" w:rsidDel="00010D2C">
          <w:rPr>
            <w:rFonts w:ascii="Arial" w:hAnsi="Arial"/>
            <w:sz w:val="24"/>
            <w:lang w:val="el-GR"/>
          </w:rPr>
          <w:delText xml:space="preserve">Η ανύψωση θερμοκρασίας </w:delText>
        </w:r>
        <w:r w:rsidR="005840BE" w:rsidDel="00010D2C">
          <w:rPr>
            <w:rFonts w:ascii="Arial" w:hAnsi="Arial"/>
            <w:sz w:val="24"/>
            <w:lang w:val="el-GR"/>
          </w:rPr>
          <w:delText>της άνω στάθμης</w:delText>
        </w:r>
        <w:r w:rsidRPr="008F719F" w:rsidDel="00010D2C">
          <w:rPr>
            <w:rFonts w:ascii="Arial" w:hAnsi="Arial"/>
            <w:sz w:val="24"/>
            <w:lang w:val="el-GR"/>
          </w:rPr>
          <w:delText xml:space="preserve"> λαδιού</w:delText>
        </w:r>
        <w:r w:rsidR="005840BE" w:rsidDel="00010D2C">
          <w:rPr>
            <w:rFonts w:ascii="Arial" w:hAnsi="Arial"/>
            <w:sz w:val="24"/>
            <w:lang w:val="el-GR"/>
          </w:rPr>
          <w:delText xml:space="preserve"> (</w:delText>
        </w:r>
        <w:r w:rsidR="005840BE" w:rsidDel="00010D2C">
          <w:rPr>
            <w:rFonts w:ascii="Arial" w:hAnsi="Arial"/>
            <w:sz w:val="24"/>
          </w:rPr>
          <w:delText>top</w:delText>
        </w:r>
        <w:r w:rsidR="005840BE" w:rsidRPr="001D60BA" w:rsidDel="00010D2C">
          <w:rPr>
            <w:rFonts w:ascii="Arial" w:hAnsi="Arial"/>
            <w:sz w:val="24"/>
            <w:lang w:val="el-GR"/>
          </w:rPr>
          <w:delText>-</w:delText>
        </w:r>
        <w:r w:rsidR="005840BE" w:rsidDel="00010D2C">
          <w:rPr>
            <w:rFonts w:ascii="Arial" w:hAnsi="Arial"/>
            <w:sz w:val="24"/>
          </w:rPr>
          <w:delText>oil</w:delText>
        </w:r>
        <w:r w:rsidR="005840BE" w:rsidRPr="001D60BA" w:rsidDel="00010D2C">
          <w:rPr>
            <w:rFonts w:ascii="Arial" w:hAnsi="Arial"/>
            <w:sz w:val="24"/>
            <w:lang w:val="el-GR"/>
          </w:rPr>
          <w:delText>)</w:delText>
        </w:r>
        <w:r w:rsidRPr="008F719F" w:rsidDel="00010D2C">
          <w:rPr>
            <w:rFonts w:ascii="Arial" w:hAnsi="Arial"/>
            <w:sz w:val="24"/>
            <w:lang w:val="el-GR"/>
          </w:rPr>
          <w:delText xml:space="preserve"> δεν θα υπερβαίνει τους 60</w:delText>
        </w:r>
        <w:r w:rsidR="005840BE" w:rsidDel="00010D2C">
          <w:rPr>
            <w:rFonts w:ascii="Arial" w:hAnsi="Arial"/>
            <w:sz w:val="24"/>
            <w:lang w:val="el-GR"/>
          </w:rPr>
          <w:delText xml:space="preserve"> </w:delText>
        </w:r>
        <w:r w:rsidR="005840BE" w:rsidDel="00010D2C">
          <w:rPr>
            <w:rFonts w:ascii="Arial" w:hAnsi="Arial"/>
            <w:sz w:val="24"/>
          </w:rPr>
          <w:delText>K</w:delText>
        </w:r>
        <w:r w:rsidRPr="008F719F" w:rsidDel="00010D2C">
          <w:rPr>
            <w:rFonts w:ascii="Arial" w:hAnsi="Arial"/>
            <w:sz w:val="24"/>
            <w:lang w:val="el-GR"/>
          </w:rPr>
          <w:delText>.</w:delText>
        </w:r>
      </w:del>
    </w:p>
    <w:p w:rsidR="00CA361A" w:rsidRPr="008F719F" w:rsidDel="00010D2C" w:rsidRDefault="00CA361A" w:rsidP="00CA361A">
      <w:pPr>
        <w:ind w:left="1249"/>
        <w:jc w:val="both"/>
        <w:rPr>
          <w:del w:id="888" w:author="Καρμίρης Αγγελος" w:date="2020-01-03T10:36:00Z"/>
          <w:rFonts w:ascii="Arial" w:hAnsi="Arial"/>
          <w:sz w:val="24"/>
          <w:lang w:val="el-GR"/>
        </w:rPr>
      </w:pPr>
      <w:del w:id="889" w:author="Καρμίρης Αγγελος" w:date="2020-01-03T10:36:00Z">
        <w:r w:rsidDel="00010D2C">
          <w:rPr>
            <w:rFonts w:ascii="Arial" w:hAnsi="Arial"/>
            <w:sz w:val="24"/>
            <w:lang w:val="el-GR"/>
          </w:rPr>
          <w:delText>Τα θερμόμετρα λαδιού και τυλίγματος θα ρυθμιστούν στο τέλος της δοκιμής.</w:delText>
        </w:r>
      </w:del>
    </w:p>
    <w:p w:rsidR="006009F1" w:rsidRPr="008F1C8F" w:rsidDel="00010D2C" w:rsidRDefault="006009F1" w:rsidP="00D7520E">
      <w:pPr>
        <w:ind w:left="1418"/>
        <w:jc w:val="both"/>
        <w:rPr>
          <w:del w:id="890" w:author="Καρμίρης Αγγελος" w:date="2020-01-03T10:36:00Z"/>
          <w:rFonts w:ascii="Arial" w:hAnsi="Arial"/>
          <w:sz w:val="24"/>
          <w:lang w:val="el-GR"/>
        </w:rPr>
      </w:pPr>
    </w:p>
    <w:p w:rsidR="005840BE" w:rsidRPr="008F719F" w:rsidDel="00010D2C" w:rsidRDefault="005840BE" w:rsidP="005840BE">
      <w:pPr>
        <w:numPr>
          <w:ilvl w:val="0"/>
          <w:numId w:val="25"/>
        </w:numPr>
        <w:jc w:val="both"/>
        <w:rPr>
          <w:del w:id="891" w:author="Καρμίρης Αγγελος" w:date="2020-01-03T10:36:00Z"/>
          <w:rFonts w:ascii="Arial" w:hAnsi="Arial"/>
          <w:sz w:val="24"/>
          <w:lang w:val="el-GR"/>
        </w:rPr>
      </w:pPr>
      <w:del w:id="892" w:author="Καρμίρης Αγγελος" w:date="2020-01-03T10:36:00Z">
        <w:r w:rsidDel="00010D2C">
          <w:rPr>
            <w:rFonts w:ascii="Arial" w:hAnsi="Arial"/>
            <w:sz w:val="24"/>
            <w:lang w:val="el-GR"/>
          </w:rPr>
          <w:delText>Μέτρηση απωλειών</w:delText>
        </w:r>
        <w:r w:rsidRPr="008F719F" w:rsidDel="00010D2C">
          <w:rPr>
            <w:rFonts w:ascii="Arial" w:hAnsi="Arial"/>
            <w:sz w:val="24"/>
            <w:lang w:val="el-GR"/>
          </w:rPr>
          <w:delText xml:space="preserve"> </w:delText>
        </w:r>
      </w:del>
    </w:p>
    <w:p w:rsidR="005840BE" w:rsidRPr="00413A64" w:rsidDel="00010D2C" w:rsidRDefault="005840BE" w:rsidP="005840BE">
      <w:pPr>
        <w:ind w:left="1249"/>
        <w:jc w:val="both"/>
        <w:rPr>
          <w:del w:id="893" w:author="Καρμίρης Αγγελος" w:date="2020-01-03T10:36:00Z"/>
          <w:rFonts w:ascii="Arial" w:hAnsi="Arial"/>
          <w:sz w:val="24"/>
          <w:lang w:val="el-GR"/>
        </w:rPr>
      </w:pPr>
      <w:del w:id="894" w:author="Καρμίρης Αγγελος" w:date="2020-01-03T10:36:00Z">
        <w:r w:rsidDel="00010D2C">
          <w:rPr>
            <w:rFonts w:ascii="Arial" w:hAnsi="Arial"/>
            <w:sz w:val="24"/>
            <w:lang w:val="el-GR"/>
          </w:rPr>
          <w:delText>Η μέτρηση θα εκτελεστεί στο 105% της ονομαστικής τάσης (</w:delText>
        </w:r>
        <w:r w:rsidDel="00010D2C">
          <w:rPr>
            <w:rFonts w:ascii="Arial" w:hAnsi="Arial"/>
            <w:sz w:val="24"/>
          </w:rPr>
          <w:delText>U</w:delText>
        </w:r>
        <w:r w:rsidDel="00010D2C">
          <w:rPr>
            <w:rFonts w:ascii="Arial" w:hAnsi="Arial"/>
            <w:sz w:val="24"/>
            <w:vertAlign w:val="subscript"/>
          </w:rPr>
          <w:delText>max</w:delText>
        </w:r>
        <w:r w:rsidRPr="001D60BA" w:rsidDel="00010D2C">
          <w:rPr>
            <w:rFonts w:ascii="Arial" w:hAnsi="Arial"/>
            <w:sz w:val="24"/>
            <w:lang w:val="el-GR"/>
          </w:rPr>
          <w:delText>)</w:delText>
        </w:r>
        <w:r w:rsidDel="00010D2C">
          <w:rPr>
            <w:rFonts w:ascii="Arial" w:hAnsi="Arial"/>
            <w:sz w:val="24"/>
            <w:lang w:val="el-GR"/>
          </w:rPr>
          <w:delText>, κατά τη διάρκεια και κοντά στο τέλος της δοκιμής ανύψωσης θερμοκρασίας (παρ.</w:delText>
        </w:r>
        <w:r w:rsidDel="00010D2C">
          <w:rPr>
            <w:rFonts w:ascii="Arial" w:hAnsi="Arial"/>
            <w:sz w:val="24"/>
          </w:rPr>
          <w:delText>VII</w:delText>
        </w:r>
        <w:r w:rsidDel="00010D2C">
          <w:rPr>
            <w:rFonts w:ascii="Arial" w:hAnsi="Arial"/>
            <w:sz w:val="24"/>
            <w:lang w:val="el-GR"/>
          </w:rPr>
          <w:delText xml:space="preserve">.2.1), </w:delText>
        </w:r>
        <w:r w:rsidR="00204B8C" w:rsidDel="00010D2C">
          <w:rPr>
            <w:rFonts w:ascii="Arial" w:hAnsi="Arial"/>
            <w:sz w:val="24"/>
            <w:lang w:val="el-GR"/>
          </w:rPr>
          <w:delText xml:space="preserve">με την αυτεπαγωγή κοντά στη θερμοκρασία λειτουργίας. Οι αναφερόμενες απώλειες θα έχουν </w:delText>
        </w:r>
        <w:r w:rsidR="006352F7" w:rsidDel="00010D2C">
          <w:rPr>
            <w:rFonts w:ascii="Arial" w:hAnsi="Arial"/>
            <w:sz w:val="24"/>
            <w:lang w:val="el-GR"/>
          </w:rPr>
          <w:delText>αναχθ</w:delText>
        </w:r>
        <w:r w:rsidR="00204B8C" w:rsidDel="00010D2C">
          <w:rPr>
            <w:rFonts w:ascii="Arial" w:hAnsi="Arial"/>
            <w:sz w:val="24"/>
            <w:lang w:val="el-GR"/>
          </w:rPr>
          <w:delText>εί στην ονομαστική ένταση και στη θερμοκρασία αναφοράς 75°</w:delText>
        </w:r>
        <w:r w:rsidR="00204B8C" w:rsidDel="00010D2C">
          <w:rPr>
            <w:rFonts w:ascii="Arial" w:hAnsi="Arial"/>
            <w:sz w:val="24"/>
          </w:rPr>
          <w:delText>C</w:delText>
        </w:r>
        <w:r w:rsidR="00204B8C" w:rsidRPr="001D60BA" w:rsidDel="00010D2C">
          <w:rPr>
            <w:rFonts w:ascii="Arial" w:hAnsi="Arial"/>
            <w:sz w:val="24"/>
            <w:lang w:val="el-GR"/>
          </w:rPr>
          <w:delText xml:space="preserve">. </w:delText>
        </w:r>
        <w:r w:rsidR="00204B8C" w:rsidDel="00010D2C">
          <w:rPr>
            <w:rFonts w:ascii="Arial" w:hAnsi="Arial"/>
            <w:sz w:val="24"/>
            <w:lang w:val="el-GR"/>
          </w:rPr>
          <w:delText>Η εκτεταμένη αβεβαιότητα</w:delText>
        </w:r>
        <w:r w:rsidR="00413A64" w:rsidDel="00010D2C">
          <w:rPr>
            <w:rFonts w:ascii="Arial" w:hAnsi="Arial"/>
            <w:sz w:val="24"/>
            <w:lang w:val="el-GR"/>
          </w:rPr>
          <w:delText xml:space="preserve"> των απωλειών με συντελεστή κάλυψης </w:delText>
        </w:r>
        <w:r w:rsidR="00413A64" w:rsidDel="00010D2C">
          <w:rPr>
            <w:rFonts w:ascii="Arial" w:hAnsi="Arial"/>
            <w:sz w:val="24"/>
          </w:rPr>
          <w:delText>k</w:delText>
        </w:r>
        <w:r w:rsidR="00413A64" w:rsidRPr="001D60BA" w:rsidDel="00010D2C">
          <w:rPr>
            <w:rFonts w:ascii="Arial" w:hAnsi="Arial"/>
            <w:sz w:val="24"/>
            <w:lang w:val="el-GR"/>
          </w:rPr>
          <w:delText>=2</w:delText>
        </w:r>
        <w:r w:rsidR="00413A64" w:rsidDel="00010D2C">
          <w:rPr>
            <w:rFonts w:ascii="Arial" w:hAnsi="Arial"/>
            <w:sz w:val="24"/>
            <w:lang w:val="el-GR"/>
          </w:rPr>
          <w:delText xml:space="preserve"> θα υπολογιστεί και αναφερθεί από τον κατασκευαστή σύμφωνα με το </w:delText>
        </w:r>
        <w:r w:rsidR="00413A64" w:rsidDel="00010D2C">
          <w:rPr>
            <w:rFonts w:ascii="Arial" w:hAnsi="Arial"/>
            <w:sz w:val="24"/>
          </w:rPr>
          <w:delText>IEC</w:delText>
        </w:r>
        <w:r w:rsidR="00413A64" w:rsidRPr="001D60BA" w:rsidDel="00010D2C">
          <w:rPr>
            <w:rFonts w:ascii="Arial" w:hAnsi="Arial"/>
            <w:sz w:val="24"/>
            <w:lang w:val="el-GR"/>
          </w:rPr>
          <w:delText xml:space="preserve"> 60076-19, </w:delText>
        </w:r>
        <w:r w:rsidR="00413A64" w:rsidDel="00010D2C">
          <w:rPr>
            <w:rFonts w:ascii="Arial" w:hAnsi="Arial"/>
            <w:sz w:val="24"/>
            <w:lang w:val="el-GR"/>
          </w:rPr>
          <w:delText>αλλά δεν πρέπει να υπερβαίνει το 5%.</w:delText>
        </w:r>
      </w:del>
    </w:p>
    <w:p w:rsidR="00413A64" w:rsidRPr="008F1C8F" w:rsidDel="00010D2C" w:rsidRDefault="00413A64" w:rsidP="00413A64">
      <w:pPr>
        <w:ind w:left="1418"/>
        <w:jc w:val="both"/>
        <w:rPr>
          <w:del w:id="895" w:author="Καρμίρης Αγγελος" w:date="2020-01-03T10:36:00Z"/>
          <w:rFonts w:ascii="Arial" w:hAnsi="Arial"/>
          <w:sz w:val="24"/>
          <w:lang w:val="el-GR"/>
        </w:rPr>
      </w:pPr>
    </w:p>
    <w:p w:rsidR="00413A64" w:rsidRPr="008F719F" w:rsidDel="00010D2C" w:rsidRDefault="00413A64" w:rsidP="00413A64">
      <w:pPr>
        <w:numPr>
          <w:ilvl w:val="0"/>
          <w:numId w:val="25"/>
        </w:numPr>
        <w:jc w:val="both"/>
        <w:rPr>
          <w:del w:id="896" w:author="Καρμίρης Αγγελος" w:date="2020-01-03T10:36:00Z"/>
          <w:rFonts w:ascii="Arial" w:hAnsi="Arial"/>
          <w:sz w:val="24"/>
          <w:lang w:val="el-GR"/>
        </w:rPr>
      </w:pPr>
      <w:del w:id="897" w:author="Καρμίρης Αγγελος" w:date="2020-01-03T10:36:00Z">
        <w:r w:rsidDel="00010D2C">
          <w:rPr>
            <w:rFonts w:ascii="Arial" w:hAnsi="Arial"/>
            <w:sz w:val="24"/>
            <w:lang w:val="el-GR"/>
          </w:rPr>
          <w:delText>Μέτρηση κραδασμών</w:delText>
        </w:r>
        <w:r w:rsidRPr="008F719F" w:rsidDel="00010D2C">
          <w:rPr>
            <w:rFonts w:ascii="Arial" w:hAnsi="Arial"/>
            <w:sz w:val="24"/>
            <w:lang w:val="el-GR"/>
          </w:rPr>
          <w:delText xml:space="preserve"> </w:delText>
        </w:r>
      </w:del>
    </w:p>
    <w:p w:rsidR="00413A64" w:rsidDel="00010D2C" w:rsidRDefault="00413A64" w:rsidP="00413A64">
      <w:pPr>
        <w:ind w:left="1249"/>
        <w:jc w:val="both"/>
        <w:rPr>
          <w:del w:id="898" w:author="Καρμίρης Αγγελος" w:date="2020-01-03T10:36:00Z"/>
          <w:rFonts w:ascii="Arial" w:hAnsi="Arial"/>
          <w:sz w:val="24"/>
          <w:lang w:val="el-GR"/>
        </w:rPr>
      </w:pPr>
      <w:del w:id="899" w:author="Καρμίρης Αγγελος" w:date="2020-01-03T10:36:00Z">
        <w:r w:rsidRPr="008F719F" w:rsidDel="00010D2C">
          <w:rPr>
            <w:rFonts w:ascii="Arial" w:hAnsi="Arial"/>
            <w:sz w:val="24"/>
            <w:lang w:val="el-GR"/>
          </w:rPr>
          <w:delText>Το μέγεθος των κραδασμών δεν θα υπερβαίνει τα 200</w:delText>
        </w:r>
        <w:r w:rsidR="00F034AD" w:rsidDel="00010D2C">
          <w:rPr>
            <w:rFonts w:ascii="Arial" w:hAnsi="Arial"/>
            <w:sz w:val="24"/>
            <w:lang w:val="el-GR"/>
          </w:rPr>
          <w:delText xml:space="preserve"> </w:delText>
        </w:r>
        <w:r w:rsidRPr="008F719F" w:rsidDel="00010D2C">
          <w:rPr>
            <w:rFonts w:ascii="Arial" w:hAnsi="Arial"/>
            <w:sz w:val="24"/>
            <w:lang w:val="el-GR"/>
          </w:rPr>
          <w:delText>μ</w:delText>
        </w:r>
        <w:r w:rsidRPr="008F719F" w:rsidDel="00010D2C">
          <w:rPr>
            <w:rFonts w:ascii="Arial" w:hAnsi="Arial"/>
            <w:sz w:val="24"/>
          </w:rPr>
          <w:delText>m</w:delText>
        </w:r>
        <w:r w:rsidRPr="008F719F" w:rsidDel="00010D2C">
          <w:rPr>
            <w:rFonts w:ascii="Arial" w:hAnsi="Arial"/>
            <w:sz w:val="24"/>
            <w:lang w:val="el-GR"/>
          </w:rPr>
          <w:delText>.</w:delText>
        </w:r>
      </w:del>
    </w:p>
    <w:p w:rsidR="00413A64" w:rsidRPr="00960089" w:rsidDel="00010D2C" w:rsidRDefault="00413A64" w:rsidP="00413A64">
      <w:pPr>
        <w:ind w:left="1249"/>
        <w:jc w:val="both"/>
        <w:rPr>
          <w:del w:id="900" w:author="Καρμίρης Αγγελος" w:date="2020-01-03T10:36:00Z"/>
          <w:rFonts w:ascii="Arial" w:hAnsi="Arial"/>
          <w:sz w:val="24"/>
          <w:lang w:val="el-GR"/>
        </w:rPr>
      </w:pPr>
      <w:del w:id="901" w:author="Καρμίρης Αγγελος" w:date="2020-01-03T10:36:00Z">
        <w:r w:rsidDel="00010D2C">
          <w:rPr>
            <w:rFonts w:ascii="Arial" w:hAnsi="Arial"/>
            <w:sz w:val="24"/>
            <w:lang w:val="el-GR"/>
          </w:rPr>
          <w:delText>Η μέτρηση θα εκτελεστεί στο 105% της ονομαστικής τάσης (</w:delText>
        </w:r>
        <w:r w:rsidDel="00010D2C">
          <w:rPr>
            <w:rFonts w:ascii="Arial" w:hAnsi="Arial"/>
            <w:sz w:val="24"/>
          </w:rPr>
          <w:delText>U</w:delText>
        </w:r>
        <w:r w:rsidDel="00010D2C">
          <w:rPr>
            <w:rFonts w:ascii="Arial" w:hAnsi="Arial"/>
            <w:sz w:val="24"/>
            <w:vertAlign w:val="subscript"/>
          </w:rPr>
          <w:delText>max</w:delText>
        </w:r>
        <w:r w:rsidRPr="00960089" w:rsidDel="00010D2C">
          <w:rPr>
            <w:rFonts w:ascii="Arial" w:hAnsi="Arial"/>
            <w:sz w:val="24"/>
            <w:lang w:val="el-GR"/>
          </w:rPr>
          <w:delText>)</w:delText>
        </w:r>
        <w:r w:rsidDel="00010D2C">
          <w:rPr>
            <w:rFonts w:ascii="Arial" w:hAnsi="Arial"/>
            <w:sz w:val="24"/>
            <w:lang w:val="el-GR"/>
          </w:rPr>
          <w:delText>, κατά τη διάρκεια και κοντά στο τέλος της δοκιμής ανύψωσης θερμοκρασίας (παρ.</w:delText>
        </w:r>
        <w:r w:rsidDel="00010D2C">
          <w:rPr>
            <w:rFonts w:ascii="Arial" w:hAnsi="Arial"/>
            <w:sz w:val="24"/>
          </w:rPr>
          <w:delText>VII</w:delText>
        </w:r>
        <w:r w:rsidRPr="00960089" w:rsidDel="00010D2C">
          <w:rPr>
            <w:rFonts w:ascii="Arial" w:hAnsi="Arial"/>
            <w:sz w:val="24"/>
            <w:lang w:val="el-GR"/>
          </w:rPr>
          <w:delText>.2.1)</w:delText>
        </w:r>
        <w:r w:rsidDel="00010D2C">
          <w:rPr>
            <w:rFonts w:ascii="Arial" w:hAnsi="Arial"/>
            <w:sz w:val="24"/>
            <w:lang w:val="el-GR"/>
          </w:rPr>
          <w:delText>, με την αυτεπαγωγή κοντά στη θερμοκρασία λειτουργ</w:delText>
        </w:r>
        <w:r w:rsidR="00F034AD" w:rsidDel="00010D2C">
          <w:rPr>
            <w:rFonts w:ascii="Arial" w:hAnsi="Arial"/>
            <w:sz w:val="24"/>
            <w:lang w:val="el-GR"/>
          </w:rPr>
          <w:delText>ίας.</w:delText>
        </w:r>
      </w:del>
    </w:p>
    <w:p w:rsidR="00F034AD" w:rsidRPr="008F1C8F" w:rsidDel="00010D2C" w:rsidRDefault="00F034AD" w:rsidP="00F034AD">
      <w:pPr>
        <w:ind w:left="1418"/>
        <w:jc w:val="both"/>
        <w:rPr>
          <w:del w:id="902" w:author="Καρμίρης Αγγελος" w:date="2020-01-03T10:36:00Z"/>
          <w:rFonts w:ascii="Arial" w:hAnsi="Arial"/>
          <w:sz w:val="24"/>
          <w:lang w:val="el-GR"/>
        </w:rPr>
      </w:pPr>
    </w:p>
    <w:p w:rsidR="00F034AD" w:rsidRPr="008F719F" w:rsidDel="00010D2C" w:rsidRDefault="00F034AD" w:rsidP="00F034AD">
      <w:pPr>
        <w:numPr>
          <w:ilvl w:val="0"/>
          <w:numId w:val="25"/>
        </w:numPr>
        <w:jc w:val="both"/>
        <w:rPr>
          <w:del w:id="903" w:author="Καρμίρης Αγγελος" w:date="2020-01-03T10:36:00Z"/>
          <w:rFonts w:ascii="Arial" w:hAnsi="Arial"/>
          <w:sz w:val="24"/>
          <w:lang w:val="el-GR"/>
        </w:rPr>
      </w:pPr>
      <w:del w:id="904" w:author="Καρμίρης Αγγελος" w:date="2020-01-03T10:36:00Z">
        <w:r w:rsidDel="00010D2C">
          <w:rPr>
            <w:rFonts w:ascii="Arial" w:hAnsi="Arial"/>
            <w:sz w:val="24"/>
            <w:lang w:val="el-GR"/>
          </w:rPr>
          <w:delText>Μέτρηση στάθμης ακουστικού θορύβου</w:delText>
        </w:r>
        <w:r w:rsidRPr="008F719F" w:rsidDel="00010D2C">
          <w:rPr>
            <w:rFonts w:ascii="Arial" w:hAnsi="Arial"/>
            <w:sz w:val="24"/>
            <w:lang w:val="el-GR"/>
          </w:rPr>
          <w:delText xml:space="preserve"> </w:delText>
        </w:r>
      </w:del>
    </w:p>
    <w:p w:rsidR="00F034AD" w:rsidRPr="00F034AD" w:rsidDel="00010D2C" w:rsidRDefault="00F034AD" w:rsidP="00F034AD">
      <w:pPr>
        <w:ind w:left="1249"/>
        <w:jc w:val="both"/>
        <w:rPr>
          <w:del w:id="905" w:author="Καρμίρης Αγγελος" w:date="2020-01-03T10:36:00Z"/>
          <w:rFonts w:ascii="Arial" w:hAnsi="Arial"/>
          <w:sz w:val="24"/>
          <w:lang w:val="el-GR"/>
        </w:rPr>
      </w:pPr>
      <w:del w:id="906" w:author="Καρμίρης Αγγελος" w:date="2020-01-03T10:36:00Z">
        <w:r w:rsidDel="00010D2C">
          <w:rPr>
            <w:rFonts w:ascii="Arial" w:hAnsi="Arial"/>
            <w:sz w:val="24"/>
            <w:lang w:val="el-GR"/>
          </w:rPr>
          <w:delText xml:space="preserve">Η δοκιμή θα επιβεβαιώσει ότι η διορθωμένη μέση στάθμη ακουστικής πίεσης δεν υπερβαίνει τα 72 </w:delText>
        </w:r>
        <w:r w:rsidDel="00010D2C">
          <w:rPr>
            <w:rFonts w:ascii="Arial" w:hAnsi="Arial"/>
            <w:sz w:val="24"/>
          </w:rPr>
          <w:delText>dB</w:delText>
        </w:r>
        <w:r w:rsidRPr="001D60BA" w:rsidDel="00010D2C">
          <w:rPr>
            <w:rFonts w:ascii="Arial" w:hAnsi="Arial"/>
            <w:sz w:val="24"/>
            <w:lang w:val="el-GR"/>
          </w:rPr>
          <w:delText>(</w:delText>
        </w:r>
        <w:r w:rsidDel="00010D2C">
          <w:rPr>
            <w:rFonts w:ascii="Arial" w:hAnsi="Arial"/>
            <w:sz w:val="24"/>
          </w:rPr>
          <w:delText>A</w:delText>
        </w:r>
        <w:r w:rsidRPr="001D60BA" w:rsidDel="00010D2C">
          <w:rPr>
            <w:rFonts w:ascii="Arial" w:hAnsi="Arial"/>
            <w:sz w:val="24"/>
            <w:lang w:val="el-GR"/>
          </w:rPr>
          <w:delText>)</w:delText>
        </w:r>
        <w:r w:rsidR="005C1DA5" w:rsidDel="00010D2C">
          <w:rPr>
            <w:rFonts w:ascii="Arial" w:hAnsi="Arial"/>
            <w:sz w:val="24"/>
            <w:lang w:val="el-GR"/>
          </w:rPr>
          <w:delText xml:space="preserve"> ή 76 </w:delText>
        </w:r>
        <w:r w:rsidR="005C1DA5" w:rsidDel="00010D2C">
          <w:rPr>
            <w:rFonts w:ascii="Arial" w:hAnsi="Arial"/>
            <w:sz w:val="24"/>
          </w:rPr>
          <w:delText>dB</w:delText>
        </w:r>
        <w:r w:rsidR="005C1DA5" w:rsidRPr="005C1DA5" w:rsidDel="00010D2C">
          <w:rPr>
            <w:rFonts w:ascii="Arial" w:hAnsi="Arial"/>
            <w:sz w:val="24"/>
            <w:lang w:val="el-GR"/>
          </w:rPr>
          <w:delText>(</w:delText>
        </w:r>
        <w:r w:rsidR="005C1DA5" w:rsidDel="00010D2C">
          <w:rPr>
            <w:rFonts w:ascii="Arial" w:hAnsi="Arial"/>
            <w:sz w:val="24"/>
          </w:rPr>
          <w:delText>A</w:delText>
        </w:r>
        <w:r w:rsidR="005C1DA5" w:rsidRPr="005C1DA5" w:rsidDel="00010D2C">
          <w:rPr>
            <w:rFonts w:ascii="Arial" w:hAnsi="Arial"/>
            <w:sz w:val="24"/>
            <w:lang w:val="el-GR"/>
          </w:rPr>
          <w:delText xml:space="preserve">), </w:delText>
        </w:r>
        <w:r w:rsidR="005C1DA5" w:rsidDel="00010D2C">
          <w:rPr>
            <w:rFonts w:ascii="Arial" w:hAnsi="Arial"/>
            <w:sz w:val="24"/>
            <w:lang w:val="el-GR"/>
          </w:rPr>
          <w:delText>όπως καθορίζεται στην παρ.</w:delText>
        </w:r>
        <w:r w:rsidR="005C1DA5" w:rsidDel="00010D2C">
          <w:rPr>
            <w:rFonts w:ascii="Arial" w:hAnsi="Arial"/>
            <w:sz w:val="24"/>
          </w:rPr>
          <w:delText>V</w:delText>
        </w:r>
        <w:r w:rsidR="005C1DA5" w:rsidRPr="005C1DA5" w:rsidDel="00010D2C">
          <w:rPr>
            <w:rFonts w:ascii="Arial" w:hAnsi="Arial"/>
            <w:sz w:val="24"/>
            <w:lang w:val="el-GR"/>
          </w:rPr>
          <w:delText>.10</w:delText>
        </w:r>
        <w:r w:rsidRPr="001D60BA" w:rsidDel="00010D2C">
          <w:rPr>
            <w:rFonts w:ascii="Arial" w:hAnsi="Arial"/>
            <w:sz w:val="24"/>
            <w:lang w:val="el-GR"/>
          </w:rPr>
          <w:delText>.</w:delText>
        </w:r>
      </w:del>
    </w:p>
    <w:p w:rsidR="00F034AD" w:rsidRPr="001D60BA" w:rsidDel="00010D2C" w:rsidRDefault="00F034AD" w:rsidP="00F034AD">
      <w:pPr>
        <w:ind w:left="1249"/>
        <w:jc w:val="both"/>
        <w:rPr>
          <w:del w:id="907" w:author="Καρμίρης Αγγελος" w:date="2020-01-03T10:36:00Z"/>
          <w:rFonts w:ascii="Arial" w:hAnsi="Arial"/>
          <w:sz w:val="24"/>
          <w:lang w:val="el-GR"/>
        </w:rPr>
      </w:pPr>
      <w:del w:id="908" w:author="Καρμίρης Αγγελος" w:date="2020-01-03T10:36:00Z">
        <w:r w:rsidDel="00010D2C">
          <w:rPr>
            <w:rFonts w:ascii="Arial" w:hAnsi="Arial"/>
            <w:sz w:val="24"/>
            <w:lang w:val="el-GR"/>
          </w:rPr>
          <w:delText>Η μέτρηση θα εκτελεστεί στην ονομαστική τάση και συχνότητα, αμέσως μετά το τέλος της δοκιμής ανύψωσης θερμοκρασίας (παρ.</w:delText>
        </w:r>
        <w:r w:rsidDel="00010D2C">
          <w:rPr>
            <w:rFonts w:ascii="Arial" w:hAnsi="Arial"/>
            <w:sz w:val="24"/>
          </w:rPr>
          <w:delText>VII</w:delText>
        </w:r>
        <w:r w:rsidRPr="00960089" w:rsidDel="00010D2C">
          <w:rPr>
            <w:rFonts w:ascii="Arial" w:hAnsi="Arial"/>
            <w:sz w:val="24"/>
            <w:lang w:val="el-GR"/>
          </w:rPr>
          <w:delText>.2.1)</w:delText>
        </w:r>
        <w:r w:rsidDel="00010D2C">
          <w:rPr>
            <w:rFonts w:ascii="Arial" w:hAnsi="Arial"/>
            <w:sz w:val="24"/>
            <w:lang w:val="el-GR"/>
          </w:rPr>
          <w:delText xml:space="preserve">, με την αυτεπαγωγή κοντά στη θερμοκρασία λειτουργίας. Η μέτρηση θα εκτελεστεί σύμφωνα με το </w:delText>
        </w:r>
        <w:r w:rsidDel="00010D2C">
          <w:rPr>
            <w:rFonts w:ascii="Arial" w:hAnsi="Arial"/>
            <w:sz w:val="24"/>
          </w:rPr>
          <w:delText>IEC</w:delText>
        </w:r>
        <w:r w:rsidRPr="001D60BA" w:rsidDel="00010D2C">
          <w:rPr>
            <w:rFonts w:ascii="Arial" w:hAnsi="Arial"/>
            <w:sz w:val="24"/>
            <w:lang w:val="el-GR"/>
          </w:rPr>
          <w:delText xml:space="preserve"> 60076-10.</w:delText>
        </w:r>
      </w:del>
    </w:p>
    <w:p w:rsidR="00412D2F" w:rsidRPr="008F1C8F" w:rsidDel="00010D2C" w:rsidRDefault="00412D2F" w:rsidP="000B14D6">
      <w:pPr>
        <w:ind w:left="709"/>
        <w:jc w:val="both"/>
        <w:rPr>
          <w:del w:id="909" w:author="Καρμίρης Αγγελος" w:date="2020-01-03T10:36:00Z"/>
          <w:rFonts w:ascii="Arial" w:hAnsi="Arial"/>
          <w:sz w:val="24"/>
          <w:lang w:val="el-GR"/>
        </w:rPr>
      </w:pPr>
    </w:p>
    <w:p w:rsidR="00FC0DF7" w:rsidRPr="008F719F" w:rsidDel="00010D2C" w:rsidRDefault="00195011" w:rsidP="00195011">
      <w:pPr>
        <w:ind w:left="709"/>
        <w:jc w:val="both"/>
        <w:rPr>
          <w:del w:id="910" w:author="Καρμίρης Αγγελος" w:date="2020-01-03T10:36:00Z"/>
          <w:rFonts w:ascii="Arial" w:hAnsi="Arial"/>
          <w:b/>
          <w:sz w:val="24"/>
          <w:lang w:val="el-GR"/>
        </w:rPr>
      </w:pPr>
      <w:del w:id="911" w:author="Καρμίρης Αγγελος" w:date="2020-01-03T10:36:00Z">
        <w:r w:rsidRPr="008F719F" w:rsidDel="00010D2C">
          <w:rPr>
            <w:rFonts w:ascii="Arial" w:hAnsi="Arial"/>
            <w:b/>
            <w:sz w:val="24"/>
            <w:lang w:val="el-GR"/>
          </w:rPr>
          <w:delText xml:space="preserve">3.  </w:delText>
        </w:r>
        <w:r w:rsidR="00875A82" w:rsidRPr="008F719F" w:rsidDel="00010D2C">
          <w:rPr>
            <w:rFonts w:ascii="Arial" w:hAnsi="Arial"/>
            <w:b/>
            <w:sz w:val="24"/>
            <w:u w:val="single"/>
          </w:rPr>
          <w:delText>E</w:delText>
        </w:r>
        <w:r w:rsidR="00875A82" w:rsidRPr="008F719F" w:rsidDel="00010D2C">
          <w:rPr>
            <w:rFonts w:ascii="Arial" w:hAnsi="Arial"/>
            <w:b/>
            <w:sz w:val="24"/>
            <w:u w:val="single"/>
            <w:lang w:val="el-GR"/>
          </w:rPr>
          <w:delText>ιδικές δοκιμές</w:delText>
        </w:r>
      </w:del>
    </w:p>
    <w:p w:rsidR="00875A82" w:rsidRPr="008F719F" w:rsidDel="00010D2C" w:rsidRDefault="00875A82" w:rsidP="00D01889">
      <w:pPr>
        <w:ind w:left="2127" w:hanging="1418"/>
        <w:jc w:val="both"/>
        <w:rPr>
          <w:del w:id="912" w:author="Καρμίρης Αγγελος" w:date="2020-01-03T10:36:00Z"/>
          <w:rFonts w:ascii="Arial" w:hAnsi="Arial"/>
          <w:sz w:val="24"/>
          <w:u w:val="single"/>
          <w:lang w:val="el-GR"/>
        </w:rPr>
      </w:pPr>
    </w:p>
    <w:p w:rsidR="00A45A01" w:rsidRPr="001D60BA" w:rsidDel="00010D2C" w:rsidRDefault="00A45A01" w:rsidP="00A45A01">
      <w:pPr>
        <w:ind w:left="709"/>
        <w:jc w:val="both"/>
        <w:rPr>
          <w:del w:id="913" w:author="Καρμίρης Αγγελος" w:date="2020-01-03T10:36:00Z"/>
          <w:rFonts w:ascii="Arial" w:hAnsi="Arial"/>
          <w:sz w:val="24"/>
          <w:lang w:val="el-GR"/>
        </w:rPr>
      </w:pPr>
      <w:del w:id="914" w:author="Καρμίρης Αγγελος" w:date="2020-01-03T10:36:00Z">
        <w:r w:rsidRPr="008F719F" w:rsidDel="00010D2C">
          <w:rPr>
            <w:rFonts w:ascii="Arial" w:hAnsi="Arial"/>
            <w:sz w:val="24"/>
            <w:lang w:val="el-GR"/>
          </w:rPr>
          <w:delText>Οι ακόλουθες δοκιμές πρέπει να εκτελεστούν σε μία μονάδα από την παραγγελία :</w:delText>
        </w:r>
      </w:del>
    </w:p>
    <w:p w:rsidR="00F034AD" w:rsidRPr="001D60BA" w:rsidDel="00010D2C" w:rsidRDefault="00F034AD" w:rsidP="00A45A01">
      <w:pPr>
        <w:ind w:left="709"/>
        <w:jc w:val="both"/>
        <w:rPr>
          <w:del w:id="915" w:author="Καρμίρης Αγγελος" w:date="2020-01-03T10:36:00Z"/>
          <w:rFonts w:ascii="Arial" w:hAnsi="Arial"/>
          <w:sz w:val="24"/>
          <w:lang w:val="el-GR"/>
        </w:rPr>
      </w:pPr>
    </w:p>
    <w:p w:rsidR="00D01889" w:rsidRPr="001D60BA" w:rsidDel="00010D2C" w:rsidRDefault="00D01889" w:rsidP="00D01889">
      <w:pPr>
        <w:ind w:left="1418" w:hanging="709"/>
        <w:jc w:val="both"/>
        <w:rPr>
          <w:del w:id="916" w:author="Καρμίρης Αγγελος" w:date="2020-01-03T10:36:00Z"/>
          <w:rFonts w:ascii="Arial" w:hAnsi="Arial"/>
          <w:sz w:val="24"/>
          <w:lang w:val="el-GR"/>
        </w:rPr>
      </w:pPr>
      <w:del w:id="917" w:author="Καρμίρης Αγγελος" w:date="2020-01-03T10:36:00Z">
        <w:r w:rsidRPr="008F719F" w:rsidDel="00010D2C">
          <w:rPr>
            <w:rFonts w:ascii="Arial" w:hAnsi="Arial"/>
            <w:sz w:val="24"/>
            <w:lang w:val="el-GR"/>
          </w:rPr>
          <w:delText>1.</w:delText>
        </w:r>
        <w:r w:rsidRPr="008F719F" w:rsidDel="00010D2C">
          <w:rPr>
            <w:rFonts w:ascii="Arial" w:hAnsi="Arial"/>
            <w:sz w:val="24"/>
            <w:lang w:val="el-GR"/>
          </w:rPr>
          <w:tab/>
          <w:delText>Μέτρηση συνιστώσας μηδενικής ακολουθίας</w:delText>
        </w:r>
        <w:r w:rsidR="00607C96" w:rsidRPr="008F719F" w:rsidDel="00010D2C">
          <w:rPr>
            <w:rFonts w:ascii="Arial" w:hAnsi="Arial"/>
            <w:sz w:val="24"/>
            <w:lang w:val="el-GR"/>
          </w:rPr>
          <w:delText xml:space="preserve"> της επαγωγικής αντίδρασης</w:delText>
        </w:r>
        <w:r w:rsidRPr="008F719F" w:rsidDel="00010D2C">
          <w:rPr>
            <w:rFonts w:ascii="Arial" w:hAnsi="Arial"/>
            <w:sz w:val="24"/>
            <w:lang w:val="el-GR"/>
          </w:rPr>
          <w:delText>.</w:delText>
        </w:r>
      </w:del>
    </w:p>
    <w:p w:rsidR="00F034AD" w:rsidRPr="00F034AD" w:rsidDel="00010D2C" w:rsidRDefault="00F034AD" w:rsidP="00D01889">
      <w:pPr>
        <w:ind w:left="1418" w:hanging="709"/>
        <w:jc w:val="both"/>
        <w:rPr>
          <w:del w:id="918" w:author="Καρμίρης Αγγελος" w:date="2020-01-03T10:36:00Z"/>
          <w:rFonts w:ascii="Arial" w:hAnsi="Arial"/>
          <w:sz w:val="24"/>
          <w:lang w:val="el-GR"/>
        </w:rPr>
      </w:pPr>
    </w:p>
    <w:p w:rsidR="00F034AD" w:rsidRPr="001D60BA" w:rsidDel="00010D2C" w:rsidRDefault="00A02DD5" w:rsidP="00A762B8">
      <w:pPr>
        <w:ind w:left="1418" w:hanging="709"/>
        <w:jc w:val="both"/>
        <w:rPr>
          <w:del w:id="919" w:author="Καρμίρης Αγγελος" w:date="2020-01-03T10:36:00Z"/>
          <w:lang w:val="el-GR"/>
        </w:rPr>
      </w:pPr>
      <w:del w:id="920" w:author="Καρμίρης Αγγελος" w:date="2020-01-03T10:36:00Z">
        <w:r w:rsidRPr="008F719F" w:rsidDel="00010D2C">
          <w:rPr>
            <w:rFonts w:ascii="Arial" w:hAnsi="Arial"/>
            <w:sz w:val="24"/>
            <w:lang w:val="el-GR"/>
          </w:rPr>
          <w:delText xml:space="preserve">2. </w:delText>
        </w:r>
        <w:r w:rsidRPr="001D60BA" w:rsidDel="00010D2C">
          <w:rPr>
            <w:rFonts w:ascii="Arial" w:hAnsi="Arial"/>
            <w:sz w:val="24"/>
            <w:lang w:val="el-GR"/>
          </w:rPr>
          <w:tab/>
        </w:r>
        <w:r w:rsidR="009B1833" w:rsidDel="00010D2C">
          <w:rPr>
            <w:rFonts w:ascii="Arial" w:hAnsi="Arial"/>
            <w:sz w:val="24"/>
            <w:lang w:val="el-GR"/>
          </w:rPr>
          <w:delText>Δ</w:delText>
        </w:r>
        <w:r w:rsidR="00162836" w:rsidRPr="008F719F" w:rsidDel="00010D2C">
          <w:rPr>
            <w:rFonts w:ascii="Arial" w:hAnsi="Arial"/>
            <w:sz w:val="24"/>
            <w:lang w:val="el-GR"/>
          </w:rPr>
          <w:delText>οκιμή</w:delText>
        </w:r>
        <w:r w:rsidR="009B1833" w:rsidDel="00010D2C">
          <w:rPr>
            <w:rFonts w:ascii="Arial" w:hAnsi="Arial"/>
            <w:sz w:val="24"/>
            <w:lang w:val="el-GR"/>
          </w:rPr>
          <w:delText xml:space="preserve"> κεραυνικής κρουστικής τάσης</w:delText>
        </w:r>
        <w:r w:rsidR="00162836" w:rsidRPr="008F719F" w:rsidDel="00010D2C">
          <w:rPr>
            <w:rFonts w:ascii="Arial" w:hAnsi="Arial"/>
            <w:sz w:val="24"/>
            <w:lang w:val="el-GR"/>
          </w:rPr>
          <w:delText xml:space="preserve"> αποκομμένου κύματος </w:delText>
        </w:r>
        <w:r w:rsidR="009B1833" w:rsidDel="00010D2C">
          <w:rPr>
            <w:rFonts w:ascii="Arial" w:hAnsi="Arial"/>
            <w:sz w:val="24"/>
            <w:lang w:val="el-GR"/>
          </w:rPr>
          <w:delText>σ</w:delText>
        </w:r>
        <w:r w:rsidR="00162836" w:rsidRPr="008F719F" w:rsidDel="00010D2C">
          <w:rPr>
            <w:rFonts w:ascii="Arial" w:hAnsi="Arial"/>
            <w:sz w:val="24"/>
            <w:lang w:val="el-GR"/>
          </w:rPr>
          <w:delText>τους ακροδέκτες γραμμής</w:delText>
        </w:r>
        <w:r w:rsidR="00F034AD" w:rsidRPr="001D60BA" w:rsidDel="00010D2C">
          <w:rPr>
            <w:rFonts w:ascii="Arial" w:hAnsi="Arial"/>
            <w:sz w:val="24"/>
            <w:lang w:val="el-GR"/>
          </w:rPr>
          <w:delText xml:space="preserve"> (</w:delText>
        </w:r>
        <w:r w:rsidR="00F034AD" w:rsidDel="00010D2C">
          <w:rPr>
            <w:rFonts w:ascii="Arial" w:hAnsi="Arial"/>
            <w:sz w:val="24"/>
          </w:rPr>
          <w:delText>LIC</w:delText>
        </w:r>
        <w:r w:rsidR="00F034AD" w:rsidRPr="001D60BA" w:rsidDel="00010D2C">
          <w:rPr>
            <w:rFonts w:ascii="Arial" w:hAnsi="Arial"/>
            <w:sz w:val="24"/>
            <w:lang w:val="el-GR"/>
          </w:rPr>
          <w:delText>).</w:delText>
        </w:r>
        <w:r w:rsidR="009B1833" w:rsidRPr="00A762B8" w:rsidDel="00010D2C">
          <w:rPr>
            <w:lang w:val="el-GR"/>
          </w:rPr>
          <w:delText xml:space="preserve"> </w:delText>
        </w:r>
      </w:del>
    </w:p>
    <w:p w:rsidR="00162836" w:rsidRPr="008F719F" w:rsidDel="00010D2C" w:rsidRDefault="009B1833" w:rsidP="001D60BA">
      <w:pPr>
        <w:ind w:left="1440"/>
        <w:jc w:val="both"/>
        <w:rPr>
          <w:del w:id="921" w:author="Καρμίρης Αγγελος" w:date="2020-01-03T10:36:00Z"/>
          <w:rFonts w:ascii="Arial" w:hAnsi="Arial"/>
          <w:sz w:val="24"/>
          <w:lang w:val="el-GR"/>
        </w:rPr>
      </w:pPr>
      <w:del w:id="922" w:author="Καρμίρης Αγγελος" w:date="2020-01-03T10:36:00Z">
        <w:r w:rsidRPr="009B1833" w:rsidDel="00010D2C">
          <w:rPr>
            <w:rFonts w:ascii="Arial" w:hAnsi="Arial"/>
            <w:sz w:val="24"/>
            <w:lang w:val="el-GR"/>
          </w:rPr>
          <w:delText>Κατά τη δοκιμή αντοχής σε πλήρες κρουστικό κύμα και για κάθε τύλιγμα της αυτεπαγωγής πρέπει να παρεμβληθεί η εφαρμογή αποκομμένου κύματος, οπότε η σειρά της διηλεκτρικής</w:delText>
        </w:r>
        <w:r w:rsidDel="00010D2C">
          <w:rPr>
            <w:rFonts w:ascii="Arial" w:hAnsi="Arial"/>
            <w:sz w:val="24"/>
            <w:lang w:val="el-GR"/>
          </w:rPr>
          <w:delText xml:space="preserve"> δοκιμής διαμορφώνεται ως εξής</w:delText>
        </w:r>
        <w:r w:rsidR="00162836" w:rsidRPr="008F719F" w:rsidDel="00010D2C">
          <w:rPr>
            <w:rFonts w:ascii="Arial" w:hAnsi="Arial"/>
            <w:sz w:val="24"/>
            <w:lang w:val="el-GR"/>
          </w:rPr>
          <w:delText xml:space="preserve"> : </w:delText>
        </w:r>
      </w:del>
    </w:p>
    <w:p w:rsidR="00162836" w:rsidRPr="008F719F" w:rsidDel="00010D2C" w:rsidRDefault="00162836" w:rsidP="00162836">
      <w:pPr>
        <w:numPr>
          <w:ilvl w:val="1"/>
          <w:numId w:val="5"/>
        </w:numPr>
        <w:tabs>
          <w:tab w:val="left" w:pos="2127"/>
        </w:tabs>
        <w:jc w:val="both"/>
        <w:rPr>
          <w:del w:id="923" w:author="Καρμίρης Αγγελος" w:date="2020-01-03T10:36:00Z"/>
          <w:rFonts w:ascii="Arial" w:hAnsi="Arial"/>
          <w:sz w:val="24"/>
          <w:lang w:val="el-GR"/>
        </w:rPr>
      </w:pPr>
      <w:del w:id="924" w:author="Καρμίρης Αγγελος" w:date="2020-01-03T10:36:00Z">
        <w:r w:rsidRPr="008F719F" w:rsidDel="00010D2C">
          <w:rPr>
            <w:rFonts w:ascii="Arial" w:hAnsi="Arial"/>
            <w:sz w:val="24"/>
            <w:lang w:val="el-GR"/>
          </w:rPr>
          <w:delText>Ένα (1)</w:delText>
        </w:r>
        <w:r w:rsidR="009B1833" w:rsidDel="00010D2C">
          <w:rPr>
            <w:rFonts w:ascii="Arial" w:hAnsi="Arial"/>
            <w:sz w:val="24"/>
            <w:lang w:val="el-GR"/>
          </w:rPr>
          <w:delText xml:space="preserve"> μειωμένου ύψους,</w:delText>
        </w:r>
        <w:r w:rsidRPr="008F719F" w:rsidDel="00010D2C">
          <w:rPr>
            <w:rFonts w:ascii="Arial" w:hAnsi="Arial"/>
            <w:sz w:val="24"/>
            <w:lang w:val="el-GR"/>
          </w:rPr>
          <w:delText xml:space="preserve"> πλήρες</w:delText>
        </w:r>
        <w:r w:rsidR="009B1833" w:rsidDel="00010D2C">
          <w:rPr>
            <w:rFonts w:ascii="Arial" w:hAnsi="Arial"/>
            <w:sz w:val="24"/>
            <w:lang w:val="el-GR"/>
          </w:rPr>
          <w:delText xml:space="preserve"> κρουστικό</w:delText>
        </w:r>
        <w:r w:rsidRPr="008F719F" w:rsidDel="00010D2C">
          <w:rPr>
            <w:rFonts w:ascii="Arial" w:hAnsi="Arial"/>
            <w:sz w:val="24"/>
            <w:lang w:val="el-GR"/>
          </w:rPr>
          <w:delText xml:space="preserve"> κύμα τάσεως </w:delText>
        </w:r>
        <w:r w:rsidR="009B1833" w:rsidDel="00010D2C">
          <w:rPr>
            <w:rFonts w:ascii="Arial" w:hAnsi="Arial"/>
            <w:sz w:val="24"/>
            <w:lang w:val="el-GR"/>
          </w:rPr>
          <w:delText>(</w:delText>
        </w:r>
        <w:r w:rsidRPr="008F719F" w:rsidDel="00010D2C">
          <w:rPr>
            <w:rFonts w:ascii="Arial" w:hAnsi="Arial"/>
            <w:sz w:val="24"/>
            <w:lang w:val="el-GR"/>
          </w:rPr>
          <w:delText xml:space="preserve">50% </w:delText>
        </w:r>
        <w:r w:rsidR="009B1833" w:rsidDel="00010D2C">
          <w:rPr>
            <w:rFonts w:ascii="Arial" w:hAnsi="Arial"/>
            <w:sz w:val="24"/>
            <w:lang w:val="el-GR"/>
          </w:rPr>
          <w:delText>έως</w:delText>
        </w:r>
        <w:r w:rsidR="00D71CCF" w:rsidDel="00010D2C">
          <w:rPr>
            <w:rFonts w:ascii="Arial" w:hAnsi="Arial"/>
            <w:sz w:val="24"/>
            <w:lang w:val="el-GR"/>
          </w:rPr>
          <w:delText xml:space="preserve"> 70</w:delText>
        </w:r>
        <w:r w:rsidRPr="008F719F" w:rsidDel="00010D2C">
          <w:rPr>
            <w:rFonts w:ascii="Arial" w:hAnsi="Arial"/>
            <w:sz w:val="24"/>
            <w:lang w:val="el-GR"/>
          </w:rPr>
          <w:delText>% των 750</w:delText>
        </w:r>
        <w:r w:rsidRPr="008F719F" w:rsidDel="00010D2C">
          <w:rPr>
            <w:rFonts w:ascii="Arial" w:hAnsi="Arial"/>
            <w:sz w:val="24"/>
          </w:rPr>
          <w:delText>kV</w:delText>
        </w:r>
        <w:r w:rsidR="009B1833" w:rsidDel="00010D2C">
          <w:rPr>
            <w:rFonts w:ascii="Arial" w:hAnsi="Arial"/>
            <w:sz w:val="24"/>
            <w:lang w:val="el-GR"/>
          </w:rPr>
          <w:delText>)</w:delText>
        </w:r>
        <w:r w:rsidRPr="008F719F" w:rsidDel="00010D2C">
          <w:rPr>
            <w:rFonts w:ascii="Arial" w:hAnsi="Arial"/>
            <w:sz w:val="24"/>
            <w:lang w:val="el-GR"/>
          </w:rPr>
          <w:delText xml:space="preserve"> μορφής 1,2/50μ</w:delText>
        </w:r>
        <w:r w:rsidRPr="008F719F" w:rsidDel="00010D2C">
          <w:rPr>
            <w:rFonts w:ascii="Arial" w:hAnsi="Arial"/>
            <w:sz w:val="24"/>
          </w:rPr>
          <w:delText>s</w:delText>
        </w:r>
      </w:del>
    </w:p>
    <w:p w:rsidR="00162836" w:rsidRPr="008F719F" w:rsidDel="00010D2C" w:rsidRDefault="00162836" w:rsidP="00162836">
      <w:pPr>
        <w:numPr>
          <w:ilvl w:val="1"/>
          <w:numId w:val="5"/>
        </w:numPr>
        <w:tabs>
          <w:tab w:val="left" w:pos="2127"/>
        </w:tabs>
        <w:jc w:val="both"/>
        <w:rPr>
          <w:del w:id="925" w:author="Καρμίρης Αγγελος" w:date="2020-01-03T10:36:00Z"/>
          <w:rFonts w:ascii="Arial" w:hAnsi="Arial"/>
          <w:sz w:val="24"/>
          <w:lang w:val="el-GR"/>
        </w:rPr>
      </w:pPr>
      <w:del w:id="926" w:author="Καρμίρης Αγγελος" w:date="2020-01-03T10:36:00Z">
        <w:r w:rsidRPr="008F719F" w:rsidDel="00010D2C">
          <w:rPr>
            <w:rFonts w:ascii="Arial" w:hAnsi="Arial"/>
            <w:sz w:val="24"/>
            <w:lang w:val="el-GR"/>
          </w:rPr>
          <w:delText>Ένα (1) πλήρες</w:delText>
        </w:r>
        <w:r w:rsidR="009B1833" w:rsidDel="00010D2C">
          <w:rPr>
            <w:rFonts w:ascii="Arial" w:hAnsi="Arial"/>
            <w:sz w:val="24"/>
            <w:lang w:val="el-GR"/>
          </w:rPr>
          <w:delText xml:space="preserve"> κρουστικό</w:delText>
        </w:r>
        <w:r w:rsidRPr="008F719F" w:rsidDel="00010D2C">
          <w:rPr>
            <w:rFonts w:ascii="Arial" w:hAnsi="Arial"/>
            <w:sz w:val="24"/>
            <w:lang w:val="el-GR"/>
          </w:rPr>
          <w:delText xml:space="preserve"> κύμα τάσεως 750</w:delText>
        </w:r>
        <w:r w:rsidR="005F705D" w:rsidDel="00010D2C">
          <w:rPr>
            <w:rFonts w:ascii="Arial" w:hAnsi="Arial"/>
            <w:sz w:val="24"/>
          </w:rPr>
          <w:delText>k</w:delText>
        </w:r>
        <w:r w:rsidRPr="008F719F" w:rsidDel="00010D2C">
          <w:rPr>
            <w:rFonts w:ascii="Arial" w:hAnsi="Arial"/>
            <w:sz w:val="24"/>
          </w:rPr>
          <w:delText>V</w:delText>
        </w:r>
        <w:r w:rsidRPr="008F719F" w:rsidDel="00010D2C">
          <w:rPr>
            <w:rFonts w:ascii="Arial" w:hAnsi="Arial"/>
            <w:sz w:val="24"/>
            <w:lang w:val="el-GR"/>
          </w:rPr>
          <w:delText xml:space="preserve"> μορφής 1,2/50μ</w:delText>
        </w:r>
        <w:r w:rsidRPr="008F719F" w:rsidDel="00010D2C">
          <w:rPr>
            <w:rFonts w:ascii="Arial" w:hAnsi="Arial"/>
            <w:sz w:val="24"/>
          </w:rPr>
          <w:delText>s</w:delText>
        </w:r>
      </w:del>
    </w:p>
    <w:p w:rsidR="00162836" w:rsidRPr="008F719F" w:rsidDel="00010D2C" w:rsidRDefault="00162836" w:rsidP="00162836">
      <w:pPr>
        <w:numPr>
          <w:ilvl w:val="1"/>
          <w:numId w:val="5"/>
        </w:numPr>
        <w:tabs>
          <w:tab w:val="left" w:pos="2127"/>
        </w:tabs>
        <w:jc w:val="both"/>
        <w:rPr>
          <w:del w:id="927" w:author="Καρμίρης Αγγελος" w:date="2020-01-03T10:36:00Z"/>
          <w:rFonts w:ascii="Arial" w:hAnsi="Arial"/>
          <w:sz w:val="24"/>
          <w:lang w:val="el-GR"/>
        </w:rPr>
      </w:pPr>
      <w:del w:id="928" w:author="Καρμίρης Αγγελος" w:date="2020-01-03T10:36:00Z">
        <w:r w:rsidRPr="008F719F" w:rsidDel="00010D2C">
          <w:rPr>
            <w:rFonts w:ascii="Arial" w:hAnsi="Arial"/>
            <w:sz w:val="24"/>
            <w:lang w:val="el-GR"/>
          </w:rPr>
          <w:delText>Δύο (2)  αποκομμένα</w:delText>
        </w:r>
        <w:r w:rsidR="009B1833" w:rsidDel="00010D2C">
          <w:rPr>
            <w:rFonts w:ascii="Arial" w:hAnsi="Arial"/>
            <w:sz w:val="24"/>
            <w:lang w:val="el-GR"/>
          </w:rPr>
          <w:delText xml:space="preserve"> κρουστικά</w:delText>
        </w:r>
        <w:r w:rsidRPr="008F719F" w:rsidDel="00010D2C">
          <w:rPr>
            <w:rFonts w:ascii="Arial" w:hAnsi="Arial"/>
            <w:sz w:val="24"/>
            <w:lang w:val="el-GR"/>
          </w:rPr>
          <w:delText xml:space="preserve"> κύματα τάσεως 825</w:delText>
        </w:r>
        <w:r w:rsidRPr="008F719F" w:rsidDel="00010D2C">
          <w:rPr>
            <w:rFonts w:ascii="Arial" w:hAnsi="Arial"/>
            <w:sz w:val="24"/>
          </w:rPr>
          <w:delText>kV</w:delText>
        </w:r>
        <w:r w:rsidR="005F705D" w:rsidDel="00010D2C">
          <w:rPr>
            <w:rFonts w:ascii="Arial" w:hAnsi="Arial"/>
            <w:sz w:val="24"/>
            <w:lang w:val="el-GR"/>
          </w:rPr>
          <w:delText xml:space="preserve"> μορφής 1,2/</w:delText>
        </w:r>
        <w:r w:rsidR="005F705D" w:rsidRPr="005F705D" w:rsidDel="00010D2C">
          <w:rPr>
            <w:rFonts w:ascii="Arial" w:hAnsi="Arial"/>
            <w:sz w:val="24"/>
            <w:lang w:val="el-GR"/>
          </w:rPr>
          <w:delText>2-6</w:delText>
        </w:r>
        <w:r w:rsidRPr="008F719F" w:rsidDel="00010D2C">
          <w:rPr>
            <w:rFonts w:ascii="Arial" w:hAnsi="Arial"/>
            <w:sz w:val="24"/>
            <w:lang w:val="el-GR"/>
          </w:rPr>
          <w:delText>μ</w:delText>
        </w:r>
        <w:r w:rsidRPr="008F719F" w:rsidDel="00010D2C">
          <w:rPr>
            <w:rFonts w:ascii="Arial" w:hAnsi="Arial"/>
            <w:sz w:val="24"/>
          </w:rPr>
          <w:delText>s</w:delText>
        </w:r>
      </w:del>
    </w:p>
    <w:p w:rsidR="00162836" w:rsidRPr="008F719F" w:rsidDel="00010D2C" w:rsidRDefault="00162836" w:rsidP="00162836">
      <w:pPr>
        <w:numPr>
          <w:ilvl w:val="1"/>
          <w:numId w:val="5"/>
        </w:numPr>
        <w:tabs>
          <w:tab w:val="left" w:pos="2127"/>
        </w:tabs>
        <w:jc w:val="both"/>
        <w:rPr>
          <w:del w:id="929" w:author="Καρμίρης Αγγελος" w:date="2020-01-03T10:36:00Z"/>
          <w:rFonts w:ascii="Arial" w:hAnsi="Arial"/>
          <w:sz w:val="24"/>
          <w:lang w:val="el-GR"/>
        </w:rPr>
      </w:pPr>
      <w:del w:id="930" w:author="Καρμίρης Αγγελος" w:date="2020-01-03T10:36:00Z">
        <w:r w:rsidRPr="008F719F" w:rsidDel="00010D2C">
          <w:rPr>
            <w:rFonts w:ascii="Arial" w:hAnsi="Arial"/>
            <w:sz w:val="24"/>
            <w:lang w:val="el-GR"/>
          </w:rPr>
          <w:delText>Δύο (2) πλήρη</w:delText>
        </w:r>
        <w:r w:rsidR="009B1833" w:rsidDel="00010D2C">
          <w:rPr>
            <w:rFonts w:ascii="Arial" w:hAnsi="Arial"/>
            <w:sz w:val="24"/>
            <w:lang w:val="el-GR"/>
          </w:rPr>
          <w:delText xml:space="preserve"> κρουστικά</w:delText>
        </w:r>
        <w:r w:rsidRPr="008F719F" w:rsidDel="00010D2C">
          <w:rPr>
            <w:rFonts w:ascii="Arial" w:hAnsi="Arial"/>
            <w:sz w:val="24"/>
            <w:lang w:val="el-GR"/>
          </w:rPr>
          <w:delText xml:space="preserve"> κύματα τάσεως 750</w:delText>
        </w:r>
        <w:r w:rsidR="005F705D" w:rsidDel="00010D2C">
          <w:rPr>
            <w:rFonts w:ascii="Arial" w:hAnsi="Arial"/>
            <w:sz w:val="24"/>
          </w:rPr>
          <w:delText>k</w:delText>
        </w:r>
        <w:r w:rsidRPr="008F719F" w:rsidDel="00010D2C">
          <w:rPr>
            <w:rFonts w:ascii="Arial" w:hAnsi="Arial"/>
            <w:sz w:val="24"/>
          </w:rPr>
          <w:delText>V</w:delText>
        </w:r>
        <w:r w:rsidRPr="008F719F" w:rsidDel="00010D2C">
          <w:rPr>
            <w:rFonts w:ascii="Arial" w:hAnsi="Arial"/>
            <w:sz w:val="24"/>
            <w:lang w:val="el-GR"/>
          </w:rPr>
          <w:delText xml:space="preserve"> μορφής 1,2/50μ</w:delText>
        </w:r>
        <w:r w:rsidRPr="008F719F" w:rsidDel="00010D2C">
          <w:rPr>
            <w:rFonts w:ascii="Arial" w:hAnsi="Arial"/>
            <w:sz w:val="24"/>
          </w:rPr>
          <w:delText>s</w:delText>
        </w:r>
      </w:del>
    </w:p>
    <w:p w:rsidR="00162836" w:rsidRPr="001D60BA" w:rsidDel="00010D2C" w:rsidRDefault="005B6D88" w:rsidP="00A762B8">
      <w:pPr>
        <w:ind w:left="1440"/>
        <w:jc w:val="both"/>
        <w:rPr>
          <w:del w:id="931" w:author="Καρμίρης Αγγελος" w:date="2020-01-03T10:36:00Z"/>
          <w:rFonts w:ascii="Arial" w:hAnsi="Arial"/>
          <w:sz w:val="24"/>
          <w:lang w:val="el-GR"/>
        </w:rPr>
      </w:pPr>
      <w:del w:id="932" w:author="Καρμίρης Αγγελος" w:date="2020-01-03T10:36:00Z">
        <w:r w:rsidRPr="005B6D88" w:rsidDel="00010D2C">
          <w:rPr>
            <w:rFonts w:ascii="Arial" w:hAnsi="Arial"/>
            <w:sz w:val="24"/>
            <w:lang w:val="el-GR"/>
          </w:rPr>
          <w:delText>Ο χρόνος αποκοπής του αποκομμένου κύματος θα είναι από 2 μs έως 6 μs και η ακόλουθη υπερύψωση θα είναι κάτω του 30%.</w:delText>
        </w:r>
        <w:r w:rsidRPr="00A762B8" w:rsidDel="00010D2C">
          <w:rPr>
            <w:lang w:val="el-GR"/>
          </w:rPr>
          <w:delText xml:space="preserve"> </w:delText>
        </w:r>
        <w:r w:rsidRPr="005B6D88" w:rsidDel="00010D2C">
          <w:rPr>
            <w:rFonts w:ascii="Arial" w:hAnsi="Arial"/>
            <w:sz w:val="24"/>
            <w:lang w:val="el-GR"/>
          </w:rPr>
          <w:delText>Το ρεύμα προς γη πρέπει να καταγράφεται κατά τη διάρκεια της δοκιμής.</w:delText>
        </w:r>
      </w:del>
    </w:p>
    <w:p w:rsidR="00F034AD" w:rsidRPr="001D60BA" w:rsidDel="00010D2C" w:rsidRDefault="00F034AD" w:rsidP="00A762B8">
      <w:pPr>
        <w:ind w:left="1440"/>
        <w:jc w:val="both"/>
        <w:rPr>
          <w:del w:id="933" w:author="Καρμίρης Αγγελος" w:date="2020-01-03T10:36:00Z"/>
          <w:rFonts w:ascii="Arial" w:hAnsi="Arial"/>
          <w:sz w:val="24"/>
          <w:lang w:val="el-GR"/>
        </w:rPr>
      </w:pPr>
    </w:p>
    <w:p w:rsidR="005B6D88" w:rsidRPr="00F034AD" w:rsidDel="00010D2C" w:rsidRDefault="005B6D88" w:rsidP="005B6D88">
      <w:pPr>
        <w:ind w:left="1418" w:hanging="709"/>
        <w:jc w:val="both"/>
        <w:rPr>
          <w:del w:id="934" w:author="Καρμίρης Αγγελος" w:date="2020-01-03T10:36:00Z"/>
          <w:rFonts w:ascii="Arial" w:hAnsi="Arial"/>
          <w:sz w:val="24"/>
          <w:lang w:val="el-GR"/>
        </w:rPr>
      </w:pPr>
      <w:del w:id="935" w:author="Καρμίρης Αγγελος" w:date="2020-01-03T10:36:00Z">
        <w:r w:rsidRPr="00F034AD" w:rsidDel="00010D2C">
          <w:rPr>
            <w:rFonts w:ascii="Arial" w:hAnsi="Arial"/>
            <w:sz w:val="24"/>
            <w:lang w:val="el-GR"/>
          </w:rPr>
          <w:delText xml:space="preserve">3. </w:delText>
        </w:r>
        <w:r w:rsidRPr="00F034AD" w:rsidDel="00010D2C">
          <w:rPr>
            <w:rFonts w:ascii="Arial" w:hAnsi="Arial"/>
            <w:sz w:val="24"/>
            <w:lang w:val="el-GR"/>
          </w:rPr>
          <w:tab/>
          <w:delText xml:space="preserve">Δοκιμή κρουστικής τάσης από χειρισμούς με τάση 620 </w:delText>
        </w:r>
        <w:r w:rsidRPr="001D60BA" w:rsidDel="00010D2C">
          <w:rPr>
            <w:rFonts w:ascii="Arial" w:hAnsi="Arial"/>
            <w:sz w:val="24"/>
          </w:rPr>
          <w:delText>kV</w:delText>
        </w:r>
        <w:r w:rsidRPr="001D60BA" w:rsidDel="00010D2C">
          <w:rPr>
            <w:rFonts w:ascii="Arial" w:hAnsi="Arial"/>
            <w:sz w:val="24"/>
            <w:lang w:val="el-GR"/>
          </w:rPr>
          <w:delText xml:space="preserve"> για τους ακροδέκτες γραμμής (SI).</w:delText>
        </w:r>
      </w:del>
    </w:p>
    <w:p w:rsidR="005B6D88" w:rsidRPr="008F719F" w:rsidDel="00010D2C" w:rsidRDefault="005B6D88" w:rsidP="005B6D88">
      <w:pPr>
        <w:ind w:left="1418" w:hanging="709"/>
        <w:jc w:val="both"/>
        <w:rPr>
          <w:del w:id="936" w:author="Καρμίρης Αγγελος" w:date="2020-01-03T10:36:00Z"/>
          <w:rFonts w:ascii="Arial" w:hAnsi="Arial"/>
          <w:sz w:val="24"/>
          <w:lang w:val="el-GR"/>
        </w:rPr>
      </w:pPr>
    </w:p>
    <w:p w:rsidR="00162836" w:rsidRPr="00F034AD" w:rsidDel="00010D2C" w:rsidRDefault="005B6D88" w:rsidP="00D3048A">
      <w:pPr>
        <w:ind w:left="1418" w:hanging="709"/>
        <w:jc w:val="both"/>
        <w:rPr>
          <w:del w:id="937" w:author="Καρμίρης Αγγελος" w:date="2020-01-03T10:36:00Z"/>
          <w:rFonts w:ascii="Arial" w:hAnsi="Arial"/>
          <w:sz w:val="24"/>
          <w:lang w:val="el-GR"/>
        </w:rPr>
      </w:pPr>
      <w:del w:id="938" w:author="Καρμίρης Αγγελος" w:date="2020-01-03T10:36:00Z">
        <w:r w:rsidRPr="00F034AD" w:rsidDel="00010D2C">
          <w:rPr>
            <w:rFonts w:ascii="Arial" w:hAnsi="Arial"/>
            <w:sz w:val="24"/>
            <w:lang w:val="el-GR"/>
          </w:rPr>
          <w:delText>4</w:delText>
        </w:r>
        <w:r w:rsidR="00D3048A" w:rsidRPr="00F034AD" w:rsidDel="00010D2C">
          <w:rPr>
            <w:rFonts w:ascii="Arial" w:hAnsi="Arial"/>
            <w:sz w:val="24"/>
            <w:lang w:val="el-GR"/>
          </w:rPr>
          <w:delText xml:space="preserve">. </w:delText>
        </w:r>
        <w:r w:rsidR="00A02DD5" w:rsidRPr="00F034AD" w:rsidDel="00010D2C">
          <w:rPr>
            <w:rFonts w:ascii="Arial" w:hAnsi="Arial"/>
            <w:sz w:val="24"/>
            <w:lang w:val="el-GR"/>
          </w:rPr>
          <w:tab/>
        </w:r>
        <w:r w:rsidRPr="001D60BA" w:rsidDel="00010D2C">
          <w:rPr>
            <w:rFonts w:ascii="Arial" w:hAnsi="Arial"/>
            <w:sz w:val="24"/>
            <w:lang w:val="el-GR"/>
          </w:rPr>
          <w:delText>Δοκιμή κεραυνικής κρουστικής τάσης στον ακροδέκτη ουδετέρου (</w:delText>
        </w:r>
        <w:r w:rsidRPr="001D60BA" w:rsidDel="00010D2C">
          <w:rPr>
            <w:rFonts w:ascii="Arial" w:hAnsi="Arial"/>
            <w:sz w:val="24"/>
          </w:rPr>
          <w:delText>LIN</w:delText>
        </w:r>
        <w:r w:rsidRPr="001D60BA" w:rsidDel="00010D2C">
          <w:rPr>
            <w:rFonts w:ascii="Arial" w:hAnsi="Arial"/>
            <w:sz w:val="24"/>
            <w:lang w:val="el-GR"/>
          </w:rPr>
          <w:delText>).</w:delText>
        </w:r>
      </w:del>
    </w:p>
    <w:p w:rsidR="005B6D88" w:rsidRPr="005B6D88" w:rsidDel="00010D2C" w:rsidRDefault="005B6D88" w:rsidP="00A762B8">
      <w:pPr>
        <w:ind w:left="1418"/>
        <w:jc w:val="both"/>
        <w:rPr>
          <w:del w:id="939" w:author="Καρμίρης Αγγελος" w:date="2020-01-03T10:36:00Z"/>
          <w:rFonts w:ascii="Arial" w:hAnsi="Arial"/>
          <w:sz w:val="24"/>
          <w:lang w:val="el-GR"/>
        </w:rPr>
      </w:pPr>
      <w:del w:id="940" w:author="Καρμίρης Αγγελος" w:date="2020-01-03T10:36:00Z">
        <w:r w:rsidDel="00010D2C">
          <w:rPr>
            <w:rFonts w:ascii="Arial" w:hAnsi="Arial"/>
            <w:sz w:val="24"/>
            <w:lang w:val="el-GR"/>
          </w:rPr>
          <w:delText>Ο</w:delText>
        </w:r>
        <w:r w:rsidRPr="005B6D88" w:rsidDel="00010D2C">
          <w:rPr>
            <w:rFonts w:ascii="Arial" w:hAnsi="Arial"/>
            <w:sz w:val="24"/>
            <w:lang w:val="el-GR"/>
          </w:rPr>
          <w:delText>ι παλμοί πρέπει να έχουν χρόνο μετώπου μέχρι 13</w:delText>
        </w:r>
        <w:r w:rsidR="00F034AD" w:rsidDel="00010D2C">
          <w:rPr>
            <w:rFonts w:ascii="Arial" w:hAnsi="Arial"/>
            <w:sz w:val="24"/>
            <w:lang w:val="el-GR"/>
          </w:rPr>
          <w:delText xml:space="preserve"> </w:delText>
        </w:r>
        <w:r w:rsidRPr="005B6D88" w:rsidDel="00010D2C">
          <w:rPr>
            <w:rFonts w:ascii="Arial" w:hAnsi="Arial"/>
            <w:sz w:val="24"/>
            <w:lang w:val="el-GR"/>
          </w:rPr>
          <w:delText>μs. Η διαδικασία δοκιμής θα είναι η ακόλουθη:</w:delText>
        </w:r>
      </w:del>
    </w:p>
    <w:p w:rsidR="005B6D88" w:rsidRPr="005B6D88" w:rsidDel="00010D2C" w:rsidRDefault="005B6D88" w:rsidP="005B6D88">
      <w:pPr>
        <w:ind w:left="2127" w:hanging="709"/>
        <w:jc w:val="both"/>
        <w:rPr>
          <w:del w:id="941" w:author="Καρμίρης Αγγελος" w:date="2020-01-03T10:36:00Z"/>
          <w:rFonts w:ascii="Arial" w:hAnsi="Arial"/>
          <w:sz w:val="24"/>
          <w:lang w:val="el-GR"/>
        </w:rPr>
      </w:pPr>
      <w:del w:id="942" w:author="Καρμίρης Αγγελος" w:date="2020-01-03T10:36:00Z">
        <w:r w:rsidRPr="005B6D88" w:rsidDel="00010D2C">
          <w:rPr>
            <w:rFonts w:ascii="Arial" w:hAnsi="Arial"/>
            <w:sz w:val="24"/>
            <w:lang w:val="el-GR"/>
          </w:rPr>
          <w:delText>-</w:delText>
        </w:r>
        <w:r w:rsidRPr="005B6D88" w:rsidDel="00010D2C">
          <w:rPr>
            <w:rFonts w:ascii="Arial" w:hAnsi="Arial"/>
            <w:sz w:val="24"/>
            <w:lang w:val="el-GR"/>
          </w:rPr>
          <w:tab/>
        </w:r>
        <w:r w:rsidRPr="005B6D88" w:rsidDel="00010D2C">
          <w:rPr>
            <w:rFonts w:ascii="Arial" w:hAnsi="Arial"/>
            <w:sz w:val="24"/>
            <w:u w:val="dotted"/>
            <w:lang w:val="el-GR"/>
          </w:rPr>
          <w:delText xml:space="preserve">Ένα </w:delText>
        </w:r>
        <w:r w:rsidR="00F165F8" w:rsidDel="00010D2C">
          <w:rPr>
            <w:rFonts w:ascii="Arial" w:hAnsi="Arial"/>
            <w:sz w:val="24"/>
            <w:u w:val="dotted"/>
            <w:lang w:val="el-GR"/>
          </w:rPr>
          <w:delText xml:space="preserve">(1) </w:delText>
        </w:r>
        <w:r w:rsidRPr="005B6D88" w:rsidDel="00010D2C">
          <w:rPr>
            <w:rFonts w:ascii="Arial" w:hAnsi="Arial"/>
            <w:sz w:val="24"/>
            <w:u w:val="dotted"/>
            <w:lang w:val="el-GR"/>
          </w:rPr>
          <w:delText>μειωμένο</w:delText>
        </w:r>
        <w:r w:rsidR="00F165F8" w:rsidDel="00010D2C">
          <w:rPr>
            <w:rFonts w:ascii="Arial" w:hAnsi="Arial"/>
            <w:sz w:val="24"/>
            <w:u w:val="dotted"/>
            <w:lang w:val="el-GR"/>
          </w:rPr>
          <w:delText>υ ύψους,</w:delText>
        </w:r>
        <w:r w:rsidRPr="005B6D88" w:rsidDel="00010D2C">
          <w:rPr>
            <w:rFonts w:ascii="Arial" w:hAnsi="Arial"/>
            <w:sz w:val="24"/>
            <w:u w:val="dotted"/>
            <w:lang w:val="el-GR"/>
          </w:rPr>
          <w:delText xml:space="preserve"> πλήρες</w:delText>
        </w:r>
        <w:r w:rsidR="00F165F8" w:rsidDel="00010D2C">
          <w:rPr>
            <w:rFonts w:ascii="Arial" w:hAnsi="Arial"/>
            <w:sz w:val="24"/>
            <w:u w:val="dotted"/>
            <w:lang w:val="el-GR"/>
          </w:rPr>
          <w:delText xml:space="preserve"> κρουστικό</w:delText>
        </w:r>
        <w:r w:rsidRPr="005B6D88" w:rsidDel="00010D2C">
          <w:rPr>
            <w:rFonts w:ascii="Arial" w:hAnsi="Arial"/>
            <w:sz w:val="24"/>
            <w:u w:val="dotted"/>
            <w:lang w:val="el-GR"/>
          </w:rPr>
          <w:delText xml:space="preserve"> κύμα</w:delText>
        </w:r>
        <w:r w:rsidDel="00010D2C">
          <w:rPr>
            <w:rFonts w:ascii="Arial" w:hAnsi="Arial"/>
            <w:sz w:val="24"/>
            <w:lang w:val="el-GR"/>
          </w:rPr>
          <w:delText xml:space="preserve"> </w:delText>
        </w:r>
        <w:r w:rsidR="00F165F8" w:rsidDel="00010D2C">
          <w:rPr>
            <w:rFonts w:ascii="Arial" w:hAnsi="Arial"/>
            <w:sz w:val="24"/>
            <w:lang w:val="el-GR"/>
          </w:rPr>
          <w:delText>(50% έως</w:delText>
        </w:r>
        <w:r w:rsidDel="00010D2C">
          <w:rPr>
            <w:rFonts w:ascii="Arial" w:hAnsi="Arial"/>
            <w:sz w:val="24"/>
            <w:lang w:val="el-GR"/>
          </w:rPr>
          <w:delText xml:space="preserve"> 70% των </w:delText>
        </w:r>
        <w:r w:rsidR="00672C20" w:rsidRPr="001D60BA" w:rsidDel="00010D2C">
          <w:rPr>
            <w:rFonts w:ascii="Arial" w:hAnsi="Arial"/>
            <w:sz w:val="24"/>
            <w:lang w:val="el-GR"/>
          </w:rPr>
          <w:delText>3</w:delText>
        </w:r>
        <w:r w:rsidRPr="005B6D88" w:rsidDel="00010D2C">
          <w:rPr>
            <w:rFonts w:ascii="Arial" w:hAnsi="Arial"/>
            <w:sz w:val="24"/>
            <w:lang w:val="el-GR"/>
          </w:rPr>
          <w:delText>25</w:delText>
        </w:r>
        <w:r w:rsidR="00F034AD" w:rsidDel="00010D2C">
          <w:rPr>
            <w:rFonts w:ascii="Arial" w:hAnsi="Arial"/>
            <w:sz w:val="24"/>
            <w:lang w:val="el-GR"/>
          </w:rPr>
          <w:delText xml:space="preserve"> </w:delText>
        </w:r>
        <w:r w:rsidRPr="005B6D88" w:rsidDel="00010D2C">
          <w:rPr>
            <w:rFonts w:ascii="Arial" w:hAnsi="Arial"/>
            <w:sz w:val="24"/>
          </w:rPr>
          <w:delText>kV</w:delText>
        </w:r>
        <w:r w:rsidR="00F165F8" w:rsidDel="00010D2C">
          <w:rPr>
            <w:rFonts w:ascii="Arial" w:hAnsi="Arial"/>
            <w:sz w:val="24"/>
            <w:lang w:val="el-GR"/>
          </w:rPr>
          <w:delText>)</w:delText>
        </w:r>
        <w:r w:rsidRPr="005B6D88" w:rsidDel="00010D2C">
          <w:rPr>
            <w:rFonts w:ascii="Arial" w:hAnsi="Arial"/>
            <w:sz w:val="24"/>
            <w:lang w:val="el-GR"/>
          </w:rPr>
          <w:delText>.</w:delText>
        </w:r>
      </w:del>
    </w:p>
    <w:p w:rsidR="005B6D88" w:rsidRPr="005B6D88" w:rsidDel="00010D2C" w:rsidRDefault="005B6D88" w:rsidP="005B6D88">
      <w:pPr>
        <w:ind w:left="2127" w:hanging="709"/>
        <w:jc w:val="both"/>
        <w:rPr>
          <w:del w:id="943" w:author="Καρμίρης Αγγελος" w:date="2020-01-03T10:36:00Z"/>
          <w:rFonts w:ascii="Arial" w:hAnsi="Arial"/>
          <w:sz w:val="24"/>
          <w:lang w:val="el-GR"/>
        </w:rPr>
      </w:pPr>
      <w:del w:id="944" w:author="Καρμίρης Αγγελος" w:date="2020-01-03T10:36:00Z">
        <w:r w:rsidRPr="005B6D88" w:rsidDel="00010D2C">
          <w:rPr>
            <w:rFonts w:ascii="Arial" w:hAnsi="Arial"/>
            <w:sz w:val="24"/>
            <w:lang w:val="el-GR"/>
          </w:rPr>
          <w:delText>-</w:delText>
        </w:r>
        <w:r w:rsidRPr="005B6D88" w:rsidDel="00010D2C">
          <w:rPr>
            <w:rFonts w:ascii="Arial" w:hAnsi="Arial"/>
            <w:sz w:val="24"/>
            <w:lang w:val="el-GR"/>
          </w:rPr>
          <w:tab/>
        </w:r>
        <w:r w:rsidR="00F165F8" w:rsidDel="00010D2C">
          <w:rPr>
            <w:rFonts w:ascii="Arial" w:hAnsi="Arial"/>
            <w:sz w:val="24"/>
            <w:lang w:val="el-GR"/>
          </w:rPr>
          <w:delText xml:space="preserve">Τρία (3) </w:delText>
        </w:r>
        <w:r w:rsidRPr="005B6D88" w:rsidDel="00010D2C">
          <w:rPr>
            <w:rFonts w:ascii="Arial" w:hAnsi="Arial"/>
            <w:sz w:val="24"/>
            <w:lang w:val="el-GR"/>
          </w:rPr>
          <w:delText>πλήρη</w:delText>
        </w:r>
        <w:r w:rsidR="00F165F8" w:rsidDel="00010D2C">
          <w:rPr>
            <w:rFonts w:ascii="Arial" w:hAnsi="Arial"/>
            <w:sz w:val="24"/>
            <w:lang w:val="el-GR"/>
          </w:rPr>
          <w:delText xml:space="preserve"> κρουστικά</w:delText>
        </w:r>
        <w:r w:rsidRPr="005B6D88" w:rsidDel="00010D2C">
          <w:rPr>
            <w:rFonts w:ascii="Arial" w:hAnsi="Arial"/>
            <w:sz w:val="24"/>
            <w:lang w:val="el-GR"/>
          </w:rPr>
          <w:delText xml:space="preserve"> κύματα </w:delText>
        </w:r>
        <w:r w:rsidR="00672C20" w:rsidRPr="001D60BA" w:rsidDel="00010D2C">
          <w:rPr>
            <w:rFonts w:ascii="Arial" w:hAnsi="Arial"/>
            <w:sz w:val="24"/>
            <w:lang w:val="el-GR"/>
          </w:rPr>
          <w:delText>3</w:delText>
        </w:r>
        <w:r w:rsidRPr="005B6D88" w:rsidDel="00010D2C">
          <w:rPr>
            <w:rFonts w:ascii="Arial" w:hAnsi="Arial"/>
            <w:sz w:val="24"/>
            <w:lang w:val="el-GR"/>
          </w:rPr>
          <w:delText>25</w:delText>
        </w:r>
        <w:r w:rsidR="00F034AD" w:rsidDel="00010D2C">
          <w:rPr>
            <w:rFonts w:ascii="Arial" w:hAnsi="Arial"/>
            <w:sz w:val="24"/>
            <w:lang w:val="el-GR"/>
          </w:rPr>
          <w:delText xml:space="preserve"> </w:delText>
        </w:r>
        <w:r w:rsidRPr="005B6D88" w:rsidDel="00010D2C">
          <w:rPr>
            <w:rFonts w:ascii="Arial" w:hAnsi="Arial"/>
            <w:sz w:val="24"/>
            <w:lang w:val="el-GR"/>
          </w:rPr>
          <w:delText>kV.</w:delText>
        </w:r>
      </w:del>
    </w:p>
    <w:p w:rsidR="00162836" w:rsidRPr="008F719F" w:rsidDel="00010D2C" w:rsidRDefault="00162836" w:rsidP="00A762B8">
      <w:pPr>
        <w:ind w:left="2127" w:hanging="709"/>
        <w:jc w:val="both"/>
        <w:rPr>
          <w:del w:id="945" w:author="Καρμίρης Αγγελος" w:date="2020-01-03T10:36:00Z"/>
          <w:rFonts w:ascii="Arial" w:hAnsi="Arial"/>
          <w:sz w:val="24"/>
          <w:lang w:val="el-GR"/>
        </w:rPr>
      </w:pPr>
    </w:p>
    <w:p w:rsidR="00D01889" w:rsidRPr="001D60BA" w:rsidDel="00010D2C" w:rsidRDefault="00672C20" w:rsidP="00D01889">
      <w:pPr>
        <w:ind w:left="1418" w:hanging="709"/>
        <w:jc w:val="both"/>
        <w:rPr>
          <w:del w:id="946" w:author="Καρμίρης Αγγελος" w:date="2020-01-03T10:36:00Z"/>
          <w:rFonts w:ascii="Arial" w:hAnsi="Arial"/>
          <w:sz w:val="24"/>
          <w:lang w:val="el-GR"/>
        </w:rPr>
      </w:pPr>
      <w:del w:id="947" w:author="Καρμίρης Αγγελος" w:date="2020-01-03T10:36:00Z">
        <w:r w:rsidRPr="001D60BA" w:rsidDel="00010D2C">
          <w:rPr>
            <w:rFonts w:ascii="Arial" w:hAnsi="Arial"/>
            <w:sz w:val="24"/>
            <w:lang w:val="el-GR"/>
          </w:rPr>
          <w:delText>5</w:delText>
        </w:r>
        <w:r w:rsidR="00D01889" w:rsidRPr="008F719F" w:rsidDel="00010D2C">
          <w:rPr>
            <w:rFonts w:ascii="Arial" w:hAnsi="Arial"/>
            <w:sz w:val="24"/>
            <w:lang w:val="el-GR"/>
          </w:rPr>
          <w:delText>.</w:delText>
        </w:r>
        <w:r w:rsidR="00D01889" w:rsidRPr="008F719F" w:rsidDel="00010D2C">
          <w:rPr>
            <w:rFonts w:ascii="Arial" w:hAnsi="Arial"/>
            <w:sz w:val="24"/>
            <w:lang w:val="el-GR"/>
          </w:rPr>
          <w:tab/>
          <w:delText>Μέτρηση κραδασμών στην ονομαστική τάση. Το μέγεθος των κραδασμών δεν θα υπερβαίνει τα 200</w:delText>
        </w:r>
        <w:r w:rsidR="00F034AD" w:rsidDel="00010D2C">
          <w:rPr>
            <w:rFonts w:ascii="Arial" w:hAnsi="Arial"/>
            <w:sz w:val="24"/>
            <w:lang w:val="el-GR"/>
          </w:rPr>
          <w:delText xml:space="preserve"> </w:delText>
        </w:r>
        <w:r w:rsidR="00D01889" w:rsidRPr="008F719F" w:rsidDel="00010D2C">
          <w:rPr>
            <w:rFonts w:ascii="Arial" w:hAnsi="Arial"/>
            <w:sz w:val="24"/>
            <w:lang w:val="el-GR"/>
          </w:rPr>
          <w:delText>μ</w:delText>
        </w:r>
        <w:r w:rsidR="00D01889" w:rsidRPr="008F719F" w:rsidDel="00010D2C">
          <w:rPr>
            <w:rFonts w:ascii="Arial" w:hAnsi="Arial"/>
            <w:sz w:val="24"/>
          </w:rPr>
          <w:delText>m</w:delText>
        </w:r>
        <w:r w:rsidR="00D01889" w:rsidRPr="008F719F" w:rsidDel="00010D2C">
          <w:rPr>
            <w:rFonts w:ascii="Arial" w:hAnsi="Arial"/>
            <w:sz w:val="24"/>
            <w:lang w:val="el-GR"/>
          </w:rPr>
          <w:delText>.</w:delText>
        </w:r>
      </w:del>
    </w:p>
    <w:p w:rsidR="00F034AD" w:rsidRPr="001D60BA" w:rsidDel="00010D2C" w:rsidRDefault="00F034AD" w:rsidP="00D01889">
      <w:pPr>
        <w:ind w:left="1418" w:hanging="709"/>
        <w:jc w:val="both"/>
        <w:rPr>
          <w:del w:id="948" w:author="Καρμίρης Αγγελος" w:date="2020-01-03T10:36:00Z"/>
          <w:rFonts w:ascii="Arial" w:hAnsi="Arial"/>
          <w:sz w:val="24"/>
          <w:lang w:val="el-GR"/>
        </w:rPr>
      </w:pPr>
    </w:p>
    <w:p w:rsidR="00D01889" w:rsidRPr="001D60BA" w:rsidDel="00010D2C" w:rsidRDefault="00672C20" w:rsidP="00D01889">
      <w:pPr>
        <w:ind w:left="1418" w:hanging="709"/>
        <w:jc w:val="both"/>
        <w:rPr>
          <w:del w:id="949" w:author="Καρμίρης Αγγελος" w:date="2020-01-03T10:36:00Z"/>
          <w:rFonts w:ascii="Arial" w:hAnsi="Arial"/>
          <w:sz w:val="24"/>
          <w:lang w:val="el-GR"/>
        </w:rPr>
      </w:pPr>
      <w:del w:id="950" w:author="Καρμίρης Αγγελος" w:date="2020-01-03T10:36:00Z">
        <w:r w:rsidRPr="001D60BA" w:rsidDel="00010D2C">
          <w:rPr>
            <w:rFonts w:ascii="Arial" w:hAnsi="Arial"/>
            <w:sz w:val="24"/>
            <w:lang w:val="el-GR"/>
          </w:rPr>
          <w:delText>6</w:delText>
        </w:r>
        <w:r w:rsidR="00D01889" w:rsidRPr="008F719F" w:rsidDel="00010D2C">
          <w:rPr>
            <w:rFonts w:ascii="Arial" w:hAnsi="Arial"/>
            <w:sz w:val="24"/>
            <w:lang w:val="el-GR"/>
          </w:rPr>
          <w:delText>.</w:delText>
        </w:r>
        <w:r w:rsidR="00D01889" w:rsidRPr="008F719F" w:rsidDel="00010D2C">
          <w:rPr>
            <w:rFonts w:ascii="Arial" w:hAnsi="Arial"/>
            <w:sz w:val="24"/>
            <w:lang w:val="el-GR"/>
          </w:rPr>
          <w:tab/>
          <w:delText>Μέτρηση αρμονικών του ρεύματος στην ονομαστική τάση.</w:delText>
        </w:r>
      </w:del>
    </w:p>
    <w:p w:rsidR="00F034AD" w:rsidRPr="00F034AD" w:rsidDel="00010D2C" w:rsidRDefault="00F034AD" w:rsidP="00D01889">
      <w:pPr>
        <w:ind w:left="1418" w:hanging="709"/>
        <w:jc w:val="both"/>
        <w:rPr>
          <w:del w:id="951" w:author="Καρμίρης Αγγελος" w:date="2020-01-03T10:36:00Z"/>
          <w:rFonts w:ascii="Arial" w:hAnsi="Arial"/>
          <w:sz w:val="24"/>
          <w:lang w:val="el-GR"/>
        </w:rPr>
      </w:pPr>
    </w:p>
    <w:p w:rsidR="00D01889" w:rsidRPr="001D60BA" w:rsidDel="00010D2C" w:rsidRDefault="00672C20" w:rsidP="00D01889">
      <w:pPr>
        <w:ind w:left="1418" w:hanging="709"/>
        <w:jc w:val="both"/>
        <w:rPr>
          <w:del w:id="952" w:author="Καρμίρης Αγγελος" w:date="2020-01-03T10:36:00Z"/>
          <w:rFonts w:ascii="Arial" w:hAnsi="Arial"/>
          <w:sz w:val="24"/>
          <w:lang w:val="el-GR"/>
        </w:rPr>
      </w:pPr>
      <w:del w:id="953" w:author="Καρμίρης Αγγελος" w:date="2020-01-03T10:36:00Z">
        <w:r w:rsidRPr="001D60BA" w:rsidDel="00010D2C">
          <w:rPr>
            <w:rFonts w:ascii="Arial" w:hAnsi="Arial"/>
            <w:sz w:val="24"/>
            <w:lang w:val="el-GR"/>
          </w:rPr>
          <w:delText>7</w:delText>
        </w:r>
        <w:r w:rsidR="00D01889" w:rsidRPr="008F719F" w:rsidDel="00010D2C">
          <w:rPr>
            <w:rFonts w:ascii="Arial" w:hAnsi="Arial"/>
            <w:sz w:val="24"/>
            <w:lang w:val="el-GR"/>
          </w:rPr>
          <w:delText>.</w:delText>
        </w:r>
        <w:r w:rsidR="00D01889" w:rsidRPr="008F719F" w:rsidDel="00010D2C">
          <w:rPr>
            <w:rFonts w:ascii="Arial" w:hAnsi="Arial"/>
            <w:sz w:val="24"/>
            <w:lang w:val="el-GR"/>
          </w:rPr>
          <w:tab/>
          <w:delText>Μέτρηση της αμοιβαίας επαγωγικής αντί</w:delText>
        </w:r>
        <w:r w:rsidR="00E3028A" w:rsidDel="00010D2C">
          <w:rPr>
            <w:rFonts w:ascii="Arial" w:hAnsi="Arial"/>
            <w:sz w:val="24"/>
            <w:lang w:val="el-GR"/>
          </w:rPr>
          <w:delText>δρ</w:delText>
        </w:r>
        <w:r w:rsidR="00D01889" w:rsidRPr="008F719F" w:rsidDel="00010D2C">
          <w:rPr>
            <w:rFonts w:ascii="Arial" w:hAnsi="Arial"/>
            <w:sz w:val="24"/>
            <w:lang w:val="el-GR"/>
          </w:rPr>
          <w:delText>ασης.</w:delText>
        </w:r>
      </w:del>
    </w:p>
    <w:p w:rsidR="00F034AD" w:rsidRPr="00F034AD" w:rsidDel="00010D2C" w:rsidRDefault="00F034AD" w:rsidP="00D01889">
      <w:pPr>
        <w:ind w:left="1418" w:hanging="709"/>
        <w:jc w:val="both"/>
        <w:rPr>
          <w:del w:id="954" w:author="Καρμίρης Αγγελος" w:date="2020-01-03T10:36:00Z"/>
          <w:rFonts w:ascii="Arial" w:hAnsi="Arial"/>
          <w:sz w:val="24"/>
          <w:lang w:val="el-GR"/>
        </w:rPr>
      </w:pPr>
    </w:p>
    <w:p w:rsidR="00D309F3" w:rsidRPr="001D60BA" w:rsidDel="00010D2C" w:rsidRDefault="00672C20" w:rsidP="00D01889">
      <w:pPr>
        <w:ind w:left="1418" w:hanging="709"/>
        <w:jc w:val="both"/>
        <w:rPr>
          <w:del w:id="955" w:author="Καρμίρης Αγγελος" w:date="2020-01-03T10:36:00Z"/>
          <w:rFonts w:ascii="Arial" w:hAnsi="Arial"/>
          <w:sz w:val="24"/>
          <w:lang w:val="el-GR"/>
        </w:rPr>
      </w:pPr>
      <w:del w:id="956" w:author="Καρμίρης Αγγελος" w:date="2020-01-03T10:36:00Z">
        <w:r w:rsidRPr="001D60BA" w:rsidDel="00010D2C">
          <w:rPr>
            <w:rFonts w:ascii="Arial" w:hAnsi="Arial"/>
            <w:sz w:val="24"/>
            <w:lang w:val="el-GR"/>
          </w:rPr>
          <w:delText>8</w:delText>
        </w:r>
        <w:r w:rsidR="00D309F3" w:rsidRPr="008F719F" w:rsidDel="00010D2C">
          <w:rPr>
            <w:rFonts w:ascii="Arial" w:hAnsi="Arial"/>
            <w:sz w:val="24"/>
            <w:lang w:val="el-GR"/>
          </w:rPr>
          <w:delText>.</w:delText>
        </w:r>
        <w:r w:rsidR="00D309F3" w:rsidRPr="008F719F" w:rsidDel="00010D2C">
          <w:rPr>
            <w:rFonts w:ascii="Arial" w:hAnsi="Arial"/>
            <w:sz w:val="24"/>
            <w:lang w:val="el-GR"/>
          </w:rPr>
          <w:tab/>
        </w:r>
        <w:r w:rsidR="00D309F3" w:rsidRPr="008F719F" w:rsidDel="00010D2C">
          <w:rPr>
            <w:rFonts w:ascii="Arial" w:hAnsi="Arial"/>
            <w:sz w:val="24"/>
          </w:rPr>
          <w:delText>M</w:delText>
        </w:r>
        <w:r w:rsidR="00D309F3" w:rsidRPr="008F719F" w:rsidDel="00010D2C">
          <w:rPr>
            <w:rFonts w:ascii="Arial" w:hAnsi="Arial"/>
            <w:sz w:val="24"/>
            <w:lang w:val="el-GR"/>
          </w:rPr>
          <w:delText xml:space="preserve">έτρηση της γραμμικότητας </w:delText>
        </w:r>
        <w:r w:rsidR="00162836" w:rsidRPr="008F719F" w:rsidDel="00010D2C">
          <w:rPr>
            <w:rFonts w:ascii="Arial" w:hAnsi="Arial"/>
            <w:sz w:val="24"/>
            <w:lang w:val="el-GR"/>
          </w:rPr>
          <w:delText xml:space="preserve">της </w:delText>
        </w:r>
        <w:r w:rsidR="00D309F3" w:rsidRPr="008F719F" w:rsidDel="00010D2C">
          <w:rPr>
            <w:rFonts w:ascii="Arial" w:hAnsi="Arial"/>
            <w:sz w:val="24"/>
            <w:lang w:val="el-GR"/>
          </w:rPr>
          <w:delText xml:space="preserve">επαγωγικής αντίδρασης </w:delText>
        </w:r>
        <w:r w:rsidR="0037139F" w:rsidRPr="008F719F" w:rsidDel="00010D2C">
          <w:rPr>
            <w:rFonts w:ascii="Arial" w:hAnsi="Arial"/>
            <w:sz w:val="24"/>
            <w:lang w:val="el-GR"/>
          </w:rPr>
          <w:delText>στο 70%, 90% και 105% της ονομαστικής τάσης.</w:delText>
        </w:r>
      </w:del>
    </w:p>
    <w:p w:rsidR="00F034AD" w:rsidRPr="00F034AD" w:rsidDel="00010D2C" w:rsidRDefault="00F034AD" w:rsidP="00D01889">
      <w:pPr>
        <w:ind w:left="1418" w:hanging="709"/>
        <w:jc w:val="both"/>
        <w:rPr>
          <w:del w:id="957" w:author="Καρμίρης Αγγελος" w:date="2020-01-03T10:36:00Z"/>
          <w:rFonts w:ascii="Arial" w:hAnsi="Arial"/>
          <w:sz w:val="24"/>
          <w:lang w:val="el-GR"/>
        </w:rPr>
      </w:pPr>
    </w:p>
    <w:p w:rsidR="000B14D6" w:rsidRPr="001D60BA" w:rsidDel="00010D2C" w:rsidRDefault="00672C20" w:rsidP="00D01889">
      <w:pPr>
        <w:ind w:left="1418" w:hanging="709"/>
        <w:jc w:val="both"/>
        <w:rPr>
          <w:del w:id="958" w:author="Καρμίρης Αγγελος" w:date="2020-01-03T10:36:00Z"/>
          <w:rFonts w:ascii="Arial" w:hAnsi="Arial"/>
          <w:sz w:val="24"/>
          <w:lang w:val="el-GR"/>
        </w:rPr>
      </w:pPr>
      <w:del w:id="959" w:author="Καρμίρης Αγγελος" w:date="2020-01-03T10:36:00Z">
        <w:r w:rsidRPr="001D60BA" w:rsidDel="00010D2C">
          <w:rPr>
            <w:rFonts w:ascii="Arial" w:hAnsi="Arial"/>
            <w:sz w:val="24"/>
            <w:lang w:val="el-GR"/>
          </w:rPr>
          <w:delText>9</w:delText>
        </w:r>
        <w:r w:rsidR="000B14D6" w:rsidRPr="008F719F" w:rsidDel="00010D2C">
          <w:rPr>
            <w:rFonts w:ascii="Arial" w:hAnsi="Arial"/>
            <w:sz w:val="24"/>
            <w:lang w:val="el-GR"/>
          </w:rPr>
          <w:delText>.</w:delText>
        </w:r>
        <w:r w:rsidR="000B14D6" w:rsidRPr="008F719F" w:rsidDel="00010D2C">
          <w:rPr>
            <w:rFonts w:ascii="Arial" w:hAnsi="Arial"/>
            <w:sz w:val="24"/>
            <w:lang w:val="el-GR"/>
          </w:rPr>
          <w:tab/>
          <w:delText>Μέτρηση της χαρακτηριστικής καμπύλης μαγνητίσεως.</w:delText>
        </w:r>
      </w:del>
    </w:p>
    <w:p w:rsidR="00F034AD" w:rsidRPr="00F034AD" w:rsidDel="00010D2C" w:rsidRDefault="00F034AD" w:rsidP="00D01889">
      <w:pPr>
        <w:ind w:left="1418" w:hanging="709"/>
        <w:jc w:val="both"/>
        <w:rPr>
          <w:del w:id="960" w:author="Καρμίρης Αγγελος" w:date="2020-01-03T10:36:00Z"/>
          <w:rFonts w:ascii="Arial" w:hAnsi="Arial"/>
          <w:sz w:val="24"/>
          <w:lang w:val="el-GR"/>
        </w:rPr>
      </w:pPr>
    </w:p>
    <w:p w:rsidR="008F7EF3" w:rsidRPr="00F034AD" w:rsidDel="00010D2C" w:rsidRDefault="008F7EF3" w:rsidP="008F7EF3">
      <w:pPr>
        <w:ind w:left="1418" w:hanging="709"/>
        <w:jc w:val="both"/>
        <w:rPr>
          <w:del w:id="961" w:author="Καρμίρης Αγγελος" w:date="2020-01-03T10:36:00Z"/>
          <w:rFonts w:ascii="Arial" w:hAnsi="Arial"/>
          <w:sz w:val="24"/>
          <w:lang w:val="el-GR"/>
        </w:rPr>
      </w:pPr>
      <w:del w:id="962" w:author="Καρμίρης Αγγελος" w:date="2020-01-03T10:36:00Z">
        <w:r w:rsidRPr="00F034AD" w:rsidDel="00010D2C">
          <w:rPr>
            <w:rFonts w:ascii="Arial" w:hAnsi="Arial"/>
            <w:sz w:val="24"/>
            <w:lang w:val="el-GR"/>
          </w:rPr>
          <w:delText>1</w:delText>
        </w:r>
        <w:r w:rsidR="00672C20" w:rsidRPr="001D60BA" w:rsidDel="00010D2C">
          <w:rPr>
            <w:rFonts w:ascii="Arial" w:hAnsi="Arial"/>
            <w:sz w:val="24"/>
            <w:lang w:val="el-GR"/>
          </w:rPr>
          <w:delText>0</w:delText>
        </w:r>
        <w:r w:rsidRPr="00F034AD" w:rsidDel="00010D2C">
          <w:rPr>
            <w:rFonts w:ascii="Arial" w:hAnsi="Arial"/>
            <w:sz w:val="24"/>
            <w:lang w:val="el-GR"/>
          </w:rPr>
          <w:delText>.</w:delText>
        </w:r>
        <w:r w:rsidRPr="00F034AD" w:rsidDel="00010D2C">
          <w:rPr>
            <w:rFonts w:ascii="Arial" w:hAnsi="Arial"/>
            <w:sz w:val="24"/>
            <w:lang w:val="el-GR"/>
          </w:rPr>
          <w:tab/>
          <w:delText>Δοκιμή παραμόρφωσης του λέβητα υπό πίεση.</w:delText>
        </w:r>
      </w:del>
    </w:p>
    <w:p w:rsidR="008F7EF3" w:rsidRPr="001D60BA" w:rsidDel="00010D2C" w:rsidRDefault="008F7EF3" w:rsidP="00A762B8">
      <w:pPr>
        <w:ind w:left="1418"/>
        <w:jc w:val="both"/>
        <w:rPr>
          <w:del w:id="963" w:author="Καρμίρης Αγγελος" w:date="2020-01-03T10:36:00Z"/>
          <w:rFonts w:ascii="Arial" w:hAnsi="Arial"/>
          <w:sz w:val="24"/>
          <w:lang w:val="el-GR"/>
        </w:rPr>
      </w:pPr>
      <w:del w:id="964" w:author="Καρμίρης Αγγελος" w:date="2020-01-03T10:36:00Z">
        <w:r w:rsidRPr="008F7EF3" w:rsidDel="00010D2C">
          <w:rPr>
            <w:rFonts w:ascii="Arial" w:hAnsi="Arial"/>
            <w:sz w:val="24"/>
            <w:lang w:val="el-GR"/>
          </w:rPr>
          <w:delText>Η μόνιμη παραμόρφωση σε κάθε σημείο των τοιχωμάτων του λέβητα δεν πρέπει να ξεπερνά το 1</w:delText>
        </w:r>
        <w:r w:rsidR="00F034AD" w:rsidDel="00010D2C">
          <w:rPr>
            <w:rFonts w:ascii="Arial" w:hAnsi="Arial"/>
            <w:sz w:val="24"/>
            <w:lang w:val="el-GR"/>
          </w:rPr>
          <w:delText xml:space="preserve"> </w:delText>
        </w:r>
        <w:r w:rsidRPr="008F7EF3" w:rsidDel="00010D2C">
          <w:rPr>
            <w:rFonts w:ascii="Arial" w:hAnsi="Arial"/>
            <w:sz w:val="24"/>
            <w:lang w:val="el-GR"/>
          </w:rPr>
          <w:delText>mm, μετά την εφαρμογή εσωτερικής πίεσης τουλάχιστον 35</w:delText>
        </w:r>
        <w:r w:rsidR="00F034AD" w:rsidDel="00010D2C">
          <w:rPr>
            <w:rFonts w:ascii="Arial" w:hAnsi="Arial"/>
            <w:sz w:val="24"/>
            <w:lang w:val="el-GR"/>
          </w:rPr>
          <w:delText xml:space="preserve"> </w:delText>
        </w:r>
        <w:r w:rsidRPr="008F7EF3" w:rsidDel="00010D2C">
          <w:rPr>
            <w:rFonts w:ascii="Arial" w:hAnsi="Arial"/>
            <w:sz w:val="24"/>
            <w:lang w:val="el-GR"/>
          </w:rPr>
          <w:delText>kPa πάνω από την κανονική πίεση λειτουργίας.</w:delText>
        </w:r>
      </w:del>
    </w:p>
    <w:p w:rsidR="00F034AD" w:rsidRPr="001D60BA" w:rsidDel="00010D2C" w:rsidRDefault="00F034AD" w:rsidP="00A762B8">
      <w:pPr>
        <w:ind w:left="1418"/>
        <w:jc w:val="both"/>
        <w:rPr>
          <w:del w:id="965" w:author="Καρμίρης Αγγελος" w:date="2020-01-03T10:36:00Z"/>
          <w:rFonts w:ascii="Arial" w:hAnsi="Arial"/>
          <w:sz w:val="24"/>
          <w:lang w:val="el-GR"/>
        </w:rPr>
      </w:pPr>
    </w:p>
    <w:p w:rsidR="008F7EF3" w:rsidRPr="001D60BA" w:rsidDel="00010D2C" w:rsidRDefault="008F7EF3" w:rsidP="008F7EF3">
      <w:pPr>
        <w:ind w:left="1418" w:hanging="709"/>
        <w:jc w:val="both"/>
        <w:rPr>
          <w:del w:id="966" w:author="Καρμίρης Αγγελος" w:date="2020-01-03T10:36:00Z"/>
          <w:rFonts w:ascii="Arial" w:hAnsi="Arial"/>
          <w:sz w:val="24"/>
          <w:lang w:val="el-GR"/>
        </w:rPr>
      </w:pPr>
      <w:del w:id="967" w:author="Καρμίρης Αγγελος" w:date="2020-01-03T10:36:00Z">
        <w:r w:rsidRPr="00F034AD" w:rsidDel="00010D2C">
          <w:rPr>
            <w:rFonts w:ascii="Arial" w:hAnsi="Arial"/>
            <w:sz w:val="24"/>
            <w:lang w:val="el-GR"/>
          </w:rPr>
          <w:delText>1</w:delText>
        </w:r>
        <w:r w:rsidR="00672C20" w:rsidDel="00010D2C">
          <w:rPr>
            <w:rFonts w:ascii="Arial" w:hAnsi="Arial"/>
            <w:sz w:val="24"/>
            <w:lang w:val="el-GR"/>
          </w:rPr>
          <w:delText>1</w:delText>
        </w:r>
        <w:r w:rsidRPr="00F034AD" w:rsidDel="00010D2C">
          <w:rPr>
            <w:rFonts w:ascii="Arial" w:hAnsi="Arial"/>
            <w:sz w:val="24"/>
            <w:lang w:val="el-GR"/>
          </w:rPr>
          <w:delText>.</w:delText>
        </w:r>
        <w:r w:rsidRPr="00F034AD" w:rsidDel="00010D2C">
          <w:rPr>
            <w:rFonts w:ascii="Arial" w:hAnsi="Arial"/>
            <w:sz w:val="24"/>
            <w:lang w:val="el-GR"/>
          </w:rPr>
          <w:tab/>
          <w:delText>Δοκιμή παραμόρφωσης του λέβητα σε κενό</w:delText>
        </w:r>
      </w:del>
    </w:p>
    <w:p w:rsidR="008F7EF3" w:rsidRPr="001D60BA" w:rsidDel="00010D2C" w:rsidRDefault="008F7EF3" w:rsidP="00A762B8">
      <w:pPr>
        <w:ind w:left="1418"/>
        <w:jc w:val="both"/>
        <w:rPr>
          <w:del w:id="968" w:author="Καρμίρης Αγγελος" w:date="2020-01-03T10:36:00Z"/>
          <w:rFonts w:ascii="Arial" w:hAnsi="Arial"/>
          <w:sz w:val="24"/>
          <w:lang w:val="el-GR"/>
        </w:rPr>
      </w:pPr>
      <w:del w:id="969" w:author="Καρμίρης Αγγελος" w:date="2020-01-03T10:36:00Z">
        <w:r w:rsidRPr="008F7EF3" w:rsidDel="00010D2C">
          <w:rPr>
            <w:rFonts w:ascii="Arial" w:hAnsi="Arial"/>
            <w:sz w:val="24"/>
            <w:lang w:val="el-GR"/>
          </w:rPr>
          <w:delText>Η μόνιμη παραμόρφωση σε κάθε σημείο των τοιχωμάτων του λέβητα δεν πρέπει να ξεπερνά το 1</w:delText>
        </w:r>
        <w:r w:rsidR="00F034AD" w:rsidDel="00010D2C">
          <w:rPr>
            <w:rFonts w:ascii="Arial" w:hAnsi="Arial"/>
            <w:sz w:val="24"/>
            <w:lang w:val="el-GR"/>
          </w:rPr>
          <w:delText xml:space="preserve"> </w:delText>
        </w:r>
        <w:r w:rsidRPr="008F7EF3" w:rsidDel="00010D2C">
          <w:rPr>
            <w:rFonts w:ascii="Arial" w:hAnsi="Arial"/>
            <w:sz w:val="24"/>
          </w:rPr>
          <w:delText>mm</w:delText>
        </w:r>
        <w:r w:rsidRPr="008F7EF3" w:rsidDel="00010D2C">
          <w:rPr>
            <w:rFonts w:ascii="Arial" w:hAnsi="Arial"/>
            <w:sz w:val="24"/>
            <w:lang w:val="el-GR"/>
          </w:rPr>
          <w:delText>, μετά την εφαρμογή εσωτερικού κενού.</w:delText>
        </w:r>
      </w:del>
    </w:p>
    <w:p w:rsidR="00F034AD" w:rsidRPr="001D60BA" w:rsidDel="00010D2C" w:rsidRDefault="00F034AD" w:rsidP="00A762B8">
      <w:pPr>
        <w:ind w:left="1418"/>
        <w:jc w:val="both"/>
        <w:rPr>
          <w:del w:id="970" w:author="Καρμίρης Αγγελος" w:date="2020-01-03T10:36:00Z"/>
          <w:rFonts w:ascii="Arial" w:hAnsi="Arial"/>
          <w:sz w:val="24"/>
          <w:lang w:val="el-GR"/>
        </w:rPr>
      </w:pPr>
    </w:p>
    <w:p w:rsidR="008F7EF3" w:rsidRPr="001D60BA" w:rsidDel="00010D2C" w:rsidRDefault="008F7EF3" w:rsidP="008F7EF3">
      <w:pPr>
        <w:ind w:left="1418" w:hanging="709"/>
        <w:jc w:val="both"/>
        <w:rPr>
          <w:del w:id="971" w:author="Καρμίρης Αγγελος" w:date="2020-01-03T10:36:00Z"/>
          <w:rFonts w:ascii="Arial" w:hAnsi="Arial"/>
          <w:sz w:val="24"/>
          <w:lang w:val="el-GR"/>
        </w:rPr>
      </w:pPr>
      <w:del w:id="972" w:author="Καρμίρης Αγγελος" w:date="2020-01-03T10:36:00Z">
        <w:r w:rsidRPr="00F034AD" w:rsidDel="00010D2C">
          <w:rPr>
            <w:rFonts w:ascii="Arial" w:hAnsi="Arial"/>
            <w:sz w:val="24"/>
            <w:lang w:val="el-GR"/>
          </w:rPr>
          <w:delText>1</w:delText>
        </w:r>
        <w:r w:rsidR="00672C20" w:rsidDel="00010D2C">
          <w:rPr>
            <w:rFonts w:ascii="Arial" w:hAnsi="Arial"/>
            <w:sz w:val="24"/>
            <w:lang w:val="el-GR"/>
          </w:rPr>
          <w:delText>2</w:delText>
        </w:r>
        <w:r w:rsidRPr="00F034AD" w:rsidDel="00010D2C">
          <w:rPr>
            <w:rFonts w:ascii="Arial" w:hAnsi="Arial"/>
            <w:sz w:val="24"/>
            <w:lang w:val="el-GR"/>
          </w:rPr>
          <w:delText>.</w:delText>
        </w:r>
        <w:r w:rsidRPr="00F034AD" w:rsidDel="00010D2C">
          <w:rPr>
            <w:rFonts w:ascii="Arial" w:hAnsi="Arial"/>
            <w:sz w:val="24"/>
            <w:lang w:val="el-GR"/>
          </w:rPr>
          <w:tab/>
          <w:delText>Δοκιμή στεγανότητας σε κενό</w:delText>
        </w:r>
      </w:del>
    </w:p>
    <w:p w:rsidR="008F7EF3" w:rsidRPr="008F719F" w:rsidDel="00010D2C" w:rsidRDefault="008F7EF3" w:rsidP="00A762B8">
      <w:pPr>
        <w:ind w:left="1418"/>
        <w:jc w:val="both"/>
        <w:rPr>
          <w:del w:id="973" w:author="Καρμίρης Αγγελος" w:date="2020-01-03T10:36:00Z"/>
          <w:rFonts w:ascii="Arial" w:hAnsi="Arial"/>
          <w:sz w:val="24"/>
          <w:lang w:val="el-GR"/>
        </w:rPr>
      </w:pPr>
      <w:del w:id="974" w:author="Καρμίρης Αγγελος" w:date="2020-01-03T10:36:00Z">
        <w:r w:rsidRPr="008F7EF3" w:rsidDel="00010D2C">
          <w:rPr>
            <w:rFonts w:ascii="Arial" w:hAnsi="Arial"/>
            <w:sz w:val="24"/>
            <w:lang w:val="el-GR"/>
          </w:rPr>
          <w:delText>Μετά την εφαρμογή κενού στο λέβητα, ο μέσος ρυθμός αύξησης της εσωτερικής πίεσης δεν πρέπει να ξεπερνά τα 0,2</w:delText>
        </w:r>
        <w:r w:rsidR="00F034AD" w:rsidDel="00010D2C">
          <w:rPr>
            <w:rFonts w:ascii="Arial" w:hAnsi="Arial"/>
            <w:sz w:val="24"/>
            <w:lang w:val="el-GR"/>
          </w:rPr>
          <w:delText xml:space="preserve"> </w:delText>
        </w:r>
        <w:r w:rsidRPr="008F7EF3" w:rsidDel="00010D2C">
          <w:rPr>
            <w:rFonts w:ascii="Arial" w:hAnsi="Arial"/>
            <w:sz w:val="24"/>
          </w:rPr>
          <w:delText>kPa</w:delText>
        </w:r>
        <w:r w:rsidRPr="008F7EF3" w:rsidDel="00010D2C">
          <w:rPr>
            <w:rFonts w:ascii="Arial" w:hAnsi="Arial"/>
            <w:sz w:val="24"/>
            <w:lang w:val="el-GR"/>
          </w:rPr>
          <w:delText>/</w:delText>
        </w:r>
        <w:r w:rsidRPr="008F7EF3" w:rsidDel="00010D2C">
          <w:rPr>
            <w:rFonts w:ascii="Arial" w:hAnsi="Arial"/>
            <w:sz w:val="24"/>
          </w:rPr>
          <w:delText>h</w:delText>
        </w:r>
        <w:r w:rsidRPr="008F7EF3" w:rsidDel="00010D2C">
          <w:rPr>
            <w:rFonts w:ascii="Arial" w:hAnsi="Arial"/>
            <w:sz w:val="24"/>
            <w:lang w:val="el-GR"/>
          </w:rPr>
          <w:delText xml:space="preserve"> κατά τη διάρκεια 30</w:delText>
        </w:r>
        <w:r w:rsidR="00F034AD" w:rsidDel="00010D2C">
          <w:rPr>
            <w:rFonts w:ascii="Arial" w:hAnsi="Arial"/>
            <w:sz w:val="24"/>
            <w:lang w:val="el-GR"/>
          </w:rPr>
          <w:delText xml:space="preserve"> </w:delText>
        </w:r>
        <w:r w:rsidRPr="008F7EF3" w:rsidDel="00010D2C">
          <w:rPr>
            <w:rFonts w:ascii="Arial" w:hAnsi="Arial"/>
            <w:sz w:val="24"/>
          </w:rPr>
          <w:delText>min</w:delText>
        </w:r>
        <w:r w:rsidRPr="008F7EF3" w:rsidDel="00010D2C">
          <w:rPr>
            <w:rFonts w:ascii="Arial" w:hAnsi="Arial"/>
            <w:sz w:val="24"/>
            <w:lang w:val="el-GR"/>
          </w:rPr>
          <w:delText>.</w:delText>
        </w:r>
      </w:del>
    </w:p>
    <w:p w:rsidR="00672C20" w:rsidRPr="001D60BA" w:rsidDel="00010D2C" w:rsidRDefault="00672C20" w:rsidP="00672C20">
      <w:pPr>
        <w:ind w:left="1418"/>
        <w:jc w:val="both"/>
        <w:rPr>
          <w:del w:id="975" w:author="Καρμίρης Αγγελος" w:date="2020-01-03T10:36:00Z"/>
          <w:rFonts w:ascii="Arial" w:hAnsi="Arial"/>
          <w:sz w:val="24"/>
          <w:lang w:val="el-GR"/>
        </w:rPr>
      </w:pPr>
    </w:p>
    <w:p w:rsidR="00672C20" w:rsidRPr="00960089" w:rsidDel="00010D2C" w:rsidRDefault="00672C20" w:rsidP="00672C20">
      <w:pPr>
        <w:ind w:left="1418" w:hanging="709"/>
        <w:jc w:val="both"/>
        <w:rPr>
          <w:del w:id="976" w:author="Καρμίρης Αγγελος" w:date="2020-01-03T10:36:00Z"/>
          <w:rFonts w:ascii="Arial" w:hAnsi="Arial"/>
          <w:sz w:val="24"/>
          <w:lang w:val="el-GR"/>
        </w:rPr>
      </w:pPr>
      <w:del w:id="977" w:author="Καρμίρης Αγγελος" w:date="2020-01-03T10:36:00Z">
        <w:r w:rsidRPr="00960089" w:rsidDel="00010D2C">
          <w:rPr>
            <w:rFonts w:ascii="Arial" w:hAnsi="Arial"/>
            <w:sz w:val="24"/>
            <w:lang w:val="el-GR"/>
          </w:rPr>
          <w:delText>13.</w:delText>
        </w:r>
        <w:r w:rsidRPr="00960089" w:rsidDel="00010D2C">
          <w:rPr>
            <w:rFonts w:ascii="Arial" w:hAnsi="Arial"/>
            <w:sz w:val="24"/>
            <w:lang w:val="el-GR"/>
          </w:rPr>
          <w:tab/>
          <w:delText>Δοκιμ</w:delText>
        </w:r>
        <w:r w:rsidDel="00010D2C">
          <w:rPr>
            <w:rFonts w:ascii="Arial" w:hAnsi="Arial"/>
            <w:sz w:val="24"/>
            <w:lang w:val="el-GR"/>
          </w:rPr>
          <w:delText>ές λαδιού μόνωσης</w:delText>
        </w:r>
      </w:del>
    </w:p>
    <w:p w:rsidR="00672C20" w:rsidDel="00010D2C" w:rsidRDefault="00672C20" w:rsidP="00672C20">
      <w:pPr>
        <w:ind w:left="1418"/>
        <w:jc w:val="both"/>
        <w:rPr>
          <w:del w:id="978" w:author="Καρμίρης Αγγελος" w:date="2020-01-03T10:36:00Z"/>
          <w:rFonts w:ascii="Arial" w:hAnsi="Arial"/>
          <w:sz w:val="24"/>
          <w:lang w:val="el-GR"/>
        </w:rPr>
      </w:pPr>
      <w:del w:id="979" w:author="Καρμίρης Αγγελος" w:date="2020-01-03T10:36:00Z">
        <w:r w:rsidRPr="00672C20" w:rsidDel="00010D2C">
          <w:rPr>
            <w:rFonts w:ascii="Arial" w:hAnsi="Arial"/>
            <w:sz w:val="24"/>
            <w:lang w:val="el-GR"/>
          </w:rPr>
          <w:delText>Οι ακόλουθες δοκιμές θα εκτελεστούν σε δείγμα λαδιού από το δοχείο της αυτεπαγωγής και θα εφαρμοστούν τα αναφερόμενα επίπεδα αποδοχής:</w:delText>
        </w:r>
      </w:del>
    </w:p>
    <w:p w:rsidR="00672C20" w:rsidDel="00010D2C" w:rsidRDefault="00AF53B2" w:rsidP="001D60BA">
      <w:pPr>
        <w:pStyle w:val="ListParagraph"/>
        <w:numPr>
          <w:ilvl w:val="0"/>
          <w:numId w:val="26"/>
        </w:numPr>
        <w:jc w:val="both"/>
        <w:rPr>
          <w:del w:id="980" w:author="Καρμίρης Αγγελος" w:date="2020-01-03T10:36:00Z"/>
          <w:rFonts w:ascii="Arial" w:hAnsi="Arial"/>
          <w:sz w:val="24"/>
          <w:lang w:val="el-GR"/>
        </w:rPr>
      </w:pPr>
      <w:del w:id="981" w:author="Καρμίρης Αγγελος" w:date="2020-01-03T10:36:00Z">
        <w:r w:rsidDel="00010D2C">
          <w:rPr>
            <w:rFonts w:ascii="Arial" w:hAnsi="Arial"/>
            <w:sz w:val="24"/>
            <w:lang w:val="el-GR"/>
          </w:rPr>
          <w:delText>Περιεκτικότητα σ</w:delText>
        </w:r>
        <w:r w:rsidR="00672C20" w:rsidDel="00010D2C">
          <w:rPr>
            <w:rFonts w:ascii="Arial" w:hAnsi="Arial"/>
            <w:sz w:val="24"/>
            <w:lang w:val="el-GR"/>
          </w:rPr>
          <w:delText xml:space="preserve">ε ανασταλτικό οξείδωσης τύπου </w:delText>
        </w:r>
        <w:r w:rsidR="00672C20" w:rsidDel="00010D2C">
          <w:rPr>
            <w:rFonts w:ascii="Arial" w:hAnsi="Arial"/>
            <w:sz w:val="24"/>
          </w:rPr>
          <w:delText>DBPC</w:delText>
        </w:r>
        <w:r w:rsidR="00672C20" w:rsidRPr="001D60BA" w:rsidDel="00010D2C">
          <w:rPr>
            <w:rFonts w:ascii="Arial" w:hAnsi="Arial"/>
            <w:sz w:val="24"/>
            <w:lang w:val="el-GR"/>
          </w:rPr>
          <w:delText xml:space="preserve"> </w:delText>
        </w:r>
        <w:r w:rsidR="00672C20" w:rsidDel="00010D2C">
          <w:rPr>
            <w:rFonts w:ascii="Arial" w:hAnsi="Arial"/>
            <w:sz w:val="24"/>
            <w:lang w:val="el-GR"/>
          </w:rPr>
          <w:delText xml:space="preserve">ή </w:delText>
        </w:r>
        <w:r w:rsidR="00672C20" w:rsidDel="00010D2C">
          <w:rPr>
            <w:rFonts w:ascii="Arial" w:hAnsi="Arial"/>
            <w:sz w:val="24"/>
          </w:rPr>
          <w:delText>DBP</w:delText>
        </w:r>
        <w:r w:rsidR="00672C20" w:rsidRPr="001D60BA" w:rsidDel="00010D2C">
          <w:rPr>
            <w:rFonts w:ascii="Arial" w:hAnsi="Arial"/>
            <w:sz w:val="24"/>
            <w:lang w:val="el-GR"/>
          </w:rPr>
          <w:delText xml:space="preserve"> </w:delText>
        </w:r>
        <w:r w:rsidR="00672C20" w:rsidDel="00010D2C">
          <w:rPr>
            <w:rFonts w:ascii="Arial" w:hAnsi="Arial"/>
            <w:sz w:val="24"/>
            <w:lang w:val="el-GR"/>
          </w:rPr>
          <w:delText xml:space="preserve">σύμφωνα με </w:delText>
        </w:r>
        <w:r w:rsidR="00672C20" w:rsidDel="00010D2C">
          <w:rPr>
            <w:rFonts w:ascii="Arial" w:hAnsi="Arial"/>
            <w:sz w:val="24"/>
          </w:rPr>
          <w:delText>IEC</w:delText>
        </w:r>
        <w:r w:rsidR="00672C20" w:rsidRPr="001D60BA" w:rsidDel="00010D2C">
          <w:rPr>
            <w:rFonts w:ascii="Arial" w:hAnsi="Arial"/>
            <w:sz w:val="24"/>
            <w:lang w:val="el-GR"/>
          </w:rPr>
          <w:delText xml:space="preserve"> 60666, </w:delText>
        </w:r>
        <w:r w:rsidR="00672C20" w:rsidDel="00010D2C">
          <w:rPr>
            <w:rFonts w:ascii="Arial" w:hAnsi="Arial"/>
            <w:sz w:val="24"/>
            <w:lang w:val="el-GR"/>
          </w:rPr>
          <w:delText>με τιμή 0,30</w:delText>
        </w:r>
        <w:r w:rsidR="009E4E39" w:rsidDel="00010D2C">
          <w:rPr>
            <w:rFonts w:ascii="Arial" w:hAnsi="Arial"/>
            <w:sz w:val="24"/>
            <w:lang w:val="el-GR"/>
          </w:rPr>
          <w:delText>% – 0,40%</w:delText>
        </w:r>
      </w:del>
    </w:p>
    <w:p w:rsidR="009E4E39" w:rsidDel="00010D2C" w:rsidRDefault="009E4E39" w:rsidP="001D60BA">
      <w:pPr>
        <w:pStyle w:val="ListParagraph"/>
        <w:numPr>
          <w:ilvl w:val="0"/>
          <w:numId w:val="26"/>
        </w:numPr>
        <w:jc w:val="both"/>
        <w:rPr>
          <w:del w:id="982" w:author="Καρμίρης Αγγελος" w:date="2020-01-03T10:36:00Z"/>
          <w:rFonts w:ascii="Arial" w:hAnsi="Arial"/>
          <w:sz w:val="24"/>
          <w:lang w:val="el-GR"/>
        </w:rPr>
      </w:pPr>
      <w:del w:id="983" w:author="Καρμίρης Αγγελος" w:date="2020-01-03T10:36:00Z">
        <w:r w:rsidDel="00010D2C">
          <w:rPr>
            <w:rFonts w:ascii="Arial" w:hAnsi="Arial"/>
            <w:sz w:val="24"/>
            <w:lang w:val="el-GR"/>
          </w:rPr>
          <w:delText xml:space="preserve">Ύπαρξη διαβρωτικού θείου σύμφωνα με </w:delText>
        </w:r>
        <w:r w:rsidDel="00010D2C">
          <w:rPr>
            <w:rFonts w:ascii="Arial" w:hAnsi="Arial"/>
            <w:sz w:val="24"/>
          </w:rPr>
          <w:delText>DIN</w:delText>
        </w:r>
        <w:r w:rsidRPr="001D60BA" w:rsidDel="00010D2C">
          <w:rPr>
            <w:rFonts w:ascii="Arial" w:hAnsi="Arial"/>
            <w:sz w:val="24"/>
            <w:lang w:val="el-GR"/>
          </w:rPr>
          <w:delText xml:space="preserve"> 51353, </w:delText>
        </w:r>
        <w:r w:rsidDel="00010D2C">
          <w:rPr>
            <w:rFonts w:ascii="Arial" w:hAnsi="Arial"/>
            <w:sz w:val="24"/>
            <w:lang w:val="el-GR"/>
          </w:rPr>
          <w:delText>με αρνητικό αποτέλεσμα (μη διαβρωτικό)</w:delText>
        </w:r>
      </w:del>
    </w:p>
    <w:p w:rsidR="009E4E39" w:rsidDel="00010D2C" w:rsidRDefault="009E4E39" w:rsidP="001D60BA">
      <w:pPr>
        <w:pStyle w:val="ListParagraph"/>
        <w:numPr>
          <w:ilvl w:val="0"/>
          <w:numId w:val="26"/>
        </w:numPr>
        <w:jc w:val="both"/>
        <w:rPr>
          <w:del w:id="984" w:author="Καρμίρης Αγγελος" w:date="2020-01-03T10:36:00Z"/>
          <w:rFonts w:ascii="Arial" w:hAnsi="Arial"/>
          <w:sz w:val="24"/>
          <w:lang w:val="el-GR"/>
        </w:rPr>
      </w:pPr>
      <w:del w:id="985" w:author="Καρμίρης Αγγελος" w:date="2020-01-03T10:36:00Z">
        <w:r w:rsidDel="00010D2C">
          <w:rPr>
            <w:rFonts w:ascii="Arial" w:hAnsi="Arial"/>
            <w:sz w:val="24"/>
            <w:lang w:val="el-GR"/>
          </w:rPr>
          <w:delText xml:space="preserve">Ύπαρξη δυνητικά διαβρωτικού θείου σύμφωνα με </w:delText>
        </w:r>
        <w:r w:rsidDel="00010D2C">
          <w:rPr>
            <w:rFonts w:ascii="Arial" w:hAnsi="Arial"/>
            <w:sz w:val="24"/>
          </w:rPr>
          <w:delText>IEC</w:delText>
        </w:r>
        <w:r w:rsidRPr="001D60BA" w:rsidDel="00010D2C">
          <w:rPr>
            <w:rFonts w:ascii="Arial" w:hAnsi="Arial"/>
            <w:sz w:val="24"/>
            <w:lang w:val="el-GR"/>
          </w:rPr>
          <w:delText xml:space="preserve"> 62535, </w:delText>
        </w:r>
        <w:r w:rsidDel="00010D2C">
          <w:rPr>
            <w:rFonts w:ascii="Arial" w:hAnsi="Arial"/>
            <w:sz w:val="24"/>
            <w:lang w:val="el-GR"/>
          </w:rPr>
          <w:delText>με αρνητικό αποτέλεσμα (μη διαβρωτικό)</w:delText>
        </w:r>
      </w:del>
    </w:p>
    <w:p w:rsidR="009E4E39" w:rsidRPr="001D60BA" w:rsidDel="00010D2C" w:rsidRDefault="009E4E39" w:rsidP="001D60BA">
      <w:pPr>
        <w:pStyle w:val="ListParagraph"/>
        <w:numPr>
          <w:ilvl w:val="0"/>
          <w:numId w:val="26"/>
        </w:numPr>
        <w:jc w:val="both"/>
        <w:rPr>
          <w:del w:id="986" w:author="Καρμίρης Αγγελος" w:date="2020-01-03T10:36:00Z"/>
          <w:rFonts w:ascii="Arial" w:hAnsi="Arial"/>
          <w:sz w:val="24"/>
          <w:lang w:val="el-GR"/>
        </w:rPr>
      </w:pPr>
      <w:del w:id="987" w:author="Καρμίρης Αγγελος" w:date="2020-01-03T10:36:00Z">
        <w:r w:rsidDel="00010D2C">
          <w:rPr>
            <w:rFonts w:ascii="Arial" w:hAnsi="Arial"/>
            <w:sz w:val="24"/>
            <w:lang w:val="el-GR"/>
          </w:rPr>
          <w:delText xml:space="preserve">Ύπαρξη </w:delText>
        </w:r>
        <w:r w:rsidDel="00010D2C">
          <w:rPr>
            <w:rFonts w:ascii="Arial" w:hAnsi="Arial"/>
            <w:sz w:val="24"/>
          </w:rPr>
          <w:delText>PCBs</w:delText>
        </w:r>
        <w:r w:rsidRPr="001D60BA" w:rsidDel="00010D2C">
          <w:rPr>
            <w:rFonts w:ascii="Arial" w:hAnsi="Arial"/>
            <w:sz w:val="24"/>
            <w:lang w:val="el-GR"/>
          </w:rPr>
          <w:delText xml:space="preserve"> </w:delText>
        </w:r>
        <w:r w:rsidDel="00010D2C">
          <w:rPr>
            <w:rFonts w:ascii="Arial" w:hAnsi="Arial"/>
            <w:sz w:val="24"/>
            <w:lang w:val="el-GR"/>
          </w:rPr>
          <w:delText xml:space="preserve">σύμφωνα με </w:delText>
        </w:r>
        <w:r w:rsidDel="00010D2C">
          <w:rPr>
            <w:rFonts w:ascii="Arial" w:hAnsi="Arial"/>
            <w:sz w:val="24"/>
          </w:rPr>
          <w:delText>IEC</w:delText>
        </w:r>
        <w:r w:rsidRPr="001D60BA" w:rsidDel="00010D2C">
          <w:rPr>
            <w:rFonts w:ascii="Arial" w:hAnsi="Arial"/>
            <w:sz w:val="24"/>
            <w:lang w:val="el-GR"/>
          </w:rPr>
          <w:delText xml:space="preserve"> 61619, </w:delText>
        </w:r>
        <w:r w:rsidDel="00010D2C">
          <w:rPr>
            <w:rFonts w:ascii="Arial" w:hAnsi="Arial"/>
            <w:sz w:val="24"/>
            <w:lang w:val="el-GR"/>
          </w:rPr>
          <w:delText xml:space="preserve">με αρνητικό αποτέλεσμα (μη ανιχνεύσιμο, &lt; 2 </w:delText>
        </w:r>
        <w:r w:rsidDel="00010D2C">
          <w:rPr>
            <w:rFonts w:ascii="Arial" w:hAnsi="Arial"/>
            <w:sz w:val="24"/>
          </w:rPr>
          <w:delText>mg</w:delText>
        </w:r>
        <w:r w:rsidRPr="001D60BA" w:rsidDel="00010D2C">
          <w:rPr>
            <w:rFonts w:ascii="Arial" w:hAnsi="Arial"/>
            <w:sz w:val="24"/>
            <w:lang w:val="el-GR"/>
          </w:rPr>
          <w:delText>/</w:delText>
        </w:r>
        <w:r w:rsidDel="00010D2C">
          <w:rPr>
            <w:rFonts w:ascii="Arial" w:hAnsi="Arial"/>
            <w:sz w:val="24"/>
          </w:rPr>
          <w:delText>kg</w:delText>
        </w:r>
        <w:r w:rsidRPr="001D60BA" w:rsidDel="00010D2C">
          <w:rPr>
            <w:rFonts w:ascii="Arial" w:hAnsi="Arial"/>
            <w:sz w:val="24"/>
            <w:lang w:val="el-GR"/>
          </w:rPr>
          <w:delText>)</w:delText>
        </w:r>
      </w:del>
    </w:p>
    <w:p w:rsidR="009E4E39" w:rsidRPr="001D60BA" w:rsidDel="00010D2C" w:rsidRDefault="009E4E39" w:rsidP="001D60BA">
      <w:pPr>
        <w:pStyle w:val="ListParagraph"/>
        <w:numPr>
          <w:ilvl w:val="0"/>
          <w:numId w:val="26"/>
        </w:numPr>
        <w:jc w:val="both"/>
        <w:rPr>
          <w:del w:id="988" w:author="Καρμίρης Αγγελος" w:date="2020-01-03T10:36:00Z"/>
          <w:rFonts w:ascii="Arial" w:hAnsi="Arial"/>
          <w:sz w:val="24"/>
          <w:lang w:val="el-GR"/>
        </w:rPr>
      </w:pPr>
      <w:del w:id="989" w:author="Καρμίρης Αγγελος" w:date="2020-01-03T10:36:00Z">
        <w:r w:rsidDel="00010D2C">
          <w:rPr>
            <w:rFonts w:ascii="Arial" w:hAnsi="Arial"/>
            <w:sz w:val="24"/>
            <w:lang w:val="el-GR"/>
          </w:rPr>
          <w:delText xml:space="preserve">Οξύτητα σύμφωνα με </w:delText>
        </w:r>
        <w:r w:rsidDel="00010D2C">
          <w:rPr>
            <w:rFonts w:ascii="Arial" w:hAnsi="Arial"/>
            <w:sz w:val="24"/>
          </w:rPr>
          <w:delText>IEC</w:delText>
        </w:r>
        <w:r w:rsidRPr="001D60BA" w:rsidDel="00010D2C">
          <w:rPr>
            <w:rFonts w:ascii="Arial" w:hAnsi="Arial"/>
            <w:sz w:val="24"/>
            <w:lang w:val="el-GR"/>
          </w:rPr>
          <w:delText xml:space="preserve"> 62021-1 </w:delText>
        </w:r>
        <w:r w:rsidDel="00010D2C">
          <w:rPr>
            <w:rFonts w:ascii="Arial" w:hAnsi="Arial"/>
            <w:sz w:val="24"/>
            <w:lang w:val="el-GR"/>
          </w:rPr>
          <w:delText xml:space="preserve">ή </w:delText>
        </w:r>
        <w:r w:rsidRPr="001D60BA" w:rsidDel="00010D2C">
          <w:rPr>
            <w:rFonts w:ascii="Arial" w:hAnsi="Arial"/>
            <w:sz w:val="24"/>
            <w:lang w:val="el-GR"/>
          </w:rPr>
          <w:delText xml:space="preserve">-2, </w:delText>
        </w:r>
        <w:r w:rsidDel="00010D2C">
          <w:rPr>
            <w:rFonts w:ascii="Arial" w:hAnsi="Arial"/>
            <w:sz w:val="24"/>
            <w:lang w:val="el-GR"/>
          </w:rPr>
          <w:delText xml:space="preserve">με τιμή </w:delText>
        </w:r>
        <w:r w:rsidDel="00010D2C">
          <w:rPr>
            <w:rFonts w:ascii="Arial" w:hAnsi="Arial" w:cs="Arial"/>
            <w:sz w:val="24"/>
            <w:lang w:val="el-GR"/>
          </w:rPr>
          <w:delText>≤</w:delText>
        </w:r>
        <w:r w:rsidDel="00010D2C">
          <w:rPr>
            <w:rFonts w:ascii="Arial" w:hAnsi="Arial"/>
            <w:sz w:val="24"/>
            <w:lang w:val="el-GR"/>
          </w:rPr>
          <w:delText xml:space="preserve"> 0,10 </w:delText>
        </w:r>
        <w:r w:rsidDel="00010D2C">
          <w:rPr>
            <w:rFonts w:ascii="Arial" w:hAnsi="Arial"/>
            <w:sz w:val="24"/>
          </w:rPr>
          <w:delText>mgKOH</w:delText>
        </w:r>
        <w:r w:rsidRPr="001D60BA" w:rsidDel="00010D2C">
          <w:rPr>
            <w:rFonts w:ascii="Arial" w:hAnsi="Arial"/>
            <w:sz w:val="24"/>
            <w:lang w:val="el-GR"/>
          </w:rPr>
          <w:delText>/</w:delText>
        </w:r>
        <w:r w:rsidDel="00010D2C">
          <w:rPr>
            <w:rFonts w:ascii="Arial" w:hAnsi="Arial"/>
            <w:sz w:val="24"/>
          </w:rPr>
          <w:delText>g</w:delText>
        </w:r>
      </w:del>
    </w:p>
    <w:p w:rsidR="009E4E39" w:rsidRPr="001D60BA" w:rsidDel="00010D2C" w:rsidRDefault="009E4E39" w:rsidP="001D60BA">
      <w:pPr>
        <w:pStyle w:val="ListParagraph"/>
        <w:numPr>
          <w:ilvl w:val="0"/>
          <w:numId w:val="26"/>
        </w:numPr>
        <w:jc w:val="both"/>
        <w:rPr>
          <w:del w:id="990" w:author="Καρμίρης Αγγελος" w:date="2020-01-03T10:36:00Z"/>
          <w:rFonts w:ascii="Arial" w:hAnsi="Arial"/>
          <w:sz w:val="24"/>
          <w:lang w:val="el-GR"/>
        </w:rPr>
      </w:pPr>
      <w:del w:id="991" w:author="Καρμίρης Αγγελος" w:date="2020-01-03T10:36:00Z">
        <w:r w:rsidDel="00010D2C">
          <w:rPr>
            <w:rFonts w:ascii="Arial" w:hAnsi="Arial"/>
            <w:sz w:val="24"/>
            <w:lang w:val="el-GR"/>
          </w:rPr>
          <w:delText xml:space="preserve">Ιξώδες σύμφωνα με </w:delText>
        </w:r>
        <w:r w:rsidDel="00010D2C">
          <w:rPr>
            <w:rFonts w:ascii="Arial" w:hAnsi="Arial"/>
            <w:sz w:val="24"/>
          </w:rPr>
          <w:delText>ISO</w:delText>
        </w:r>
        <w:r w:rsidRPr="001D60BA" w:rsidDel="00010D2C">
          <w:rPr>
            <w:rFonts w:ascii="Arial" w:hAnsi="Arial"/>
            <w:sz w:val="24"/>
            <w:lang w:val="el-GR"/>
          </w:rPr>
          <w:delText xml:space="preserve"> 3104, </w:delText>
        </w:r>
        <w:r w:rsidDel="00010D2C">
          <w:rPr>
            <w:rFonts w:ascii="Arial" w:hAnsi="Arial"/>
            <w:sz w:val="24"/>
            <w:lang w:val="el-GR"/>
          </w:rPr>
          <w:delText xml:space="preserve">με τιμή </w:delText>
        </w:r>
        <w:r w:rsidDel="00010D2C">
          <w:rPr>
            <w:rFonts w:ascii="Arial" w:hAnsi="Arial" w:cs="Arial"/>
            <w:sz w:val="24"/>
            <w:lang w:val="el-GR"/>
          </w:rPr>
          <w:delText>≤</w:delText>
        </w:r>
        <w:r w:rsidDel="00010D2C">
          <w:rPr>
            <w:rFonts w:ascii="Arial" w:hAnsi="Arial"/>
            <w:sz w:val="24"/>
            <w:lang w:val="el-GR"/>
          </w:rPr>
          <w:delText xml:space="preserve"> 12 </w:delText>
        </w:r>
        <w:r w:rsidDel="00010D2C">
          <w:rPr>
            <w:rFonts w:ascii="Arial" w:hAnsi="Arial"/>
            <w:sz w:val="24"/>
          </w:rPr>
          <w:delText>mm</w:delText>
        </w:r>
        <w:r w:rsidRPr="001D60BA" w:rsidDel="00010D2C">
          <w:rPr>
            <w:rFonts w:ascii="Arial" w:hAnsi="Arial" w:cs="Arial"/>
            <w:sz w:val="24"/>
            <w:lang w:val="el-GR"/>
          </w:rPr>
          <w:delText>²</w:delText>
        </w:r>
        <w:r w:rsidDel="00010D2C">
          <w:rPr>
            <w:rFonts w:ascii="Arial" w:hAnsi="Arial"/>
            <w:sz w:val="24"/>
            <w:lang w:val="el-GR"/>
          </w:rPr>
          <w:delText>/</w:delText>
        </w:r>
        <w:r w:rsidDel="00010D2C">
          <w:rPr>
            <w:rFonts w:ascii="Arial" w:hAnsi="Arial"/>
            <w:sz w:val="24"/>
          </w:rPr>
          <w:delText>s</w:delText>
        </w:r>
        <w:r w:rsidR="00B41452" w:rsidRPr="001D60BA" w:rsidDel="00010D2C">
          <w:rPr>
            <w:rFonts w:ascii="Arial" w:hAnsi="Arial"/>
            <w:sz w:val="24"/>
            <w:lang w:val="el-GR"/>
          </w:rPr>
          <w:delText xml:space="preserve"> </w:delText>
        </w:r>
        <w:r w:rsidR="00B41452" w:rsidDel="00010D2C">
          <w:rPr>
            <w:rFonts w:ascii="Arial" w:hAnsi="Arial"/>
            <w:sz w:val="24"/>
            <w:lang w:val="el-GR"/>
          </w:rPr>
          <w:delText>στους 40°</w:delText>
        </w:r>
        <w:r w:rsidR="00B41452" w:rsidDel="00010D2C">
          <w:rPr>
            <w:rFonts w:ascii="Arial" w:hAnsi="Arial"/>
            <w:sz w:val="24"/>
          </w:rPr>
          <w:delText>C</w:delText>
        </w:r>
        <w:r w:rsidR="00B41452" w:rsidDel="00010D2C">
          <w:rPr>
            <w:rFonts w:ascii="Arial" w:hAnsi="Arial"/>
            <w:sz w:val="24"/>
            <w:lang w:val="el-GR"/>
          </w:rPr>
          <w:delText xml:space="preserve"> και τιμή</w:delText>
        </w:r>
        <w:r w:rsidDel="00010D2C">
          <w:rPr>
            <w:rFonts w:ascii="Arial" w:hAnsi="Arial"/>
            <w:sz w:val="24"/>
            <w:lang w:val="el-GR"/>
          </w:rPr>
          <w:delText xml:space="preserve"> </w:delText>
        </w:r>
        <w:r w:rsidR="00B41452" w:rsidDel="00010D2C">
          <w:rPr>
            <w:rFonts w:ascii="Arial" w:hAnsi="Arial" w:cs="Arial"/>
            <w:sz w:val="24"/>
            <w:lang w:val="el-GR"/>
          </w:rPr>
          <w:delText>≤</w:delText>
        </w:r>
        <w:r w:rsidR="00B41452" w:rsidDel="00010D2C">
          <w:rPr>
            <w:rFonts w:ascii="Arial" w:hAnsi="Arial"/>
            <w:sz w:val="24"/>
            <w:lang w:val="el-GR"/>
          </w:rPr>
          <w:delText xml:space="preserve"> 1800 </w:delText>
        </w:r>
        <w:r w:rsidR="00B41452" w:rsidDel="00010D2C">
          <w:rPr>
            <w:rFonts w:ascii="Arial" w:hAnsi="Arial"/>
            <w:sz w:val="24"/>
          </w:rPr>
          <w:delText>mm</w:delText>
        </w:r>
        <w:r w:rsidR="00B41452" w:rsidRPr="008D1627" w:rsidDel="00010D2C">
          <w:rPr>
            <w:rFonts w:ascii="Arial" w:hAnsi="Arial" w:cs="Arial"/>
            <w:sz w:val="24"/>
            <w:lang w:val="el-GR"/>
          </w:rPr>
          <w:delText>²</w:delText>
        </w:r>
        <w:r w:rsidR="00B41452" w:rsidDel="00010D2C">
          <w:rPr>
            <w:rFonts w:ascii="Arial" w:hAnsi="Arial"/>
            <w:sz w:val="24"/>
            <w:lang w:val="el-GR"/>
          </w:rPr>
          <w:delText>/</w:delText>
        </w:r>
        <w:r w:rsidR="00B41452" w:rsidDel="00010D2C">
          <w:rPr>
            <w:rFonts w:ascii="Arial" w:hAnsi="Arial"/>
            <w:sz w:val="24"/>
          </w:rPr>
          <w:delText>s</w:delText>
        </w:r>
        <w:r w:rsidR="00B41452" w:rsidRPr="008D1627" w:rsidDel="00010D2C">
          <w:rPr>
            <w:rFonts w:ascii="Arial" w:hAnsi="Arial"/>
            <w:sz w:val="24"/>
            <w:lang w:val="el-GR"/>
          </w:rPr>
          <w:delText xml:space="preserve"> </w:delText>
        </w:r>
        <w:r w:rsidR="00B41452" w:rsidDel="00010D2C">
          <w:rPr>
            <w:rFonts w:ascii="Arial" w:hAnsi="Arial"/>
            <w:sz w:val="24"/>
            <w:lang w:val="el-GR"/>
          </w:rPr>
          <w:delText>στους -30°</w:delText>
        </w:r>
        <w:r w:rsidR="00B41452" w:rsidDel="00010D2C">
          <w:rPr>
            <w:rFonts w:ascii="Arial" w:hAnsi="Arial"/>
            <w:sz w:val="24"/>
          </w:rPr>
          <w:delText>C</w:delText>
        </w:r>
        <w:r w:rsidR="00B41452" w:rsidDel="00010D2C">
          <w:rPr>
            <w:rFonts w:ascii="Arial" w:hAnsi="Arial"/>
            <w:sz w:val="24"/>
            <w:lang w:val="el-GR"/>
          </w:rPr>
          <w:delText xml:space="preserve"> (</w:delText>
        </w:r>
        <w:r w:rsidR="00B41452" w:rsidDel="00010D2C">
          <w:rPr>
            <w:rFonts w:ascii="Arial" w:hAnsi="Arial"/>
            <w:sz w:val="24"/>
          </w:rPr>
          <w:delText>LCSET</w:delText>
        </w:r>
        <w:r w:rsidR="00B41452" w:rsidRPr="001D60BA" w:rsidDel="00010D2C">
          <w:rPr>
            <w:rFonts w:ascii="Arial" w:hAnsi="Arial"/>
            <w:sz w:val="24"/>
            <w:lang w:val="el-GR"/>
          </w:rPr>
          <w:delText>)</w:delText>
        </w:r>
      </w:del>
    </w:p>
    <w:p w:rsidR="00F16F16" w:rsidRPr="008F719F" w:rsidDel="00010D2C" w:rsidRDefault="00F16F16" w:rsidP="00D01889">
      <w:pPr>
        <w:ind w:left="1418" w:hanging="709"/>
        <w:jc w:val="both"/>
        <w:rPr>
          <w:del w:id="992" w:author="Καρμίρης Αγγελος" w:date="2020-01-03T10:36:00Z"/>
          <w:rFonts w:ascii="Arial" w:hAnsi="Arial"/>
          <w:sz w:val="24"/>
          <w:lang w:val="el-GR"/>
        </w:rPr>
      </w:pPr>
    </w:p>
    <w:p w:rsidR="00875A82" w:rsidRPr="008F719F" w:rsidDel="00010D2C" w:rsidRDefault="00875A82" w:rsidP="00D01889">
      <w:pPr>
        <w:ind w:left="1418"/>
        <w:jc w:val="both"/>
        <w:rPr>
          <w:del w:id="993" w:author="Καρμίρης Αγγελος" w:date="2020-01-03T10:36:00Z"/>
          <w:rFonts w:ascii="Arial" w:hAnsi="Arial"/>
          <w:sz w:val="24"/>
          <w:lang w:val="el-GR"/>
        </w:rPr>
      </w:pPr>
    </w:p>
    <w:p w:rsidR="00FC0DF7" w:rsidRPr="008F719F" w:rsidDel="00010D2C" w:rsidRDefault="00FC0DF7" w:rsidP="00F16F16">
      <w:pPr>
        <w:ind w:left="709" w:hanging="709"/>
        <w:jc w:val="both"/>
        <w:rPr>
          <w:del w:id="994" w:author="Καρμίρης Αγγελος" w:date="2020-01-03T10:36:00Z"/>
          <w:rFonts w:ascii="Arial" w:hAnsi="Arial"/>
          <w:b/>
          <w:sz w:val="24"/>
          <w:lang w:val="el-GR"/>
        </w:rPr>
      </w:pPr>
      <w:del w:id="995" w:author="Καρμίρης Αγγελος" w:date="2020-01-03T10:36:00Z">
        <w:r w:rsidRPr="008F719F" w:rsidDel="00010D2C">
          <w:rPr>
            <w:rFonts w:ascii="Arial" w:hAnsi="Arial"/>
            <w:b/>
            <w:sz w:val="24"/>
            <w:lang w:val="el-GR"/>
          </w:rPr>
          <w:sym w:font="Algerian" w:char="0056"/>
        </w:r>
        <w:r w:rsidRPr="008F719F" w:rsidDel="00010D2C">
          <w:rPr>
            <w:rFonts w:ascii="Arial" w:hAnsi="Arial"/>
            <w:b/>
            <w:sz w:val="24"/>
            <w:lang w:val="el-GR"/>
          </w:rPr>
          <w:sym w:font="Algerian" w:char="0049"/>
        </w:r>
        <w:r w:rsidRPr="008F719F" w:rsidDel="00010D2C">
          <w:rPr>
            <w:rFonts w:ascii="Arial" w:hAnsi="Arial"/>
            <w:b/>
            <w:sz w:val="24"/>
            <w:lang w:val="el-GR"/>
          </w:rPr>
          <w:sym w:font="Algerian" w:char="0049"/>
        </w:r>
        <w:r w:rsidRPr="008F719F" w:rsidDel="00010D2C">
          <w:rPr>
            <w:rFonts w:ascii="Arial" w:hAnsi="Arial"/>
            <w:b/>
            <w:sz w:val="24"/>
            <w:lang w:val="el-GR"/>
          </w:rPr>
          <w:sym w:font="Algerian" w:char="0049"/>
        </w:r>
        <w:r w:rsidRPr="008F719F" w:rsidDel="00010D2C">
          <w:rPr>
            <w:rFonts w:ascii="Arial" w:hAnsi="Arial"/>
            <w:b/>
            <w:sz w:val="24"/>
            <w:lang w:val="el-GR"/>
          </w:rPr>
          <w:delText>.</w:delText>
        </w:r>
        <w:r w:rsidRPr="008F719F" w:rsidDel="00010D2C">
          <w:rPr>
            <w:rFonts w:ascii="Arial" w:hAnsi="Arial"/>
            <w:b/>
            <w:sz w:val="24"/>
            <w:lang w:val="el-GR"/>
          </w:rPr>
          <w:tab/>
        </w:r>
        <w:r w:rsidR="00F16F16" w:rsidDel="00010D2C">
          <w:rPr>
            <w:rFonts w:ascii="Arial" w:hAnsi="Arial"/>
            <w:b/>
            <w:sz w:val="24"/>
            <w:u w:val="double"/>
            <w:lang w:val="el-GR"/>
          </w:rPr>
          <w:delText>ΣΤΟΙΧΕΙΑ ΠΟΥ ΥΠΟΒΑΛΛΟΝΤΑΙ ΑΠΟ ΤΟΝ ΠΡΟΣΦΕ</w:delText>
        </w:r>
        <w:r w:rsidRPr="008F719F" w:rsidDel="00010D2C">
          <w:rPr>
            <w:rFonts w:ascii="Arial" w:hAnsi="Arial"/>
            <w:b/>
            <w:sz w:val="24"/>
            <w:u w:val="double"/>
            <w:lang w:val="el-GR"/>
          </w:rPr>
          <w:delText>Ρ</w:delText>
        </w:r>
        <w:r w:rsidR="00F16F16" w:rsidDel="00010D2C">
          <w:rPr>
            <w:rFonts w:ascii="Arial" w:hAnsi="Arial"/>
            <w:b/>
            <w:sz w:val="24"/>
            <w:u w:val="double"/>
            <w:lang w:val="el-GR"/>
          </w:rPr>
          <w:delText>ΟΝΤΑ ΚΑΙ ΤΟΝ ΠΩΛΗΤΗ</w:delText>
        </w:r>
      </w:del>
    </w:p>
    <w:p w:rsidR="00FC0DF7" w:rsidRPr="008F719F" w:rsidDel="00010D2C" w:rsidRDefault="00FC0DF7">
      <w:pPr>
        <w:ind w:firstLine="709"/>
        <w:jc w:val="both"/>
        <w:rPr>
          <w:del w:id="996" w:author="Καρμίρης Αγγελος" w:date="2020-01-03T10:36:00Z"/>
          <w:rFonts w:ascii="Arial" w:hAnsi="Arial"/>
          <w:sz w:val="24"/>
          <w:lang w:val="el-GR"/>
        </w:rPr>
      </w:pPr>
    </w:p>
    <w:p w:rsidR="00FC0DF7" w:rsidRPr="008F719F" w:rsidDel="00010D2C" w:rsidRDefault="00FC0DF7">
      <w:pPr>
        <w:ind w:left="1418" w:hanging="709"/>
        <w:jc w:val="both"/>
        <w:rPr>
          <w:del w:id="997" w:author="Καρμίρης Αγγελος" w:date="2020-01-03T10:36:00Z"/>
          <w:rFonts w:ascii="Arial" w:hAnsi="Arial"/>
          <w:sz w:val="24"/>
          <w:lang w:val="el-GR"/>
        </w:rPr>
      </w:pPr>
      <w:del w:id="998" w:author="Καρμίρης Αγγελος" w:date="2020-01-03T10:36:00Z">
        <w:r w:rsidRPr="008F719F" w:rsidDel="00010D2C">
          <w:rPr>
            <w:rFonts w:ascii="Arial" w:hAnsi="Arial"/>
            <w:sz w:val="24"/>
            <w:lang w:val="el-GR"/>
          </w:rPr>
          <w:delText>1.</w:delText>
        </w:r>
        <w:r w:rsidRPr="008F719F" w:rsidDel="00010D2C">
          <w:rPr>
            <w:rFonts w:ascii="Arial" w:hAnsi="Arial"/>
            <w:sz w:val="24"/>
            <w:lang w:val="el-GR"/>
          </w:rPr>
          <w:tab/>
          <w:delText>Οι προσφέροντες πρέπει να υποβάλλουν όλα τα αναφερόμενα στοιχεία στο “ΠΑΡΑΡΤΗΜΑ Α” της παρούσας προδιαγραφής.   Σε αντίθετη περίπτωση η προσφορά είναι δυνατόν να απορριφθεί.</w:delText>
        </w:r>
      </w:del>
    </w:p>
    <w:p w:rsidR="00FC0DF7" w:rsidRPr="008F719F" w:rsidDel="00010D2C" w:rsidRDefault="00FC0DF7">
      <w:pPr>
        <w:ind w:left="1418" w:hanging="709"/>
        <w:jc w:val="both"/>
        <w:rPr>
          <w:del w:id="999" w:author="Καρμίρης Αγγελος" w:date="2020-01-03T10:36:00Z"/>
          <w:rFonts w:ascii="Arial" w:hAnsi="Arial"/>
          <w:sz w:val="24"/>
          <w:lang w:val="el-GR"/>
        </w:rPr>
      </w:pPr>
      <w:del w:id="1000" w:author="Καρμίρης Αγγελος" w:date="2020-01-03T10:36:00Z">
        <w:r w:rsidRPr="008F719F" w:rsidDel="00010D2C">
          <w:rPr>
            <w:rFonts w:ascii="Arial" w:hAnsi="Arial"/>
            <w:sz w:val="24"/>
            <w:lang w:val="el-GR"/>
          </w:rPr>
          <w:delText>2.</w:delText>
        </w:r>
        <w:r w:rsidRPr="008F719F" w:rsidDel="00010D2C">
          <w:rPr>
            <w:rFonts w:ascii="Arial" w:hAnsi="Arial"/>
            <w:sz w:val="24"/>
            <w:lang w:val="el-GR"/>
          </w:rPr>
          <w:tab/>
          <w:delText>Οι προσφέροντες πρέπει να συνυποβάλλουν σχέδια με τι</w:delText>
        </w:r>
        <w:r w:rsidR="00B07502" w:rsidRPr="008F719F" w:rsidDel="00010D2C">
          <w:rPr>
            <w:rFonts w:ascii="Arial" w:hAnsi="Arial"/>
            <w:sz w:val="24"/>
            <w:lang w:val="el-GR"/>
          </w:rPr>
          <w:delText>ς εξωτερικές διαστάσεις των αυτεπαγωγώ</w:delText>
        </w:r>
        <w:r w:rsidRPr="008F719F" w:rsidDel="00010D2C">
          <w:rPr>
            <w:rFonts w:ascii="Arial" w:hAnsi="Arial"/>
            <w:sz w:val="24"/>
            <w:lang w:val="el-GR"/>
          </w:rPr>
          <w:delText>ν που θα χρησιμεύσουν για την εγκατάσταση, καθώς επίσης κάθε χρήσιμη κατατοπιστική πληροφορία.</w:delText>
        </w:r>
      </w:del>
    </w:p>
    <w:p w:rsidR="007D1194" w:rsidRPr="007D1194" w:rsidDel="00010D2C" w:rsidRDefault="00930AD8" w:rsidP="007D1194">
      <w:pPr>
        <w:ind w:left="1418" w:hanging="709"/>
        <w:jc w:val="both"/>
        <w:rPr>
          <w:del w:id="1001" w:author="Καρμίρης Αγγελος" w:date="2020-01-03T10:36:00Z"/>
          <w:rFonts w:ascii="Arial" w:hAnsi="Arial"/>
          <w:sz w:val="24"/>
          <w:lang w:val="el-GR"/>
        </w:rPr>
      </w:pPr>
      <w:del w:id="1002" w:author="Καρμίρης Αγγελος" w:date="2020-01-03T10:36:00Z">
        <w:r w:rsidRPr="008F719F" w:rsidDel="00010D2C">
          <w:rPr>
            <w:rFonts w:ascii="Arial" w:hAnsi="Arial"/>
            <w:sz w:val="24"/>
            <w:lang w:val="el-GR"/>
          </w:rPr>
          <w:delText>3.</w:delText>
        </w:r>
        <w:r w:rsidRPr="008F719F" w:rsidDel="00010D2C">
          <w:rPr>
            <w:rFonts w:ascii="Arial" w:hAnsi="Arial"/>
            <w:sz w:val="24"/>
            <w:lang w:val="el-GR"/>
          </w:rPr>
          <w:tab/>
        </w:r>
        <w:r w:rsidR="007D1194" w:rsidRPr="007D1194" w:rsidDel="00010D2C">
          <w:rPr>
            <w:rFonts w:ascii="Arial" w:hAnsi="Arial"/>
            <w:sz w:val="24"/>
            <w:lang w:val="el-GR"/>
          </w:rPr>
          <w:delText>Υπό την προϋπόθεση ότι έχει υπογραφεί σύμβαση, ο προμηθευτής θα πρέπει να προμηθεύσει τρεις (3) σειρές των ακολούθων σχεδίων για έγκριση πριν την κατασκευή των αυτεπαγωγών :</w:delText>
        </w:r>
      </w:del>
    </w:p>
    <w:p w:rsidR="007D1194" w:rsidRPr="007D1194" w:rsidDel="00010D2C" w:rsidRDefault="007D1194" w:rsidP="00A762B8">
      <w:pPr>
        <w:ind w:left="2127" w:hanging="709"/>
        <w:jc w:val="both"/>
        <w:rPr>
          <w:del w:id="1003" w:author="Καρμίρης Αγγελος" w:date="2020-01-03T10:36:00Z"/>
          <w:rFonts w:ascii="Arial" w:hAnsi="Arial"/>
          <w:sz w:val="24"/>
          <w:lang w:val="el-GR"/>
        </w:rPr>
      </w:pPr>
      <w:del w:id="1004" w:author="Καρμίρης Αγγελος" w:date="2020-01-03T10:36:00Z">
        <w:r w:rsidRPr="007D1194" w:rsidDel="00010D2C">
          <w:rPr>
            <w:rFonts w:ascii="Arial" w:hAnsi="Arial"/>
            <w:sz w:val="24"/>
            <w:lang w:val="el-GR"/>
          </w:rPr>
          <w:delText>α.</w:delText>
        </w:r>
        <w:r w:rsidRPr="007D1194" w:rsidDel="00010D2C">
          <w:rPr>
            <w:rFonts w:ascii="Arial" w:hAnsi="Arial"/>
            <w:sz w:val="24"/>
            <w:lang w:val="el-GR"/>
          </w:rPr>
          <w:tab/>
          <w:delText>Σχέδιο διαστάσεων της συναρμολογημένης αυτεπαγωγής.</w:delText>
        </w:r>
      </w:del>
    </w:p>
    <w:p w:rsidR="007D1194" w:rsidRPr="007D1194" w:rsidDel="00010D2C" w:rsidRDefault="007D1194" w:rsidP="00A762B8">
      <w:pPr>
        <w:ind w:left="2127" w:hanging="709"/>
        <w:jc w:val="both"/>
        <w:rPr>
          <w:del w:id="1005" w:author="Καρμίρης Αγγελος" w:date="2020-01-03T10:36:00Z"/>
          <w:rFonts w:ascii="Arial" w:hAnsi="Arial"/>
          <w:sz w:val="24"/>
          <w:lang w:val="el-GR"/>
        </w:rPr>
      </w:pPr>
      <w:del w:id="1006" w:author="Καρμίρης Αγγελος" w:date="2020-01-03T10:36:00Z">
        <w:r w:rsidRPr="007D1194" w:rsidDel="00010D2C">
          <w:rPr>
            <w:rFonts w:ascii="Arial" w:hAnsi="Arial"/>
            <w:sz w:val="24"/>
            <w:lang w:val="el-GR"/>
          </w:rPr>
          <w:delText>β.</w:delText>
        </w:r>
        <w:r w:rsidRPr="007D1194" w:rsidDel="00010D2C">
          <w:rPr>
            <w:rFonts w:ascii="Arial" w:hAnsi="Arial"/>
            <w:sz w:val="24"/>
            <w:lang w:val="el-GR"/>
          </w:rPr>
          <w:tab/>
          <w:delText>Σχέδιο διαστάσεων της αυτεπαγωγής για μεταφορά, με ένδειξη του κέντρου βάρους.</w:delText>
        </w:r>
      </w:del>
    </w:p>
    <w:p w:rsidR="007D1194" w:rsidRPr="007D1194" w:rsidDel="00010D2C" w:rsidRDefault="007D1194" w:rsidP="00A762B8">
      <w:pPr>
        <w:ind w:left="2127" w:hanging="709"/>
        <w:jc w:val="both"/>
        <w:rPr>
          <w:del w:id="1007" w:author="Καρμίρης Αγγελος" w:date="2020-01-03T10:36:00Z"/>
          <w:rFonts w:ascii="Arial" w:hAnsi="Arial"/>
          <w:sz w:val="24"/>
          <w:lang w:val="el-GR"/>
        </w:rPr>
      </w:pPr>
      <w:del w:id="1008" w:author="Καρμίρης Αγγελος" w:date="2020-01-03T10:36:00Z">
        <w:r w:rsidRPr="007D1194" w:rsidDel="00010D2C">
          <w:rPr>
            <w:rFonts w:ascii="Arial" w:hAnsi="Arial"/>
            <w:sz w:val="24"/>
            <w:lang w:val="el-GR"/>
          </w:rPr>
          <w:delText>γ.</w:delText>
        </w:r>
        <w:r w:rsidRPr="007D1194" w:rsidDel="00010D2C">
          <w:rPr>
            <w:rFonts w:ascii="Arial" w:hAnsi="Arial"/>
            <w:sz w:val="24"/>
            <w:lang w:val="el-GR"/>
          </w:rPr>
          <w:tab/>
          <w:delText>Σχέδι</w:delText>
        </w:r>
        <w:r w:rsidR="00BC2C1A" w:rsidDel="00010D2C">
          <w:rPr>
            <w:rFonts w:ascii="Arial" w:hAnsi="Arial"/>
            <w:sz w:val="24"/>
            <w:lang w:val="el-GR"/>
          </w:rPr>
          <w:delText>α</w:delText>
        </w:r>
        <w:r w:rsidRPr="007D1194" w:rsidDel="00010D2C">
          <w:rPr>
            <w:rFonts w:ascii="Arial" w:hAnsi="Arial"/>
            <w:sz w:val="24"/>
            <w:lang w:val="el-GR"/>
          </w:rPr>
          <w:delText xml:space="preserve"> διαστάσεων των μονωτήρων διελεύσεως</w:delText>
        </w:r>
        <w:r w:rsidR="00BC2C1A" w:rsidDel="00010D2C">
          <w:rPr>
            <w:rFonts w:ascii="Arial" w:hAnsi="Arial"/>
            <w:sz w:val="24"/>
            <w:lang w:val="el-GR"/>
          </w:rPr>
          <w:delText xml:space="preserve">, που θα περιλαμβάνουν και τον τύπο και προσδιορισμό κατά </w:delText>
        </w:r>
        <w:r w:rsidR="00BC2C1A" w:rsidDel="00010D2C">
          <w:rPr>
            <w:rFonts w:ascii="Arial" w:hAnsi="Arial"/>
            <w:sz w:val="24"/>
          </w:rPr>
          <w:delText>EN</w:delText>
        </w:r>
        <w:r w:rsidR="00BC2C1A" w:rsidRPr="001D60BA" w:rsidDel="00010D2C">
          <w:rPr>
            <w:rFonts w:ascii="Arial" w:hAnsi="Arial"/>
            <w:sz w:val="24"/>
            <w:lang w:val="el-GR"/>
          </w:rPr>
          <w:delText xml:space="preserve"> 50458</w:delText>
        </w:r>
        <w:r w:rsidRPr="007D1194" w:rsidDel="00010D2C">
          <w:rPr>
            <w:rFonts w:ascii="Arial" w:hAnsi="Arial"/>
            <w:sz w:val="24"/>
            <w:lang w:val="el-GR"/>
          </w:rPr>
          <w:delText>.</w:delText>
        </w:r>
      </w:del>
    </w:p>
    <w:p w:rsidR="007D1194" w:rsidRPr="007D1194" w:rsidDel="00010D2C" w:rsidRDefault="007D1194" w:rsidP="00A762B8">
      <w:pPr>
        <w:ind w:left="2127" w:hanging="709"/>
        <w:jc w:val="both"/>
        <w:rPr>
          <w:del w:id="1009" w:author="Καρμίρης Αγγελος" w:date="2020-01-03T10:36:00Z"/>
          <w:rFonts w:ascii="Arial" w:hAnsi="Arial"/>
          <w:sz w:val="24"/>
          <w:lang w:val="el-GR"/>
        </w:rPr>
      </w:pPr>
      <w:del w:id="1010" w:author="Καρμίρης Αγγελος" w:date="2020-01-03T10:36:00Z">
        <w:r w:rsidRPr="007D1194" w:rsidDel="00010D2C">
          <w:rPr>
            <w:rFonts w:ascii="Arial" w:hAnsi="Arial"/>
            <w:sz w:val="24"/>
            <w:lang w:val="el-GR"/>
          </w:rPr>
          <w:delText>δ.</w:delText>
        </w:r>
        <w:r w:rsidRPr="007D1194" w:rsidDel="00010D2C">
          <w:rPr>
            <w:rFonts w:ascii="Arial" w:hAnsi="Arial"/>
            <w:sz w:val="24"/>
            <w:lang w:val="el-GR"/>
          </w:rPr>
          <w:tab/>
          <w:delText>Σχέδιο πινακίδας.</w:delText>
        </w:r>
      </w:del>
    </w:p>
    <w:p w:rsidR="007D1194" w:rsidRPr="007D1194" w:rsidDel="00010D2C" w:rsidRDefault="007D1194" w:rsidP="00A762B8">
      <w:pPr>
        <w:ind w:left="2127" w:hanging="709"/>
        <w:jc w:val="both"/>
        <w:rPr>
          <w:del w:id="1011" w:author="Καρμίρης Αγγελος" w:date="2020-01-03T10:36:00Z"/>
          <w:rFonts w:ascii="Arial" w:hAnsi="Arial"/>
          <w:sz w:val="24"/>
          <w:lang w:val="el-GR"/>
        </w:rPr>
      </w:pPr>
      <w:del w:id="1012" w:author="Καρμίρης Αγγελος" w:date="2020-01-03T10:36:00Z">
        <w:r w:rsidRPr="007D1194" w:rsidDel="00010D2C">
          <w:rPr>
            <w:rFonts w:ascii="Arial" w:hAnsi="Arial"/>
            <w:sz w:val="24"/>
            <w:lang w:val="el-GR"/>
          </w:rPr>
          <w:delText>ε.</w:delText>
        </w:r>
        <w:r w:rsidRPr="007D1194" w:rsidDel="00010D2C">
          <w:rPr>
            <w:rFonts w:ascii="Arial" w:hAnsi="Arial"/>
            <w:sz w:val="24"/>
            <w:lang w:val="el-GR"/>
          </w:rPr>
          <w:tab/>
          <w:delText>Διαγράμματα καλωδιώσεων ελέγχου μετασχηματιστών εντάσεως μονωτήρων διελεύσεως.</w:delText>
        </w:r>
      </w:del>
    </w:p>
    <w:p w:rsidR="007D1194" w:rsidRPr="007D1194" w:rsidDel="00010D2C" w:rsidRDefault="007D1194" w:rsidP="00A762B8">
      <w:pPr>
        <w:ind w:left="2127" w:hanging="709"/>
        <w:jc w:val="both"/>
        <w:rPr>
          <w:del w:id="1013" w:author="Καρμίρης Αγγελος" w:date="2020-01-03T10:36:00Z"/>
          <w:rFonts w:ascii="Arial" w:hAnsi="Arial"/>
          <w:sz w:val="24"/>
          <w:lang w:val="el-GR"/>
        </w:rPr>
      </w:pPr>
      <w:del w:id="1014" w:author="Καρμίρης Αγγελος" w:date="2020-01-03T10:36:00Z">
        <w:r w:rsidRPr="007D1194" w:rsidDel="00010D2C">
          <w:rPr>
            <w:rFonts w:ascii="Arial" w:hAnsi="Arial"/>
            <w:sz w:val="24"/>
            <w:lang w:val="el-GR"/>
          </w:rPr>
          <w:delText>στ.</w:delText>
        </w:r>
        <w:r w:rsidRPr="007D1194" w:rsidDel="00010D2C">
          <w:rPr>
            <w:rFonts w:ascii="Arial" w:hAnsi="Arial"/>
            <w:sz w:val="24"/>
            <w:lang w:val="el-GR"/>
          </w:rPr>
          <w:tab/>
          <w:delText>Χαρακτηριστικές καμπύλες μετασχηματιστών εντάσεως των μονωτήρων διελεύσεως που να δεικνύεται η σχέση κορεσμού του δευτερεύοντος τυλίγματος με ανοικτό κύκλωμα και η διόρθωση της φασικής απόκλισης.</w:delText>
        </w:r>
      </w:del>
    </w:p>
    <w:p w:rsidR="007D1194" w:rsidRPr="007D1194" w:rsidDel="00010D2C" w:rsidRDefault="007D1194" w:rsidP="00A762B8">
      <w:pPr>
        <w:ind w:left="2127" w:hanging="709"/>
        <w:jc w:val="both"/>
        <w:rPr>
          <w:del w:id="1015" w:author="Καρμίρης Αγγελος" w:date="2020-01-03T10:36:00Z"/>
          <w:rFonts w:ascii="Arial" w:hAnsi="Arial"/>
          <w:sz w:val="24"/>
          <w:lang w:val="el-GR"/>
        </w:rPr>
      </w:pPr>
      <w:del w:id="1016" w:author="Καρμίρης Αγγελος" w:date="2020-01-03T10:36:00Z">
        <w:r w:rsidRPr="007D1194" w:rsidDel="00010D2C">
          <w:rPr>
            <w:rFonts w:ascii="Arial" w:hAnsi="Arial"/>
            <w:sz w:val="24"/>
            <w:lang w:val="el-GR"/>
          </w:rPr>
          <w:delText>ζ.</w:delText>
        </w:r>
        <w:r w:rsidRPr="007D1194" w:rsidDel="00010D2C">
          <w:rPr>
            <w:rFonts w:ascii="Arial" w:hAnsi="Arial"/>
            <w:sz w:val="24"/>
            <w:lang w:val="el-GR"/>
          </w:rPr>
          <w:tab/>
          <w:delText>Διάγραμμα καλωδιώσεων της αυτεπαγωγής.</w:delText>
        </w:r>
      </w:del>
    </w:p>
    <w:p w:rsidR="00BC2C1A" w:rsidRPr="007D1194" w:rsidDel="00010D2C" w:rsidRDefault="00BC2C1A" w:rsidP="00BC2C1A">
      <w:pPr>
        <w:ind w:left="2127" w:hanging="709"/>
        <w:jc w:val="both"/>
        <w:rPr>
          <w:del w:id="1017" w:author="Καρμίρης Αγγελος" w:date="2020-01-03T10:36:00Z"/>
          <w:rFonts w:ascii="Arial" w:hAnsi="Arial"/>
          <w:sz w:val="24"/>
          <w:lang w:val="el-GR"/>
        </w:rPr>
      </w:pPr>
      <w:del w:id="1018" w:author="Καρμίρης Αγγελος" w:date="2020-01-03T10:36:00Z">
        <w:r w:rsidDel="00010D2C">
          <w:rPr>
            <w:rFonts w:ascii="Arial" w:hAnsi="Arial"/>
            <w:sz w:val="24"/>
            <w:lang w:val="el-GR"/>
          </w:rPr>
          <w:delText>η</w:delText>
        </w:r>
        <w:r w:rsidRPr="007D1194" w:rsidDel="00010D2C">
          <w:rPr>
            <w:rFonts w:ascii="Arial" w:hAnsi="Arial"/>
            <w:sz w:val="24"/>
            <w:lang w:val="el-GR"/>
          </w:rPr>
          <w:delText>.</w:delText>
        </w:r>
        <w:r w:rsidRPr="007D1194" w:rsidDel="00010D2C">
          <w:rPr>
            <w:rFonts w:ascii="Arial" w:hAnsi="Arial"/>
            <w:sz w:val="24"/>
            <w:lang w:val="el-GR"/>
          </w:rPr>
          <w:tab/>
        </w:r>
        <w:r w:rsidDel="00010D2C">
          <w:rPr>
            <w:rFonts w:ascii="Arial" w:hAnsi="Arial"/>
            <w:sz w:val="24"/>
            <w:lang w:val="el-GR"/>
          </w:rPr>
          <w:delText>Πίεση λειτουργίας της βαλβίδας εκτόνωσης</w:delText>
        </w:r>
        <w:r w:rsidRPr="007D1194" w:rsidDel="00010D2C">
          <w:rPr>
            <w:rFonts w:ascii="Arial" w:hAnsi="Arial"/>
            <w:sz w:val="24"/>
            <w:lang w:val="el-GR"/>
          </w:rPr>
          <w:delText>.</w:delText>
        </w:r>
      </w:del>
    </w:p>
    <w:p w:rsidR="00BC2C1A" w:rsidRPr="007D1194" w:rsidDel="00010D2C" w:rsidRDefault="00BC2C1A" w:rsidP="00BC2C1A">
      <w:pPr>
        <w:ind w:left="2127" w:hanging="709"/>
        <w:jc w:val="both"/>
        <w:rPr>
          <w:del w:id="1019" w:author="Καρμίρης Αγγελος" w:date="2020-01-03T10:36:00Z"/>
          <w:rFonts w:ascii="Arial" w:hAnsi="Arial"/>
          <w:sz w:val="24"/>
          <w:lang w:val="el-GR"/>
        </w:rPr>
      </w:pPr>
      <w:del w:id="1020" w:author="Καρμίρης Αγγελος" w:date="2020-01-03T10:36:00Z">
        <w:r w:rsidDel="00010D2C">
          <w:rPr>
            <w:rFonts w:ascii="Arial" w:hAnsi="Arial"/>
            <w:sz w:val="24"/>
            <w:lang w:val="el-GR"/>
          </w:rPr>
          <w:delText>θ</w:delText>
        </w:r>
        <w:r w:rsidRPr="007D1194" w:rsidDel="00010D2C">
          <w:rPr>
            <w:rFonts w:ascii="Arial" w:hAnsi="Arial"/>
            <w:sz w:val="24"/>
            <w:lang w:val="el-GR"/>
          </w:rPr>
          <w:delText>.</w:delText>
        </w:r>
        <w:r w:rsidRPr="007D1194" w:rsidDel="00010D2C">
          <w:rPr>
            <w:rFonts w:ascii="Arial" w:hAnsi="Arial"/>
            <w:sz w:val="24"/>
            <w:lang w:val="el-GR"/>
          </w:rPr>
          <w:tab/>
        </w:r>
        <w:r w:rsidDel="00010D2C">
          <w:rPr>
            <w:rFonts w:ascii="Arial" w:hAnsi="Arial"/>
            <w:sz w:val="24"/>
            <w:lang w:val="el-GR"/>
          </w:rPr>
          <w:delText xml:space="preserve">Φυσικά και χημικά χαρακτηριστικά του λαδιού μόνωσης, όπως καθορίζονται στο </w:delText>
        </w:r>
        <w:r w:rsidDel="00010D2C">
          <w:rPr>
            <w:rFonts w:ascii="Arial" w:hAnsi="Arial"/>
            <w:sz w:val="24"/>
          </w:rPr>
          <w:delText>IEC</w:delText>
        </w:r>
        <w:r w:rsidRPr="001D60BA" w:rsidDel="00010D2C">
          <w:rPr>
            <w:rFonts w:ascii="Arial" w:hAnsi="Arial"/>
            <w:sz w:val="24"/>
            <w:lang w:val="el-GR"/>
          </w:rPr>
          <w:delText xml:space="preserve"> 60296</w:delText>
        </w:r>
        <w:r w:rsidRPr="007D1194" w:rsidDel="00010D2C">
          <w:rPr>
            <w:rFonts w:ascii="Arial" w:hAnsi="Arial"/>
            <w:sz w:val="24"/>
            <w:lang w:val="el-GR"/>
          </w:rPr>
          <w:delText>.</w:delText>
        </w:r>
      </w:del>
    </w:p>
    <w:p w:rsidR="007D1194" w:rsidRPr="007D1194" w:rsidDel="00010D2C" w:rsidRDefault="00BC2C1A" w:rsidP="00A762B8">
      <w:pPr>
        <w:ind w:left="2127" w:hanging="709"/>
        <w:jc w:val="both"/>
        <w:rPr>
          <w:del w:id="1021" w:author="Καρμίρης Αγγελος" w:date="2020-01-03T10:36:00Z"/>
          <w:rFonts w:ascii="Arial" w:hAnsi="Arial"/>
          <w:sz w:val="24"/>
          <w:lang w:val="el-GR"/>
        </w:rPr>
      </w:pPr>
      <w:del w:id="1022" w:author="Καρμίρης Αγγελος" w:date="2020-01-03T10:36:00Z">
        <w:r w:rsidDel="00010D2C">
          <w:rPr>
            <w:rFonts w:ascii="Arial" w:hAnsi="Arial"/>
            <w:sz w:val="24"/>
            <w:lang w:val="el-GR"/>
          </w:rPr>
          <w:delText>ι</w:delText>
        </w:r>
        <w:r w:rsidR="007D1194" w:rsidRPr="007D1194" w:rsidDel="00010D2C">
          <w:rPr>
            <w:rFonts w:ascii="Arial" w:hAnsi="Arial"/>
            <w:sz w:val="24"/>
            <w:lang w:val="el-GR"/>
          </w:rPr>
          <w:delText>.</w:delText>
        </w:r>
        <w:r w:rsidR="007D1194" w:rsidRPr="007D1194" w:rsidDel="00010D2C">
          <w:rPr>
            <w:rFonts w:ascii="Arial" w:hAnsi="Arial"/>
            <w:sz w:val="24"/>
            <w:lang w:val="el-GR"/>
          </w:rPr>
          <w:tab/>
          <w:delText>Αναλυτικό σχέδιο ελέγχου ποιότητας (QCP), το οποίο θα περιλαμβάνει διασφάλιση ποιότητας (QA) και σχέδιο επιθεώρησης και δοκιμών (ITP).</w:delText>
        </w:r>
      </w:del>
    </w:p>
    <w:p w:rsidR="00FC0DF7" w:rsidRPr="008F719F" w:rsidDel="00010D2C" w:rsidRDefault="00930AD8" w:rsidP="00A762B8">
      <w:pPr>
        <w:ind w:left="1418"/>
        <w:jc w:val="both"/>
        <w:rPr>
          <w:del w:id="1023" w:author="Καρμίρης Αγγελος" w:date="2020-01-03T10:36:00Z"/>
          <w:rFonts w:ascii="Arial" w:hAnsi="Arial"/>
          <w:sz w:val="24"/>
          <w:lang w:val="el-GR"/>
        </w:rPr>
      </w:pPr>
      <w:del w:id="1024" w:author="Καρμίρης Αγγελος" w:date="2020-01-03T10:36:00Z">
        <w:r w:rsidRPr="008F719F" w:rsidDel="00010D2C">
          <w:rPr>
            <w:rFonts w:ascii="Arial" w:hAnsi="Arial"/>
            <w:sz w:val="24"/>
            <w:lang w:val="el-GR"/>
          </w:rPr>
          <w:delText>Μαζί με τις αυτεπαγωγές</w:delText>
        </w:r>
        <w:r w:rsidR="00F16F16" w:rsidDel="00010D2C">
          <w:rPr>
            <w:rFonts w:ascii="Arial" w:hAnsi="Arial"/>
            <w:sz w:val="24"/>
            <w:lang w:val="el-GR"/>
          </w:rPr>
          <w:delText>, ο πωλητής πρέπει να παραδόσει</w:delText>
        </w:r>
        <w:r w:rsidR="007D1194" w:rsidDel="00010D2C">
          <w:rPr>
            <w:rFonts w:ascii="Arial" w:hAnsi="Arial"/>
            <w:sz w:val="24"/>
            <w:lang w:val="el-GR"/>
          </w:rPr>
          <w:delText xml:space="preserve"> τρία (3) αντίγραφα</w:delText>
        </w:r>
        <w:r w:rsidR="00FC0DF7" w:rsidRPr="008F719F" w:rsidDel="00010D2C">
          <w:rPr>
            <w:rFonts w:ascii="Arial" w:hAnsi="Arial"/>
            <w:sz w:val="24"/>
            <w:lang w:val="el-GR"/>
          </w:rPr>
          <w:delText xml:space="preserve"> πλήρεις τεχνικές οδηγίες για την εγκατάσταση και συντήρηση</w:delText>
        </w:r>
        <w:r w:rsidR="007D1194" w:rsidDel="00010D2C">
          <w:rPr>
            <w:rFonts w:ascii="Arial" w:hAnsi="Arial"/>
            <w:sz w:val="24"/>
            <w:lang w:val="el-GR"/>
          </w:rPr>
          <w:delText xml:space="preserve"> και τρία (3) αντίγραφα των τελικών σχεδίων</w:delText>
        </w:r>
        <w:r w:rsidR="00FC0DF7" w:rsidRPr="008F719F" w:rsidDel="00010D2C">
          <w:rPr>
            <w:rFonts w:ascii="Arial" w:hAnsi="Arial"/>
            <w:sz w:val="24"/>
            <w:lang w:val="el-GR"/>
          </w:rPr>
          <w:delText>.</w:delText>
        </w:r>
      </w:del>
    </w:p>
    <w:p w:rsidR="00FC0DF7" w:rsidRPr="008F719F" w:rsidDel="00010D2C" w:rsidRDefault="00FC0DF7">
      <w:pPr>
        <w:ind w:left="1418" w:hanging="709"/>
        <w:jc w:val="both"/>
        <w:rPr>
          <w:del w:id="1025" w:author="Καρμίρης Αγγελος" w:date="2020-01-03T10:36:00Z"/>
          <w:rFonts w:ascii="Arial" w:hAnsi="Arial"/>
          <w:sz w:val="24"/>
          <w:lang w:val="el-GR"/>
        </w:rPr>
      </w:pPr>
      <w:del w:id="1026" w:author="Καρμίρης Αγγελος" w:date="2020-01-03T10:36:00Z">
        <w:r w:rsidRPr="008F719F" w:rsidDel="00010D2C">
          <w:rPr>
            <w:rFonts w:ascii="Arial" w:hAnsi="Arial"/>
            <w:sz w:val="24"/>
            <w:lang w:val="el-GR"/>
          </w:rPr>
          <w:delText>4.</w:delText>
        </w:r>
        <w:r w:rsidRPr="008F719F" w:rsidDel="00010D2C">
          <w:rPr>
            <w:rFonts w:ascii="Arial" w:hAnsi="Arial"/>
            <w:sz w:val="24"/>
            <w:lang w:val="el-GR"/>
          </w:rPr>
          <w:tab/>
          <w:delText>Η οικονομική σύγκριση των προσφορών θα γίνει με βάση το “ΠΑΡΑΡΤΗΜΑ Β” της παρούσας προδιαγραφής.</w:delText>
        </w:r>
      </w:del>
    </w:p>
    <w:p w:rsidR="006C0CD7" w:rsidRPr="001633E0" w:rsidDel="00010D2C" w:rsidRDefault="006C0CD7">
      <w:pPr>
        <w:ind w:left="1418" w:hanging="709"/>
        <w:jc w:val="both"/>
        <w:rPr>
          <w:del w:id="1027" w:author="Καρμίρης Αγγελος" w:date="2020-01-03T10:36:00Z"/>
          <w:rFonts w:ascii="Arial" w:hAnsi="Arial"/>
          <w:sz w:val="24"/>
          <w:lang w:val="el-GR"/>
        </w:rPr>
      </w:pPr>
    </w:p>
    <w:p w:rsidR="00FC0DF7" w:rsidRPr="008F719F" w:rsidDel="00010D2C" w:rsidRDefault="00FC0DF7">
      <w:pPr>
        <w:jc w:val="both"/>
        <w:rPr>
          <w:del w:id="1028" w:author="Καρμίρης Αγγελος" w:date="2020-01-03T10:36:00Z"/>
          <w:rFonts w:ascii="Arial" w:hAnsi="Arial"/>
          <w:b/>
          <w:sz w:val="24"/>
          <w:lang w:val="el-GR"/>
        </w:rPr>
      </w:pPr>
      <w:del w:id="1029" w:author="Καρμίρης Αγγελος" w:date="2020-01-03T10:36:00Z">
        <w:r w:rsidRPr="008F719F" w:rsidDel="00010D2C">
          <w:rPr>
            <w:rFonts w:ascii="Arial" w:hAnsi="Arial"/>
            <w:b/>
            <w:sz w:val="24"/>
            <w:lang w:val="el-GR"/>
          </w:rPr>
          <w:sym w:font="Algerian" w:char="0049"/>
        </w:r>
        <w:r w:rsidRPr="008F719F" w:rsidDel="00010D2C">
          <w:rPr>
            <w:rFonts w:ascii="Arial" w:hAnsi="Arial"/>
            <w:b/>
            <w:sz w:val="24"/>
            <w:lang w:val="el-GR"/>
          </w:rPr>
          <w:sym w:font="Algerian" w:char="0058"/>
        </w:r>
        <w:r w:rsidRPr="008F719F" w:rsidDel="00010D2C">
          <w:rPr>
            <w:rFonts w:ascii="Arial" w:hAnsi="Arial"/>
            <w:b/>
            <w:sz w:val="24"/>
            <w:lang w:val="el-GR"/>
          </w:rPr>
          <w:delText>.</w:delText>
        </w:r>
        <w:r w:rsidRPr="008F719F" w:rsidDel="00010D2C">
          <w:rPr>
            <w:rFonts w:ascii="Arial" w:hAnsi="Arial"/>
            <w:b/>
            <w:sz w:val="24"/>
            <w:lang w:val="el-GR"/>
          </w:rPr>
          <w:tab/>
        </w:r>
        <w:r w:rsidRPr="008F719F" w:rsidDel="00010D2C">
          <w:rPr>
            <w:rFonts w:ascii="Arial" w:hAnsi="Arial"/>
            <w:b/>
            <w:sz w:val="24"/>
            <w:u w:val="double"/>
            <w:lang w:val="el-GR"/>
          </w:rPr>
          <w:delText>ΑΝΤΑΛΛΑΚΤΙΚΑ</w:delText>
        </w:r>
      </w:del>
    </w:p>
    <w:p w:rsidR="00F16F16" w:rsidDel="00010D2C" w:rsidRDefault="00F16F16">
      <w:pPr>
        <w:ind w:left="709" w:hanging="709"/>
        <w:jc w:val="both"/>
        <w:rPr>
          <w:del w:id="1030" w:author="Καρμίρης Αγγελος" w:date="2020-01-03T10:36:00Z"/>
          <w:rFonts w:ascii="Arial" w:hAnsi="Arial"/>
          <w:sz w:val="24"/>
          <w:lang w:val="el-GR"/>
        </w:rPr>
      </w:pPr>
    </w:p>
    <w:p w:rsidR="00FC0DF7" w:rsidRPr="001D60BA" w:rsidDel="00010D2C" w:rsidRDefault="00FC0DF7">
      <w:pPr>
        <w:ind w:left="709" w:hanging="709"/>
        <w:jc w:val="both"/>
        <w:rPr>
          <w:del w:id="1031" w:author="Καρμίρης Αγγελος" w:date="2020-01-03T10:36:00Z"/>
          <w:rFonts w:ascii="Arial" w:hAnsi="Arial"/>
          <w:sz w:val="24"/>
          <w:lang w:val="el-GR"/>
        </w:rPr>
      </w:pPr>
      <w:del w:id="1032" w:author="Καρμίρης Αγγελος" w:date="2020-01-03T10:36:00Z">
        <w:r w:rsidRPr="008F719F" w:rsidDel="00010D2C">
          <w:rPr>
            <w:rFonts w:ascii="Arial" w:hAnsi="Arial"/>
            <w:sz w:val="24"/>
            <w:lang w:val="el-GR"/>
          </w:rPr>
          <w:tab/>
          <w:delText>Οι συμμετέχοντες πρέπει να υποβάλλουν τιμές και για τα παρακάτω υλικά:</w:delText>
        </w:r>
      </w:del>
    </w:p>
    <w:p w:rsidR="00A762B8" w:rsidRPr="001D60BA" w:rsidDel="00010D2C" w:rsidRDefault="00A762B8">
      <w:pPr>
        <w:ind w:left="709" w:hanging="709"/>
        <w:jc w:val="both"/>
        <w:rPr>
          <w:del w:id="1033" w:author="Καρμίρης Αγγελος" w:date="2020-01-03T10:36:00Z"/>
          <w:rFonts w:ascii="Arial" w:hAnsi="Arial"/>
          <w:sz w:val="24"/>
          <w:lang w:val="el-GR"/>
        </w:rPr>
      </w:pPr>
    </w:p>
    <w:p w:rsidR="00FC0DF7" w:rsidRPr="008F719F" w:rsidDel="00010D2C" w:rsidRDefault="00FC0DF7">
      <w:pPr>
        <w:jc w:val="both"/>
        <w:rPr>
          <w:del w:id="1034" w:author="Καρμίρης Αγγελος" w:date="2020-01-03T10:36:00Z"/>
          <w:rFonts w:ascii="Arial" w:hAnsi="Arial"/>
          <w:sz w:val="16"/>
          <w:lang w:val="el-GR"/>
        </w:rPr>
      </w:pPr>
      <w:del w:id="1035" w:author="Καρμίρης Αγγελος" w:date="2020-01-03T10:36:00Z">
        <w:r w:rsidRPr="008F719F" w:rsidDel="00010D2C">
          <w:rPr>
            <w:rFonts w:ascii="Arial" w:hAnsi="Arial"/>
            <w:sz w:val="16"/>
            <w:lang w:val="el-GR"/>
          </w:rPr>
          <w:tab/>
        </w:r>
      </w:del>
    </w:p>
    <w:tbl>
      <w:tblPr>
        <w:tblW w:w="0" w:type="auto"/>
        <w:tblInd w:w="81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113"/>
        <w:gridCol w:w="6542"/>
      </w:tblGrid>
      <w:tr w:rsidR="00FC0DF7" w:rsidRPr="008F719F" w:rsidDel="00010D2C">
        <w:trPr>
          <w:del w:id="1036" w:author="Καρμίρης Αγγελος" w:date="2020-01-03T10:36:00Z"/>
        </w:trPr>
        <w:tc>
          <w:tcPr>
            <w:tcW w:w="1113" w:type="dxa"/>
            <w:tcBorders>
              <w:top w:val="single" w:sz="18" w:space="0" w:color="auto"/>
              <w:bottom w:val="single" w:sz="18" w:space="0" w:color="auto"/>
              <w:right w:val="single" w:sz="18" w:space="0" w:color="auto"/>
            </w:tcBorders>
            <w:shd w:val="clear" w:color="auto" w:fill="FFFF00"/>
          </w:tcPr>
          <w:p w:rsidR="00FC0DF7" w:rsidRPr="008F719F" w:rsidDel="00010D2C" w:rsidRDefault="00FC0DF7">
            <w:pPr>
              <w:jc w:val="center"/>
              <w:rPr>
                <w:del w:id="1037" w:author="Καρμίρης Αγγελος" w:date="2020-01-03T10:36:00Z"/>
                <w:rFonts w:ascii="Arial" w:hAnsi="Arial"/>
                <w:b/>
                <w:sz w:val="22"/>
                <w:lang w:val="el-GR"/>
              </w:rPr>
            </w:pPr>
          </w:p>
          <w:p w:rsidR="00FC0DF7" w:rsidRPr="008F719F" w:rsidDel="00010D2C" w:rsidRDefault="00FC0DF7">
            <w:pPr>
              <w:jc w:val="center"/>
              <w:rPr>
                <w:del w:id="1038" w:author="Καρμίρης Αγγελος" w:date="2020-01-03T10:36:00Z"/>
                <w:rFonts w:ascii="Arial" w:hAnsi="Arial"/>
                <w:b/>
                <w:sz w:val="22"/>
                <w:lang w:val="el-GR"/>
              </w:rPr>
            </w:pPr>
            <w:del w:id="1039" w:author="Καρμίρης Αγγελος" w:date="2020-01-03T10:36:00Z">
              <w:r w:rsidRPr="008F719F" w:rsidDel="00010D2C">
                <w:rPr>
                  <w:rFonts w:ascii="Arial" w:hAnsi="Arial"/>
                  <w:b/>
                  <w:sz w:val="22"/>
                  <w:lang w:val="el-GR"/>
                </w:rPr>
                <w:delText>Αριθμός</w:delText>
              </w:r>
            </w:del>
          </w:p>
          <w:p w:rsidR="00FC0DF7" w:rsidRPr="008F719F" w:rsidDel="00010D2C" w:rsidRDefault="00FC0DF7">
            <w:pPr>
              <w:jc w:val="center"/>
              <w:rPr>
                <w:del w:id="1040" w:author="Καρμίρης Αγγελος" w:date="2020-01-03T10:36:00Z"/>
                <w:rFonts w:ascii="Arial" w:hAnsi="Arial"/>
                <w:b/>
                <w:sz w:val="22"/>
                <w:lang w:val="el-GR"/>
              </w:rPr>
            </w:pPr>
            <w:del w:id="1041" w:author="Καρμίρης Αγγελος" w:date="2020-01-03T10:36:00Z">
              <w:r w:rsidRPr="008F719F" w:rsidDel="00010D2C">
                <w:rPr>
                  <w:rFonts w:ascii="Arial" w:hAnsi="Arial"/>
                  <w:b/>
                  <w:sz w:val="22"/>
                  <w:lang w:val="el-GR"/>
                </w:rPr>
                <w:delText>είδους</w:delText>
              </w:r>
            </w:del>
          </w:p>
          <w:p w:rsidR="00FC0DF7" w:rsidRPr="008F719F" w:rsidDel="00010D2C" w:rsidRDefault="00FC0DF7">
            <w:pPr>
              <w:jc w:val="center"/>
              <w:rPr>
                <w:del w:id="1042" w:author="Καρμίρης Αγγελος" w:date="2020-01-03T10:36:00Z"/>
                <w:rFonts w:ascii="Arial" w:hAnsi="Arial"/>
                <w:b/>
                <w:sz w:val="22"/>
                <w:lang w:val="el-GR"/>
              </w:rPr>
            </w:pPr>
          </w:p>
        </w:tc>
        <w:tc>
          <w:tcPr>
            <w:tcW w:w="6542" w:type="dxa"/>
            <w:tcBorders>
              <w:top w:val="single" w:sz="18" w:space="0" w:color="auto"/>
              <w:left w:val="nil"/>
              <w:bottom w:val="single" w:sz="18" w:space="0" w:color="auto"/>
            </w:tcBorders>
            <w:shd w:val="clear" w:color="auto" w:fill="FFFF00"/>
          </w:tcPr>
          <w:p w:rsidR="00FC0DF7" w:rsidRPr="008F719F" w:rsidDel="00010D2C" w:rsidRDefault="00FC0DF7">
            <w:pPr>
              <w:jc w:val="center"/>
              <w:rPr>
                <w:del w:id="1043" w:author="Καρμίρης Αγγελος" w:date="2020-01-03T10:36:00Z"/>
                <w:rFonts w:ascii="Arial" w:hAnsi="Arial"/>
                <w:b/>
                <w:sz w:val="16"/>
                <w:lang w:val="el-GR"/>
              </w:rPr>
            </w:pPr>
          </w:p>
          <w:p w:rsidR="00FC0DF7" w:rsidRPr="008F719F" w:rsidDel="00010D2C" w:rsidRDefault="00FC0DF7">
            <w:pPr>
              <w:jc w:val="center"/>
              <w:rPr>
                <w:del w:id="1044" w:author="Καρμίρης Αγγελος" w:date="2020-01-03T10:36:00Z"/>
                <w:rFonts w:ascii="Arial" w:hAnsi="Arial"/>
                <w:b/>
                <w:sz w:val="16"/>
                <w:lang w:val="el-GR"/>
              </w:rPr>
            </w:pPr>
          </w:p>
          <w:p w:rsidR="00FC0DF7" w:rsidRPr="008F719F" w:rsidDel="00010D2C" w:rsidRDefault="00FC0DF7">
            <w:pPr>
              <w:jc w:val="center"/>
              <w:rPr>
                <w:del w:id="1045" w:author="Καρμίρης Αγγελος" w:date="2020-01-03T10:36:00Z"/>
                <w:rFonts w:ascii="Arial" w:hAnsi="Arial"/>
                <w:b/>
                <w:sz w:val="22"/>
                <w:lang w:val="el-GR"/>
              </w:rPr>
            </w:pPr>
            <w:del w:id="1046" w:author="Καρμίρης Αγγελος" w:date="2020-01-03T10:36:00Z">
              <w:r w:rsidRPr="008F719F" w:rsidDel="00010D2C">
                <w:rPr>
                  <w:rFonts w:ascii="Arial" w:hAnsi="Arial"/>
                  <w:b/>
                  <w:sz w:val="24"/>
                  <w:u w:val="double"/>
                  <w:lang w:val="el-GR"/>
                </w:rPr>
                <w:delText>Π Ε Ρ Ι Γ Ρ Α Φ Η</w:delText>
              </w:r>
            </w:del>
          </w:p>
        </w:tc>
      </w:tr>
      <w:tr w:rsidR="00FC0DF7" w:rsidRPr="00010D2C" w:rsidDel="00010D2C">
        <w:trPr>
          <w:del w:id="1047" w:author="Καρμίρης Αγγελος" w:date="2020-01-03T10:36:00Z"/>
        </w:trPr>
        <w:tc>
          <w:tcPr>
            <w:tcW w:w="1113" w:type="dxa"/>
            <w:tcBorders>
              <w:top w:val="nil"/>
            </w:tcBorders>
          </w:tcPr>
          <w:p w:rsidR="00FC0DF7" w:rsidRPr="008F719F" w:rsidDel="00010D2C" w:rsidRDefault="00FC0DF7">
            <w:pPr>
              <w:jc w:val="center"/>
              <w:rPr>
                <w:del w:id="1048" w:author="Καρμίρης Αγγελος" w:date="2020-01-03T10:36:00Z"/>
                <w:rFonts w:ascii="Arial" w:hAnsi="Arial"/>
                <w:sz w:val="22"/>
                <w:lang w:val="el-GR"/>
              </w:rPr>
            </w:pPr>
            <w:del w:id="1049" w:author="Καρμίρης Αγγελος" w:date="2020-01-03T10:36:00Z">
              <w:r w:rsidRPr="008F719F" w:rsidDel="00010D2C">
                <w:rPr>
                  <w:rFonts w:ascii="Arial" w:hAnsi="Arial"/>
                  <w:sz w:val="22"/>
                  <w:lang w:val="el-GR"/>
                </w:rPr>
                <w:delText>1</w:delText>
              </w:r>
            </w:del>
          </w:p>
        </w:tc>
        <w:tc>
          <w:tcPr>
            <w:tcW w:w="6542" w:type="dxa"/>
            <w:tcBorders>
              <w:top w:val="nil"/>
            </w:tcBorders>
          </w:tcPr>
          <w:p w:rsidR="00FC0DF7" w:rsidRPr="008F719F" w:rsidDel="00010D2C" w:rsidRDefault="00FC0DF7">
            <w:pPr>
              <w:jc w:val="both"/>
              <w:rPr>
                <w:del w:id="1050" w:author="Καρμίρης Αγγελος" w:date="2020-01-03T10:36:00Z"/>
                <w:rFonts w:ascii="Arial" w:hAnsi="Arial"/>
                <w:sz w:val="22"/>
                <w:lang w:val="el-GR"/>
              </w:rPr>
            </w:pPr>
            <w:del w:id="1051" w:author="Καρμίρης Αγγελος" w:date="2020-01-03T10:36:00Z">
              <w:r w:rsidRPr="008F719F" w:rsidDel="00010D2C">
                <w:rPr>
                  <w:rFonts w:ascii="Arial" w:hAnsi="Arial"/>
                  <w:sz w:val="22"/>
                  <w:lang w:val="el-GR"/>
                </w:rPr>
                <w:delText>‘Ενας πλήρης μονωτήρας διελεύσεως ακροδέκτη γραμμής.</w:delText>
              </w:r>
            </w:del>
          </w:p>
        </w:tc>
      </w:tr>
      <w:tr w:rsidR="00FC0DF7" w:rsidRPr="00010D2C" w:rsidDel="00010D2C">
        <w:trPr>
          <w:del w:id="1052" w:author="Καρμίρης Αγγελος" w:date="2020-01-03T10:36:00Z"/>
        </w:trPr>
        <w:tc>
          <w:tcPr>
            <w:tcW w:w="1113" w:type="dxa"/>
          </w:tcPr>
          <w:p w:rsidR="00FC0DF7" w:rsidRPr="008F719F" w:rsidDel="00010D2C" w:rsidRDefault="00FC0DF7">
            <w:pPr>
              <w:jc w:val="center"/>
              <w:rPr>
                <w:del w:id="1053" w:author="Καρμίρης Αγγελος" w:date="2020-01-03T10:36:00Z"/>
                <w:rFonts w:ascii="Arial" w:hAnsi="Arial"/>
                <w:sz w:val="22"/>
                <w:lang w:val="el-GR"/>
              </w:rPr>
            </w:pPr>
            <w:del w:id="1054" w:author="Καρμίρης Αγγελος" w:date="2020-01-03T10:36:00Z">
              <w:r w:rsidRPr="008F719F" w:rsidDel="00010D2C">
                <w:rPr>
                  <w:rFonts w:ascii="Arial" w:hAnsi="Arial"/>
                  <w:sz w:val="22"/>
                  <w:lang w:val="el-GR"/>
                </w:rPr>
                <w:delText>2</w:delText>
              </w:r>
            </w:del>
          </w:p>
        </w:tc>
        <w:tc>
          <w:tcPr>
            <w:tcW w:w="6542" w:type="dxa"/>
          </w:tcPr>
          <w:p w:rsidR="00FC0DF7" w:rsidRPr="008F719F" w:rsidDel="00010D2C" w:rsidRDefault="00FC0DF7">
            <w:pPr>
              <w:jc w:val="both"/>
              <w:rPr>
                <w:del w:id="1055" w:author="Καρμίρης Αγγελος" w:date="2020-01-03T10:36:00Z"/>
                <w:rFonts w:ascii="Arial" w:hAnsi="Arial"/>
                <w:sz w:val="22"/>
                <w:lang w:val="el-GR"/>
              </w:rPr>
            </w:pPr>
            <w:del w:id="1056" w:author="Καρμίρης Αγγελος" w:date="2020-01-03T10:36:00Z">
              <w:r w:rsidRPr="008F719F" w:rsidDel="00010D2C">
                <w:rPr>
                  <w:rFonts w:ascii="Arial" w:hAnsi="Arial"/>
                  <w:sz w:val="22"/>
                  <w:lang w:val="el-GR"/>
                </w:rPr>
                <w:delText>‘Ενας πλήρης μονωτήρας διελεύσεως ουδετέρου.</w:delText>
              </w:r>
            </w:del>
          </w:p>
        </w:tc>
      </w:tr>
      <w:tr w:rsidR="00FC0DF7" w:rsidRPr="00010D2C" w:rsidDel="00010D2C">
        <w:trPr>
          <w:del w:id="1057" w:author="Καρμίρης Αγγελος" w:date="2020-01-03T10:36:00Z"/>
        </w:trPr>
        <w:tc>
          <w:tcPr>
            <w:tcW w:w="1113" w:type="dxa"/>
          </w:tcPr>
          <w:p w:rsidR="00FC0DF7" w:rsidRPr="008F719F" w:rsidDel="00010D2C" w:rsidRDefault="00FC0DF7">
            <w:pPr>
              <w:jc w:val="center"/>
              <w:rPr>
                <w:del w:id="1058" w:author="Καρμίρης Αγγελος" w:date="2020-01-03T10:36:00Z"/>
                <w:rFonts w:ascii="Arial" w:hAnsi="Arial"/>
                <w:sz w:val="22"/>
                <w:lang w:val="el-GR"/>
              </w:rPr>
            </w:pPr>
          </w:p>
          <w:p w:rsidR="00FC0DF7" w:rsidRPr="008F719F" w:rsidDel="00010D2C" w:rsidRDefault="00FC0DF7">
            <w:pPr>
              <w:jc w:val="center"/>
              <w:rPr>
                <w:del w:id="1059" w:author="Καρμίρης Αγγελος" w:date="2020-01-03T10:36:00Z"/>
                <w:rFonts w:ascii="Arial" w:hAnsi="Arial"/>
                <w:sz w:val="22"/>
                <w:lang w:val="el-GR"/>
              </w:rPr>
            </w:pPr>
            <w:del w:id="1060" w:author="Καρμίρης Αγγελος" w:date="2020-01-03T10:36:00Z">
              <w:r w:rsidRPr="008F719F" w:rsidDel="00010D2C">
                <w:rPr>
                  <w:rFonts w:ascii="Arial" w:hAnsi="Arial"/>
                  <w:sz w:val="22"/>
                  <w:lang w:val="el-GR"/>
                </w:rPr>
                <w:delText>3</w:delText>
              </w:r>
            </w:del>
          </w:p>
        </w:tc>
        <w:tc>
          <w:tcPr>
            <w:tcW w:w="6542" w:type="dxa"/>
          </w:tcPr>
          <w:p w:rsidR="00FC0DF7" w:rsidRPr="008F719F" w:rsidDel="00010D2C" w:rsidRDefault="00FC0DF7">
            <w:pPr>
              <w:jc w:val="both"/>
              <w:rPr>
                <w:del w:id="1061" w:author="Καρμίρης Αγγελος" w:date="2020-01-03T10:36:00Z"/>
                <w:rFonts w:ascii="Arial" w:hAnsi="Arial"/>
                <w:sz w:val="22"/>
                <w:lang w:val="el-GR"/>
              </w:rPr>
            </w:pPr>
            <w:del w:id="1062" w:author="Καρμίρης Αγγελος" w:date="2020-01-03T10:36:00Z">
              <w:r w:rsidRPr="008F719F" w:rsidDel="00010D2C">
                <w:rPr>
                  <w:rFonts w:ascii="Arial" w:hAnsi="Arial"/>
                  <w:sz w:val="22"/>
                  <w:lang w:val="el-GR"/>
                </w:rPr>
                <w:delText>Πλήρης σειρά παρεμβυσμάτων για όλους τους μονωτήρες, καλύμματα, φλάντζες ψυγείων, ανθρωποθυρ</w:delText>
              </w:r>
              <w:r w:rsidR="00930AD8" w:rsidRPr="008F719F" w:rsidDel="00010D2C">
                <w:rPr>
                  <w:rFonts w:ascii="Arial" w:hAnsi="Arial"/>
                  <w:sz w:val="22"/>
                  <w:lang w:val="el-GR"/>
                </w:rPr>
                <w:delText>ίδες, χειροθυρίδες για μια αυτεπαγωγή</w:delText>
              </w:r>
              <w:r w:rsidRPr="008F719F" w:rsidDel="00010D2C">
                <w:rPr>
                  <w:rFonts w:ascii="Arial" w:hAnsi="Arial"/>
                  <w:sz w:val="22"/>
                  <w:lang w:val="el-GR"/>
                </w:rPr>
                <w:delText>.</w:delText>
              </w:r>
            </w:del>
          </w:p>
        </w:tc>
      </w:tr>
      <w:tr w:rsidR="00FC0DF7" w:rsidRPr="00010D2C" w:rsidDel="00010D2C">
        <w:trPr>
          <w:del w:id="1063" w:author="Καρμίρης Αγγελος" w:date="2020-01-03T10:36:00Z"/>
        </w:trPr>
        <w:tc>
          <w:tcPr>
            <w:tcW w:w="1113" w:type="dxa"/>
          </w:tcPr>
          <w:p w:rsidR="00FC0DF7" w:rsidRPr="008F719F" w:rsidDel="00010D2C" w:rsidRDefault="00FC0DF7">
            <w:pPr>
              <w:jc w:val="center"/>
              <w:rPr>
                <w:del w:id="1064" w:author="Καρμίρης Αγγελος" w:date="2020-01-03T10:36:00Z"/>
                <w:rFonts w:ascii="Arial" w:hAnsi="Arial"/>
                <w:sz w:val="22"/>
                <w:lang w:val="el-GR"/>
              </w:rPr>
            </w:pPr>
          </w:p>
          <w:p w:rsidR="00FC0DF7" w:rsidRPr="008F719F" w:rsidDel="00010D2C" w:rsidRDefault="00FC0DF7">
            <w:pPr>
              <w:jc w:val="center"/>
              <w:rPr>
                <w:del w:id="1065" w:author="Καρμίρης Αγγελος" w:date="2020-01-03T10:36:00Z"/>
                <w:rFonts w:ascii="Arial" w:hAnsi="Arial"/>
                <w:sz w:val="22"/>
                <w:lang w:val="el-GR"/>
              </w:rPr>
            </w:pPr>
            <w:del w:id="1066" w:author="Καρμίρης Αγγελος" w:date="2020-01-03T10:36:00Z">
              <w:r w:rsidRPr="008F719F" w:rsidDel="00010D2C">
                <w:rPr>
                  <w:rFonts w:ascii="Arial" w:hAnsi="Arial"/>
                  <w:sz w:val="22"/>
                  <w:lang w:val="el-GR"/>
                </w:rPr>
                <w:delText>4</w:delText>
              </w:r>
            </w:del>
          </w:p>
        </w:tc>
        <w:tc>
          <w:tcPr>
            <w:tcW w:w="6542" w:type="dxa"/>
          </w:tcPr>
          <w:p w:rsidR="00FC0DF7" w:rsidRPr="008F719F" w:rsidDel="00010D2C" w:rsidRDefault="00FC0DF7">
            <w:pPr>
              <w:jc w:val="both"/>
              <w:rPr>
                <w:del w:id="1067" w:author="Καρμίρης Αγγελος" w:date="2020-01-03T10:36:00Z"/>
                <w:rFonts w:ascii="Arial" w:hAnsi="Arial"/>
                <w:sz w:val="22"/>
                <w:lang w:val="el-GR"/>
              </w:rPr>
            </w:pPr>
            <w:del w:id="1068" w:author="Καρμίρης Αγγελος" w:date="2020-01-03T10:36:00Z">
              <w:r w:rsidRPr="008F719F" w:rsidDel="00010D2C">
                <w:rPr>
                  <w:rFonts w:ascii="Arial" w:hAnsi="Arial"/>
                  <w:sz w:val="22"/>
                  <w:lang w:val="el-GR"/>
                </w:rPr>
                <w:delText>Μία πλήρης σειρά ανταλλακτικών από αυτά που εμφανίζουν μεγαλύτερη συχνότητα βλαβών κατά τη λειτουργία όπως ηλεκτρονόμοι, όργανα, διατάξεις προστασίας.</w:delText>
              </w:r>
            </w:del>
          </w:p>
        </w:tc>
      </w:tr>
    </w:tbl>
    <w:p w:rsidR="00FC0DF7" w:rsidRPr="008F719F" w:rsidDel="00010D2C" w:rsidRDefault="00FC0DF7">
      <w:pPr>
        <w:jc w:val="both"/>
        <w:rPr>
          <w:del w:id="1069" w:author="Καρμίρης Αγγελος" w:date="2020-01-03T10:36:00Z"/>
          <w:rFonts w:ascii="Arial" w:hAnsi="Arial"/>
          <w:sz w:val="24"/>
          <w:lang w:val="el-GR"/>
        </w:rPr>
      </w:pPr>
    </w:p>
    <w:p w:rsidR="00FC0DF7" w:rsidRPr="008F719F" w:rsidDel="00010D2C" w:rsidRDefault="00FC0DF7">
      <w:pPr>
        <w:ind w:left="709" w:hanging="709"/>
        <w:jc w:val="both"/>
        <w:rPr>
          <w:del w:id="1070" w:author="Καρμίρης Αγγελος" w:date="2020-01-03T10:36:00Z"/>
          <w:rFonts w:ascii="Arial" w:hAnsi="Arial"/>
          <w:sz w:val="24"/>
          <w:lang w:val="el-GR"/>
        </w:rPr>
      </w:pPr>
      <w:del w:id="1071" w:author="Καρμίρης Αγγελος" w:date="2020-01-03T10:36:00Z">
        <w:r w:rsidRPr="008F719F" w:rsidDel="00010D2C">
          <w:rPr>
            <w:rFonts w:ascii="Arial" w:hAnsi="Arial"/>
            <w:sz w:val="24"/>
            <w:lang w:val="el-GR"/>
          </w:rPr>
          <w:tab/>
          <w:delText>Ο αγοραστής διατηρεί για τον εαυτό του το δικαίωμα να προσδιορίσει κατά την υπογραφή της σύμβασης, τα ανταλλακτικά τα οποία ο προμηθευτής θα προμηθεύσει με βάση τις τιμές που αναγράφονται στην προσφορά του.</w:delText>
        </w:r>
      </w:del>
    </w:p>
    <w:p w:rsidR="00A43879" w:rsidDel="00010D2C" w:rsidRDefault="00A43879">
      <w:pPr>
        <w:ind w:left="709" w:hanging="709"/>
        <w:jc w:val="both"/>
        <w:rPr>
          <w:del w:id="1072" w:author="Καρμίρης Αγγελος" w:date="2020-01-03T10:36:00Z"/>
          <w:rFonts w:ascii="Arial" w:hAnsi="Arial"/>
          <w:sz w:val="24"/>
          <w:lang w:val="el-GR"/>
        </w:rPr>
      </w:pPr>
    </w:p>
    <w:p w:rsidR="001633E0" w:rsidRPr="008F719F" w:rsidDel="00010D2C" w:rsidRDefault="001633E0">
      <w:pPr>
        <w:ind w:left="709" w:hanging="709"/>
        <w:jc w:val="both"/>
        <w:rPr>
          <w:del w:id="1073" w:author="Καρμίρης Αγγελος" w:date="2020-01-03T10:36:00Z"/>
          <w:rFonts w:ascii="Arial" w:hAnsi="Arial"/>
          <w:sz w:val="24"/>
          <w:lang w:val="el-GR"/>
        </w:rPr>
      </w:pPr>
    </w:p>
    <w:p w:rsidR="00F16F16" w:rsidRPr="00F16F16" w:rsidDel="00010D2C" w:rsidRDefault="00F16F16" w:rsidP="00F16F16">
      <w:pPr>
        <w:jc w:val="both"/>
        <w:rPr>
          <w:del w:id="1074" w:author="Καρμίρης Αγγελος" w:date="2020-01-03T10:36:00Z"/>
          <w:rFonts w:ascii="Arial" w:hAnsi="Arial"/>
          <w:b/>
          <w:sz w:val="24"/>
          <w:lang w:val="el-GR"/>
        </w:rPr>
      </w:pPr>
      <w:del w:id="1075" w:author="Καρμίρης Αγγελος" w:date="2020-01-03T10:36:00Z">
        <w:r w:rsidRPr="008F719F" w:rsidDel="00010D2C">
          <w:rPr>
            <w:rFonts w:ascii="Arial" w:hAnsi="Arial"/>
            <w:b/>
            <w:sz w:val="24"/>
            <w:lang w:val="el-GR"/>
          </w:rPr>
          <w:sym w:font="Algerian" w:char="0058"/>
        </w:r>
        <w:r w:rsidRPr="008F719F" w:rsidDel="00010D2C">
          <w:rPr>
            <w:rFonts w:ascii="Arial" w:hAnsi="Arial"/>
            <w:b/>
            <w:sz w:val="24"/>
            <w:lang w:val="el-GR"/>
          </w:rPr>
          <w:delText>.</w:delText>
        </w:r>
        <w:r w:rsidDel="00010D2C">
          <w:rPr>
            <w:rFonts w:ascii="Arial" w:hAnsi="Arial"/>
            <w:b/>
            <w:sz w:val="24"/>
            <w:lang w:val="el-GR"/>
          </w:rPr>
          <w:delText xml:space="preserve">  </w:delText>
        </w:r>
        <w:r w:rsidRPr="00F16F16" w:rsidDel="00010D2C">
          <w:rPr>
            <w:rFonts w:ascii="Arial" w:hAnsi="Arial"/>
            <w:b/>
            <w:sz w:val="24"/>
            <w:u w:val="double"/>
            <w:lang w:val="el-GR"/>
          </w:rPr>
          <w:delText>ΠΙΝΑΚΙΔΕΣ</w:delText>
        </w:r>
        <w:r w:rsidRPr="00F16F16" w:rsidDel="00010D2C">
          <w:rPr>
            <w:rFonts w:ascii="Arial" w:hAnsi="Arial"/>
            <w:b/>
            <w:sz w:val="24"/>
            <w:lang w:val="el-GR"/>
          </w:rPr>
          <w:delText xml:space="preserve"> </w:delText>
        </w:r>
      </w:del>
    </w:p>
    <w:p w:rsidR="00F16F16" w:rsidRPr="001D60BA" w:rsidDel="00010D2C" w:rsidRDefault="00F16F16" w:rsidP="00F16F16">
      <w:pPr>
        <w:ind w:left="720"/>
        <w:jc w:val="both"/>
        <w:rPr>
          <w:del w:id="1076" w:author="Καρμίρης Αγγελος" w:date="2020-01-03T10:36:00Z"/>
          <w:rFonts w:ascii="Arial" w:hAnsi="Arial" w:cs="Arial"/>
          <w:b/>
          <w:bCs/>
          <w:sz w:val="24"/>
          <w:szCs w:val="24"/>
          <w:u w:val="single"/>
          <w:lang w:val="el-GR"/>
        </w:rPr>
      </w:pPr>
    </w:p>
    <w:p w:rsidR="00F16F16" w:rsidRPr="00181611" w:rsidDel="00010D2C" w:rsidRDefault="00F16F16" w:rsidP="00F16F16">
      <w:pPr>
        <w:ind w:left="709"/>
        <w:jc w:val="both"/>
        <w:rPr>
          <w:del w:id="1077" w:author="Καρμίρης Αγγελος" w:date="2020-01-03T10:36:00Z"/>
          <w:rFonts w:ascii="Arial" w:hAnsi="Arial" w:cs="Arial"/>
          <w:sz w:val="24"/>
          <w:szCs w:val="24"/>
          <w:lang w:val="el-GR"/>
        </w:rPr>
      </w:pPr>
      <w:del w:id="1078" w:author="Καρμίρης Αγγελος" w:date="2020-01-03T10:36:00Z">
        <w:r w:rsidRPr="00181611" w:rsidDel="00010D2C">
          <w:rPr>
            <w:rFonts w:ascii="Arial" w:hAnsi="Arial" w:cs="Arial"/>
            <w:sz w:val="24"/>
            <w:szCs w:val="24"/>
            <w:lang w:val="el-GR"/>
          </w:rPr>
          <w:delText>Ο μετασχηματιστής θα διαθέτει μία πινακίδα από μη διαβρώσιμο υλικό  προσαρμοσμένη κατάλληλα σε ορατή θέση, εμφανίζοντας τα παρακάτω τεχνικά στοιχεία :</w:delText>
        </w:r>
      </w:del>
    </w:p>
    <w:p w:rsidR="00F16F16" w:rsidRPr="00181611" w:rsidDel="00010D2C" w:rsidRDefault="00F16F16" w:rsidP="00F16F16">
      <w:pPr>
        <w:ind w:left="709"/>
        <w:jc w:val="both"/>
        <w:rPr>
          <w:del w:id="1079" w:author="Καρμίρης Αγγελος" w:date="2020-01-03T10:36:00Z"/>
          <w:rFonts w:ascii="Arial" w:hAnsi="Arial" w:cs="Arial"/>
          <w:sz w:val="24"/>
          <w:szCs w:val="24"/>
          <w:lang w:val="el-GR"/>
        </w:rPr>
      </w:pPr>
      <w:del w:id="1080" w:author="Καρμίρης Αγγελος" w:date="2020-01-03T10:36:00Z">
        <w:r w:rsidRPr="00181611" w:rsidDel="00010D2C">
          <w:rPr>
            <w:rFonts w:ascii="Arial" w:hAnsi="Arial" w:cs="Arial"/>
            <w:sz w:val="24"/>
            <w:szCs w:val="24"/>
            <w:lang w:val="el-GR"/>
          </w:rPr>
          <w:delText xml:space="preserve"> </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081" w:author="Καρμίρης Αγγελος" w:date="2020-01-03T10:36:00Z"/>
          <w:rFonts w:ascii="Arial" w:hAnsi="Arial" w:cs="Arial"/>
          <w:sz w:val="24"/>
          <w:szCs w:val="24"/>
          <w:lang w:val="el-GR"/>
        </w:rPr>
      </w:pPr>
      <w:del w:id="1082" w:author="Καρμίρης Αγγελος" w:date="2020-01-03T10:36:00Z">
        <w:r w:rsidRPr="00181611" w:rsidDel="00010D2C">
          <w:rPr>
            <w:rFonts w:ascii="Arial" w:hAnsi="Arial" w:cs="Arial"/>
            <w:sz w:val="24"/>
            <w:szCs w:val="24"/>
            <w:lang w:val="el-GR"/>
          </w:rPr>
          <w:delText xml:space="preserve">Σχετικό </w:delText>
        </w:r>
        <w:r w:rsidR="00A53BF3" w:rsidDel="00010D2C">
          <w:rPr>
            <w:rFonts w:ascii="Arial" w:hAnsi="Arial" w:cs="Arial"/>
            <w:sz w:val="24"/>
            <w:szCs w:val="24"/>
            <w:lang w:val="el-GR"/>
          </w:rPr>
          <w:delText>Πρότυπο</w:delText>
        </w:r>
        <w:r w:rsidRPr="00181611" w:rsidDel="00010D2C">
          <w:rPr>
            <w:rFonts w:ascii="Arial" w:hAnsi="Arial" w:cs="Arial"/>
            <w:sz w:val="24"/>
            <w:szCs w:val="24"/>
            <w:lang w:val="el-GR"/>
          </w:rPr>
          <w:delText xml:space="preserve"> </w:delText>
        </w:r>
        <w:r w:rsidRPr="00181611" w:rsidDel="00010D2C">
          <w:rPr>
            <w:rFonts w:ascii="Arial" w:hAnsi="Arial" w:cs="Arial"/>
            <w:sz w:val="24"/>
            <w:szCs w:val="24"/>
          </w:rPr>
          <w:delText>IEC</w:delText>
        </w:r>
        <w:r w:rsidRPr="00181611" w:rsidDel="00010D2C">
          <w:rPr>
            <w:rFonts w:ascii="Arial" w:hAnsi="Arial" w:cs="Arial"/>
            <w:sz w:val="24"/>
            <w:szCs w:val="24"/>
            <w:lang w:val="el-GR"/>
          </w:rPr>
          <w:delText xml:space="preserve"> 60076</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083" w:author="Καρμίρης Αγγελος" w:date="2020-01-03T10:36:00Z"/>
          <w:rFonts w:ascii="Arial" w:hAnsi="Arial" w:cs="Arial"/>
          <w:sz w:val="24"/>
          <w:szCs w:val="24"/>
          <w:lang w:val="el-GR"/>
        </w:rPr>
      </w:pPr>
      <w:del w:id="1084" w:author="Καρμίρης Αγγελος" w:date="2020-01-03T10:36:00Z">
        <w:r w:rsidRPr="00181611" w:rsidDel="00010D2C">
          <w:rPr>
            <w:rFonts w:ascii="Arial" w:hAnsi="Arial" w:cs="Arial"/>
            <w:sz w:val="24"/>
            <w:szCs w:val="24"/>
            <w:lang w:val="el-GR"/>
          </w:rPr>
          <w:delText>Όνομα κατασκευαστή</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085" w:author="Καρμίρης Αγγελος" w:date="2020-01-03T10:36:00Z"/>
          <w:rFonts w:ascii="Arial" w:hAnsi="Arial" w:cs="Arial"/>
          <w:sz w:val="24"/>
          <w:szCs w:val="24"/>
          <w:lang w:val="el-GR"/>
        </w:rPr>
      </w:pPr>
      <w:del w:id="1086" w:author="Καρμίρης Αγγελος" w:date="2020-01-03T10:36:00Z">
        <w:r w:rsidRPr="00181611" w:rsidDel="00010D2C">
          <w:rPr>
            <w:rFonts w:ascii="Arial" w:hAnsi="Arial" w:cs="Arial"/>
            <w:sz w:val="24"/>
            <w:szCs w:val="24"/>
            <w:lang w:val="el-GR"/>
          </w:rPr>
          <w:delText xml:space="preserve">Αριθμός σειράς </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087" w:author="Καρμίρης Αγγελος" w:date="2020-01-03T10:36:00Z"/>
          <w:rFonts w:ascii="Arial" w:hAnsi="Arial" w:cs="Arial"/>
          <w:sz w:val="24"/>
          <w:szCs w:val="24"/>
          <w:lang w:val="el-GR"/>
        </w:rPr>
      </w:pPr>
      <w:del w:id="1088" w:author="Καρμίρης Αγγελος" w:date="2020-01-03T10:36:00Z">
        <w:r w:rsidRPr="00181611" w:rsidDel="00010D2C">
          <w:rPr>
            <w:rFonts w:ascii="Arial" w:hAnsi="Arial" w:cs="Arial"/>
            <w:sz w:val="24"/>
            <w:szCs w:val="24"/>
            <w:lang w:val="el-GR"/>
          </w:rPr>
          <w:delText>Έτος κατασκευής</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089" w:author="Καρμίρης Αγγελος" w:date="2020-01-03T10:36:00Z"/>
          <w:rFonts w:ascii="Arial" w:hAnsi="Arial" w:cs="Arial"/>
          <w:sz w:val="24"/>
          <w:szCs w:val="24"/>
          <w:lang w:val="el-GR"/>
        </w:rPr>
      </w:pPr>
      <w:del w:id="1090" w:author="Καρμίρης Αγγελος" w:date="2020-01-03T10:36:00Z">
        <w:r w:rsidRPr="00181611" w:rsidDel="00010D2C">
          <w:rPr>
            <w:rFonts w:ascii="Arial" w:hAnsi="Arial" w:cs="Arial"/>
            <w:sz w:val="24"/>
            <w:szCs w:val="24"/>
            <w:lang w:val="el-GR"/>
          </w:rPr>
          <w:delText>Αριθμός φάσεων</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091" w:author="Καρμίρης Αγγελος" w:date="2020-01-03T10:36:00Z"/>
          <w:rFonts w:ascii="Arial" w:hAnsi="Arial" w:cs="Arial"/>
          <w:sz w:val="24"/>
          <w:szCs w:val="24"/>
          <w:lang w:val="el-GR"/>
        </w:rPr>
      </w:pPr>
      <w:del w:id="1092" w:author="Καρμίρης Αγγελος" w:date="2020-01-03T10:36:00Z">
        <w:r w:rsidRPr="00181611" w:rsidDel="00010D2C">
          <w:rPr>
            <w:rFonts w:ascii="Arial" w:hAnsi="Arial" w:cs="Arial"/>
            <w:sz w:val="24"/>
            <w:szCs w:val="24"/>
            <w:lang w:val="el-GR"/>
          </w:rPr>
          <w:delText>Ονομαστική ισχύς (</w:delText>
        </w:r>
        <w:r w:rsidDel="00010D2C">
          <w:rPr>
            <w:rFonts w:ascii="Arial" w:hAnsi="Arial" w:cs="Arial"/>
            <w:sz w:val="24"/>
            <w:szCs w:val="24"/>
          </w:rPr>
          <w:delText>Mvar</w:delText>
        </w:r>
        <w:r w:rsidRPr="00181611" w:rsidDel="00010D2C">
          <w:rPr>
            <w:rFonts w:ascii="Arial" w:hAnsi="Arial" w:cs="Arial"/>
            <w:sz w:val="24"/>
            <w:szCs w:val="24"/>
            <w:lang w:val="el-GR"/>
          </w:rPr>
          <w:delText>)</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093" w:author="Καρμίρης Αγγελος" w:date="2020-01-03T10:36:00Z"/>
          <w:rFonts w:ascii="Arial" w:hAnsi="Arial" w:cs="Arial"/>
          <w:sz w:val="24"/>
          <w:szCs w:val="24"/>
          <w:lang w:val="el-GR"/>
        </w:rPr>
      </w:pPr>
      <w:del w:id="1094" w:author="Καρμίρης Αγγελος" w:date="2020-01-03T10:36:00Z">
        <w:r w:rsidRPr="00181611" w:rsidDel="00010D2C">
          <w:rPr>
            <w:rFonts w:ascii="Arial" w:hAnsi="Arial" w:cs="Arial"/>
            <w:sz w:val="24"/>
            <w:szCs w:val="24"/>
            <w:lang w:val="el-GR"/>
          </w:rPr>
          <w:delText>Ονομαστική συχνότητα (Η</w:delText>
        </w:r>
        <w:r w:rsidRPr="00181611" w:rsidDel="00010D2C">
          <w:rPr>
            <w:rFonts w:ascii="Arial" w:hAnsi="Arial" w:cs="Arial"/>
            <w:sz w:val="24"/>
            <w:szCs w:val="24"/>
          </w:rPr>
          <w:delText>z</w:delText>
        </w:r>
        <w:r w:rsidRPr="00181611" w:rsidDel="00010D2C">
          <w:rPr>
            <w:rFonts w:ascii="Arial" w:hAnsi="Arial" w:cs="Arial"/>
            <w:sz w:val="24"/>
            <w:szCs w:val="24"/>
            <w:lang w:val="el-GR"/>
          </w:rPr>
          <w:delText>)</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095" w:author="Καρμίρης Αγγελος" w:date="2020-01-03T10:36:00Z"/>
          <w:rFonts w:ascii="Arial" w:hAnsi="Arial" w:cs="Arial"/>
          <w:sz w:val="24"/>
          <w:szCs w:val="24"/>
          <w:lang w:val="el-GR"/>
        </w:rPr>
      </w:pPr>
      <w:del w:id="1096" w:author="Καρμίρης Αγγελος" w:date="2020-01-03T10:36:00Z">
        <w:r w:rsidDel="00010D2C">
          <w:rPr>
            <w:rFonts w:ascii="Arial" w:hAnsi="Arial" w:cs="Arial"/>
            <w:sz w:val="24"/>
            <w:szCs w:val="24"/>
            <w:lang w:val="el-GR"/>
          </w:rPr>
          <w:delText>Ονομαστική τάση</w:delText>
        </w:r>
        <w:r w:rsidRPr="00181611" w:rsidDel="00010D2C">
          <w:rPr>
            <w:rFonts w:ascii="Arial" w:hAnsi="Arial" w:cs="Arial"/>
            <w:sz w:val="24"/>
            <w:szCs w:val="24"/>
            <w:lang w:val="el-GR"/>
          </w:rPr>
          <w:delText xml:space="preserve"> (</w:delText>
        </w:r>
        <w:r w:rsidRPr="00181611" w:rsidDel="00010D2C">
          <w:rPr>
            <w:rFonts w:ascii="Arial" w:hAnsi="Arial" w:cs="Arial"/>
            <w:sz w:val="24"/>
            <w:szCs w:val="24"/>
          </w:rPr>
          <w:delText>KV</w:delText>
        </w:r>
        <w:r w:rsidRPr="00181611" w:rsidDel="00010D2C">
          <w:rPr>
            <w:rFonts w:ascii="Arial" w:hAnsi="Arial" w:cs="Arial"/>
            <w:sz w:val="24"/>
            <w:szCs w:val="24"/>
            <w:lang w:val="el-GR"/>
          </w:rPr>
          <w:delText>)</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097" w:author="Καρμίρης Αγγελος" w:date="2020-01-03T10:36:00Z"/>
          <w:rFonts w:ascii="Arial" w:hAnsi="Arial" w:cs="Arial"/>
          <w:sz w:val="24"/>
          <w:szCs w:val="24"/>
          <w:lang w:val="el-GR"/>
        </w:rPr>
      </w:pPr>
      <w:del w:id="1098" w:author="Καρμίρης Αγγελος" w:date="2020-01-03T10:36:00Z">
        <w:r w:rsidDel="00010D2C">
          <w:rPr>
            <w:rFonts w:ascii="Arial" w:hAnsi="Arial" w:cs="Arial"/>
            <w:sz w:val="24"/>
            <w:szCs w:val="24"/>
            <w:lang w:val="el-GR"/>
          </w:rPr>
          <w:delText>Ονομαστική ένταση</w:delText>
        </w:r>
        <w:r w:rsidRPr="00181611" w:rsidDel="00010D2C">
          <w:rPr>
            <w:rFonts w:ascii="Arial" w:hAnsi="Arial" w:cs="Arial"/>
            <w:sz w:val="24"/>
            <w:szCs w:val="24"/>
            <w:lang w:val="el-GR"/>
          </w:rPr>
          <w:delText xml:space="preserve"> (Α)</w:delText>
        </w:r>
      </w:del>
    </w:p>
    <w:p w:rsidR="00A53BF3" w:rsidDel="00010D2C" w:rsidRDefault="00A53BF3" w:rsidP="00F16F16">
      <w:pPr>
        <w:numPr>
          <w:ilvl w:val="1"/>
          <w:numId w:val="21"/>
        </w:numPr>
        <w:tabs>
          <w:tab w:val="clear" w:pos="2145"/>
          <w:tab w:val="num" w:pos="1134"/>
        </w:tabs>
        <w:overflowPunct/>
        <w:adjustRightInd/>
        <w:ind w:hanging="1436"/>
        <w:jc w:val="both"/>
        <w:textAlignment w:val="auto"/>
        <w:rPr>
          <w:del w:id="1099" w:author="Καρμίρης Αγγελος" w:date="2020-01-03T10:36:00Z"/>
          <w:rFonts w:ascii="Arial" w:hAnsi="Arial" w:cs="Arial"/>
          <w:sz w:val="24"/>
          <w:szCs w:val="24"/>
          <w:lang w:val="el-GR"/>
        </w:rPr>
      </w:pPr>
      <w:del w:id="1100" w:author="Καρμίρης Αγγελος" w:date="2020-01-03T10:36:00Z">
        <w:r w:rsidDel="00010D2C">
          <w:rPr>
            <w:rFonts w:ascii="Arial" w:hAnsi="Arial" w:cs="Arial"/>
            <w:sz w:val="24"/>
            <w:szCs w:val="24"/>
            <w:lang w:val="el-GR"/>
          </w:rPr>
          <w:delText>Μέγιστη τάση λειτουργίας</w:delText>
        </w:r>
        <w:r w:rsidR="004F6EE7" w:rsidDel="00010D2C">
          <w:rPr>
            <w:rFonts w:ascii="Arial" w:hAnsi="Arial" w:cs="Arial"/>
            <w:sz w:val="24"/>
            <w:szCs w:val="24"/>
            <w:lang w:val="el-GR"/>
          </w:rPr>
          <w:delText xml:space="preserve"> (</w:delText>
        </w:r>
        <w:r w:rsidR="004F6EE7" w:rsidDel="00010D2C">
          <w:rPr>
            <w:rFonts w:ascii="Arial" w:hAnsi="Arial" w:cs="Arial"/>
            <w:sz w:val="24"/>
            <w:szCs w:val="24"/>
          </w:rPr>
          <w:delText>U</w:delText>
        </w:r>
        <w:r w:rsidR="004F6EE7" w:rsidDel="00010D2C">
          <w:rPr>
            <w:rFonts w:ascii="Arial" w:hAnsi="Arial" w:cs="Arial"/>
            <w:sz w:val="24"/>
            <w:szCs w:val="24"/>
            <w:vertAlign w:val="subscript"/>
          </w:rPr>
          <w:delText>max</w:delText>
        </w:r>
        <w:r w:rsidR="004F6EE7" w:rsidDel="00010D2C">
          <w:rPr>
            <w:rFonts w:ascii="Arial" w:hAnsi="Arial" w:cs="Arial"/>
            <w:sz w:val="24"/>
            <w:szCs w:val="24"/>
          </w:rPr>
          <w:delText>)</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101" w:author="Καρμίρης Αγγελος" w:date="2020-01-03T10:36:00Z"/>
          <w:rFonts w:ascii="Arial" w:hAnsi="Arial" w:cs="Arial"/>
          <w:sz w:val="24"/>
          <w:szCs w:val="24"/>
          <w:lang w:val="el-GR"/>
        </w:rPr>
      </w:pPr>
      <w:del w:id="1102" w:author="Καρμίρης Αγγελος" w:date="2020-01-03T10:36:00Z">
        <w:r w:rsidRPr="00181611" w:rsidDel="00010D2C">
          <w:rPr>
            <w:rFonts w:ascii="Arial" w:hAnsi="Arial" w:cs="Arial"/>
            <w:sz w:val="24"/>
            <w:szCs w:val="24"/>
            <w:lang w:val="el-GR"/>
          </w:rPr>
          <w:delText>Τύπος συστήματος ψύξης</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103" w:author="Καρμίρης Αγγελος" w:date="2020-01-03T10:36:00Z"/>
          <w:rFonts w:ascii="Arial" w:hAnsi="Arial" w:cs="Arial"/>
          <w:sz w:val="24"/>
          <w:szCs w:val="24"/>
          <w:lang w:val="el-GR"/>
        </w:rPr>
      </w:pPr>
      <w:del w:id="1104" w:author="Καρμίρης Αγγελος" w:date="2020-01-03T10:36:00Z">
        <w:r w:rsidDel="00010D2C">
          <w:rPr>
            <w:rFonts w:ascii="Arial" w:hAnsi="Arial" w:cs="Arial"/>
            <w:sz w:val="24"/>
            <w:szCs w:val="24"/>
            <w:lang w:val="el-GR"/>
          </w:rPr>
          <w:delText>Συνολικό βάρος αυτεπαγωγής</w:delText>
        </w:r>
      </w:del>
    </w:p>
    <w:p w:rsidR="00A53BF3" w:rsidRPr="00181611" w:rsidDel="00010D2C" w:rsidRDefault="00A53BF3" w:rsidP="00A53BF3">
      <w:pPr>
        <w:numPr>
          <w:ilvl w:val="1"/>
          <w:numId w:val="21"/>
        </w:numPr>
        <w:tabs>
          <w:tab w:val="clear" w:pos="2145"/>
          <w:tab w:val="num" w:pos="1134"/>
        </w:tabs>
        <w:overflowPunct/>
        <w:adjustRightInd/>
        <w:ind w:hanging="1436"/>
        <w:jc w:val="both"/>
        <w:textAlignment w:val="auto"/>
        <w:rPr>
          <w:del w:id="1105" w:author="Καρμίρης Αγγελος" w:date="2020-01-03T10:36:00Z"/>
          <w:rFonts w:ascii="Arial" w:hAnsi="Arial" w:cs="Arial"/>
          <w:sz w:val="24"/>
          <w:szCs w:val="24"/>
          <w:lang w:val="el-GR"/>
        </w:rPr>
      </w:pPr>
      <w:del w:id="1106" w:author="Καρμίρης Αγγελος" w:date="2020-01-03T10:36:00Z">
        <w:r w:rsidDel="00010D2C">
          <w:rPr>
            <w:rFonts w:ascii="Arial" w:hAnsi="Arial" w:cs="Arial"/>
            <w:sz w:val="24"/>
            <w:szCs w:val="24"/>
            <w:lang w:val="el-GR"/>
          </w:rPr>
          <w:delText>Βάρος μεταφοράς της αυτεπαγωγής</w:delText>
        </w:r>
      </w:del>
    </w:p>
    <w:p w:rsidR="002213F1" w:rsidRPr="00181611" w:rsidDel="00010D2C" w:rsidRDefault="002213F1" w:rsidP="002213F1">
      <w:pPr>
        <w:numPr>
          <w:ilvl w:val="1"/>
          <w:numId w:val="21"/>
        </w:numPr>
        <w:tabs>
          <w:tab w:val="clear" w:pos="2145"/>
          <w:tab w:val="num" w:pos="1134"/>
        </w:tabs>
        <w:overflowPunct/>
        <w:adjustRightInd/>
        <w:ind w:hanging="1436"/>
        <w:jc w:val="both"/>
        <w:textAlignment w:val="auto"/>
        <w:rPr>
          <w:del w:id="1107" w:author="Καρμίρης Αγγελος" w:date="2020-01-03T10:36:00Z"/>
          <w:rFonts w:ascii="Arial" w:hAnsi="Arial" w:cs="Arial"/>
          <w:sz w:val="24"/>
          <w:szCs w:val="24"/>
          <w:lang w:val="el-GR"/>
        </w:rPr>
      </w:pPr>
      <w:del w:id="1108" w:author="Καρμίρης Αγγελος" w:date="2020-01-03T10:36:00Z">
        <w:r w:rsidDel="00010D2C">
          <w:rPr>
            <w:rFonts w:ascii="Arial" w:hAnsi="Arial" w:cs="Arial"/>
            <w:sz w:val="24"/>
            <w:szCs w:val="24"/>
            <w:lang w:val="el-GR"/>
          </w:rPr>
          <w:delText>Βάρος χωρίς λέβητα</w:delText>
        </w:r>
      </w:del>
    </w:p>
    <w:p w:rsidR="00A53BF3" w:rsidDel="00010D2C" w:rsidRDefault="00A53BF3" w:rsidP="001D60BA">
      <w:pPr>
        <w:numPr>
          <w:ilvl w:val="1"/>
          <w:numId w:val="21"/>
        </w:numPr>
        <w:tabs>
          <w:tab w:val="clear" w:pos="2145"/>
          <w:tab w:val="num" w:pos="1134"/>
        </w:tabs>
        <w:overflowPunct/>
        <w:adjustRightInd/>
        <w:ind w:left="1134" w:hanging="425"/>
        <w:jc w:val="both"/>
        <w:textAlignment w:val="auto"/>
        <w:rPr>
          <w:del w:id="1109" w:author="Καρμίρης Αγγελος" w:date="2020-01-03T10:36:00Z"/>
          <w:rFonts w:ascii="Arial" w:hAnsi="Arial" w:cs="Arial"/>
          <w:sz w:val="24"/>
          <w:szCs w:val="24"/>
          <w:lang w:val="el-GR"/>
        </w:rPr>
      </w:pPr>
      <w:del w:id="1110" w:author="Καρμίρης Αγγελος" w:date="2020-01-03T10:36:00Z">
        <w:r w:rsidDel="00010D2C">
          <w:rPr>
            <w:rFonts w:ascii="Arial" w:hAnsi="Arial" w:cs="Arial"/>
            <w:sz w:val="24"/>
            <w:szCs w:val="24"/>
            <w:lang w:val="el-GR"/>
          </w:rPr>
          <w:delText xml:space="preserve">Βάρος </w:delText>
        </w:r>
        <w:r w:rsidR="00E01F64" w:rsidDel="00010D2C">
          <w:rPr>
            <w:rFonts w:ascii="Arial" w:hAnsi="Arial" w:cs="Arial"/>
            <w:sz w:val="24"/>
            <w:szCs w:val="24"/>
            <w:lang w:val="el-GR"/>
          </w:rPr>
          <w:delText xml:space="preserve">του </w:delText>
        </w:r>
        <w:r w:rsidDel="00010D2C">
          <w:rPr>
            <w:rFonts w:ascii="Arial" w:hAnsi="Arial" w:cs="Arial"/>
            <w:sz w:val="24"/>
            <w:szCs w:val="24"/>
            <w:lang w:val="el-GR"/>
          </w:rPr>
          <w:delText xml:space="preserve">ενεργού </w:delText>
        </w:r>
        <w:r w:rsidR="00E01F64" w:rsidDel="00010D2C">
          <w:rPr>
            <w:rFonts w:ascii="Arial" w:hAnsi="Arial" w:cs="Arial"/>
            <w:sz w:val="24"/>
            <w:szCs w:val="24"/>
            <w:lang w:val="el-GR"/>
          </w:rPr>
          <w:delText>μέρους</w:delText>
        </w:r>
        <w:r w:rsidDel="00010D2C">
          <w:rPr>
            <w:rFonts w:ascii="Arial" w:hAnsi="Arial" w:cs="Arial"/>
            <w:sz w:val="24"/>
            <w:szCs w:val="24"/>
            <w:lang w:val="el-GR"/>
          </w:rPr>
          <w:delText xml:space="preserve"> της αυτεπαγωγής, </w:delText>
        </w:r>
        <w:r w:rsidR="00E01F64" w:rsidDel="00010D2C">
          <w:rPr>
            <w:rFonts w:ascii="Arial" w:hAnsi="Arial" w:cs="Arial"/>
            <w:sz w:val="24"/>
            <w:szCs w:val="24"/>
            <w:lang w:val="el-GR"/>
          </w:rPr>
          <w:delText xml:space="preserve">εάν </w:delText>
        </w:r>
        <w:r w:rsidDel="00010D2C">
          <w:rPr>
            <w:rFonts w:ascii="Arial" w:hAnsi="Arial" w:cs="Arial"/>
            <w:sz w:val="24"/>
            <w:szCs w:val="24"/>
            <w:lang w:val="el-GR"/>
          </w:rPr>
          <w:delText>είναι διαφορετικό από το βάρος</w:delText>
        </w:r>
        <w:r w:rsidR="00E01F64" w:rsidDel="00010D2C">
          <w:rPr>
            <w:rFonts w:ascii="Arial" w:hAnsi="Arial" w:cs="Arial"/>
            <w:sz w:val="24"/>
            <w:szCs w:val="24"/>
            <w:lang w:val="el-GR"/>
          </w:rPr>
          <w:delText xml:space="preserve"> </w:delText>
        </w:r>
        <w:r w:rsidR="002213F1" w:rsidDel="00010D2C">
          <w:rPr>
            <w:rFonts w:ascii="Arial" w:hAnsi="Arial" w:cs="Arial"/>
            <w:sz w:val="24"/>
            <w:szCs w:val="24"/>
            <w:lang w:val="el-GR"/>
          </w:rPr>
          <w:delText>χωρίς λέβητα</w:delText>
        </w:r>
      </w:del>
    </w:p>
    <w:p w:rsidR="00E01F64" w:rsidDel="00010D2C" w:rsidRDefault="00E01F64" w:rsidP="00F16F16">
      <w:pPr>
        <w:numPr>
          <w:ilvl w:val="1"/>
          <w:numId w:val="21"/>
        </w:numPr>
        <w:tabs>
          <w:tab w:val="clear" w:pos="2145"/>
          <w:tab w:val="num" w:pos="1134"/>
        </w:tabs>
        <w:overflowPunct/>
        <w:adjustRightInd/>
        <w:ind w:hanging="1436"/>
        <w:jc w:val="both"/>
        <w:textAlignment w:val="auto"/>
        <w:rPr>
          <w:del w:id="1111" w:author="Καρμίρης Αγγελος" w:date="2020-01-03T10:36:00Z"/>
          <w:rFonts w:ascii="Arial" w:hAnsi="Arial" w:cs="Arial"/>
          <w:sz w:val="24"/>
          <w:szCs w:val="24"/>
          <w:lang w:val="el-GR"/>
        </w:rPr>
      </w:pPr>
      <w:del w:id="1112" w:author="Καρμίρης Αγγελος" w:date="2020-01-03T10:36:00Z">
        <w:r w:rsidDel="00010D2C">
          <w:rPr>
            <w:rFonts w:ascii="Arial" w:hAnsi="Arial" w:cs="Arial"/>
            <w:sz w:val="24"/>
            <w:szCs w:val="24"/>
            <w:lang w:val="el-GR"/>
          </w:rPr>
          <w:delText>Τύπος ηλεκτρικού αγωγού (χαλκός)</w:delText>
        </w:r>
      </w:del>
    </w:p>
    <w:p w:rsidR="00E01F64" w:rsidDel="00010D2C" w:rsidRDefault="00E01F64" w:rsidP="00F16F16">
      <w:pPr>
        <w:numPr>
          <w:ilvl w:val="1"/>
          <w:numId w:val="21"/>
        </w:numPr>
        <w:tabs>
          <w:tab w:val="clear" w:pos="2145"/>
          <w:tab w:val="num" w:pos="1134"/>
        </w:tabs>
        <w:overflowPunct/>
        <w:adjustRightInd/>
        <w:ind w:hanging="1436"/>
        <w:jc w:val="both"/>
        <w:textAlignment w:val="auto"/>
        <w:rPr>
          <w:del w:id="1113" w:author="Καρμίρης Αγγελος" w:date="2020-01-03T10:36:00Z"/>
          <w:rFonts w:ascii="Arial" w:hAnsi="Arial" w:cs="Arial"/>
          <w:sz w:val="24"/>
          <w:szCs w:val="24"/>
          <w:lang w:val="el-GR"/>
        </w:rPr>
      </w:pPr>
      <w:del w:id="1114" w:author="Καρμίρης Αγγελος" w:date="2020-01-03T10:36:00Z">
        <w:r w:rsidDel="00010D2C">
          <w:rPr>
            <w:rFonts w:ascii="Arial" w:hAnsi="Arial" w:cs="Arial"/>
            <w:sz w:val="24"/>
            <w:szCs w:val="24"/>
            <w:lang w:val="el-GR"/>
          </w:rPr>
          <w:delText>Βάρος του αγωγού της αυτεπαγωγής</w:delText>
        </w:r>
      </w:del>
    </w:p>
    <w:p w:rsidR="00E01F64" w:rsidDel="00010D2C" w:rsidRDefault="00E01F64" w:rsidP="00F16F16">
      <w:pPr>
        <w:numPr>
          <w:ilvl w:val="1"/>
          <w:numId w:val="21"/>
        </w:numPr>
        <w:tabs>
          <w:tab w:val="clear" w:pos="2145"/>
          <w:tab w:val="num" w:pos="1134"/>
        </w:tabs>
        <w:overflowPunct/>
        <w:adjustRightInd/>
        <w:ind w:hanging="1436"/>
        <w:jc w:val="both"/>
        <w:textAlignment w:val="auto"/>
        <w:rPr>
          <w:del w:id="1115" w:author="Καρμίρης Αγγελος" w:date="2020-01-03T10:36:00Z"/>
          <w:rFonts w:ascii="Arial" w:hAnsi="Arial" w:cs="Arial"/>
          <w:sz w:val="24"/>
          <w:szCs w:val="24"/>
          <w:lang w:val="el-GR"/>
        </w:rPr>
      </w:pPr>
      <w:del w:id="1116" w:author="Καρμίρης Αγγελος" w:date="2020-01-03T10:36:00Z">
        <w:r w:rsidDel="00010D2C">
          <w:rPr>
            <w:rFonts w:ascii="Arial" w:hAnsi="Arial" w:cs="Arial"/>
            <w:sz w:val="24"/>
            <w:szCs w:val="24"/>
            <w:lang w:val="el-GR"/>
          </w:rPr>
          <w:delText>Τύπος υλικού μαγνητικού πυρήνα</w:delText>
        </w:r>
      </w:del>
    </w:p>
    <w:p w:rsidR="00E01F64" w:rsidDel="00010D2C" w:rsidRDefault="00E01F64" w:rsidP="00F16F16">
      <w:pPr>
        <w:numPr>
          <w:ilvl w:val="1"/>
          <w:numId w:val="21"/>
        </w:numPr>
        <w:tabs>
          <w:tab w:val="clear" w:pos="2145"/>
          <w:tab w:val="num" w:pos="1134"/>
        </w:tabs>
        <w:overflowPunct/>
        <w:adjustRightInd/>
        <w:ind w:hanging="1436"/>
        <w:jc w:val="both"/>
        <w:textAlignment w:val="auto"/>
        <w:rPr>
          <w:del w:id="1117" w:author="Καρμίρης Αγγελος" w:date="2020-01-03T10:36:00Z"/>
          <w:rFonts w:ascii="Arial" w:hAnsi="Arial" w:cs="Arial"/>
          <w:sz w:val="24"/>
          <w:szCs w:val="24"/>
          <w:lang w:val="el-GR"/>
        </w:rPr>
      </w:pPr>
      <w:del w:id="1118" w:author="Καρμίρης Αγγελος" w:date="2020-01-03T10:36:00Z">
        <w:r w:rsidDel="00010D2C">
          <w:rPr>
            <w:rFonts w:ascii="Arial" w:hAnsi="Arial" w:cs="Arial"/>
            <w:sz w:val="24"/>
            <w:szCs w:val="24"/>
            <w:lang w:val="el-GR"/>
          </w:rPr>
          <w:delText>Βάρος του πυρήνα αυτεπαγωγής</w:delText>
        </w:r>
      </w:del>
    </w:p>
    <w:p w:rsidR="00E01F64" w:rsidDel="00010D2C" w:rsidRDefault="00E01F64" w:rsidP="001D60BA">
      <w:pPr>
        <w:numPr>
          <w:ilvl w:val="1"/>
          <w:numId w:val="21"/>
        </w:numPr>
        <w:tabs>
          <w:tab w:val="clear" w:pos="2145"/>
          <w:tab w:val="num" w:pos="1134"/>
        </w:tabs>
        <w:overflowPunct/>
        <w:adjustRightInd/>
        <w:ind w:left="1134" w:hanging="425"/>
        <w:jc w:val="both"/>
        <w:textAlignment w:val="auto"/>
        <w:rPr>
          <w:del w:id="1119" w:author="Καρμίρης Αγγελος" w:date="2020-01-03T10:36:00Z"/>
          <w:rFonts w:ascii="Arial" w:hAnsi="Arial" w:cs="Arial"/>
          <w:sz w:val="24"/>
          <w:szCs w:val="24"/>
          <w:lang w:val="el-GR"/>
        </w:rPr>
      </w:pPr>
      <w:del w:id="1120" w:author="Καρμίρης Αγγελος" w:date="2020-01-03T10:36:00Z">
        <w:r w:rsidDel="00010D2C">
          <w:rPr>
            <w:rFonts w:ascii="Arial" w:hAnsi="Arial" w:cs="Arial"/>
            <w:sz w:val="24"/>
            <w:szCs w:val="24"/>
            <w:lang w:val="el-GR"/>
          </w:rPr>
          <w:delText>Τύπος μονωτικού λαδιού (λάδι μετασχηματιστή με ανασταλτικά οξείδωσης)</w:delText>
        </w:r>
      </w:del>
    </w:p>
    <w:p w:rsidR="00F16F16" w:rsidRPr="00181611" w:rsidDel="00010D2C" w:rsidRDefault="00F16F16" w:rsidP="001D60BA">
      <w:pPr>
        <w:numPr>
          <w:ilvl w:val="1"/>
          <w:numId w:val="21"/>
        </w:numPr>
        <w:tabs>
          <w:tab w:val="clear" w:pos="2145"/>
          <w:tab w:val="num" w:pos="1134"/>
        </w:tabs>
        <w:overflowPunct/>
        <w:adjustRightInd/>
        <w:ind w:left="1134" w:hanging="425"/>
        <w:jc w:val="both"/>
        <w:textAlignment w:val="auto"/>
        <w:rPr>
          <w:del w:id="1121" w:author="Καρμίρης Αγγελος" w:date="2020-01-03T10:36:00Z"/>
          <w:rFonts w:ascii="Arial" w:hAnsi="Arial" w:cs="Arial"/>
          <w:sz w:val="24"/>
          <w:szCs w:val="24"/>
          <w:lang w:val="el-GR"/>
        </w:rPr>
      </w:pPr>
      <w:del w:id="1122" w:author="Καρμίρης Αγγελος" w:date="2020-01-03T10:36:00Z">
        <w:r w:rsidRPr="00181611" w:rsidDel="00010D2C">
          <w:rPr>
            <w:rFonts w:ascii="Arial" w:hAnsi="Arial" w:cs="Arial"/>
            <w:sz w:val="24"/>
            <w:szCs w:val="24"/>
            <w:lang w:val="el-GR"/>
          </w:rPr>
          <w:delText xml:space="preserve">Βάρος </w:delText>
        </w:r>
        <w:r w:rsidDel="00010D2C">
          <w:rPr>
            <w:rFonts w:ascii="Arial" w:hAnsi="Arial" w:cs="Arial"/>
            <w:sz w:val="24"/>
            <w:szCs w:val="24"/>
            <w:lang w:val="el-GR"/>
          </w:rPr>
          <w:delText>του λαδιού</w:delText>
        </w:r>
        <w:r w:rsidR="00E01F64" w:rsidDel="00010D2C">
          <w:rPr>
            <w:rFonts w:ascii="Arial" w:hAnsi="Arial" w:cs="Arial"/>
            <w:sz w:val="24"/>
            <w:szCs w:val="24"/>
            <w:lang w:val="el-GR"/>
          </w:rPr>
          <w:delText xml:space="preserve"> της αυτεπαγωγής</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123" w:author="Καρμίρης Αγγελος" w:date="2020-01-03T10:36:00Z"/>
          <w:rFonts w:ascii="Arial" w:hAnsi="Arial" w:cs="Arial"/>
          <w:sz w:val="24"/>
          <w:szCs w:val="24"/>
          <w:lang w:val="el-GR"/>
        </w:rPr>
      </w:pPr>
      <w:del w:id="1124" w:author="Καρμίρης Αγγελος" w:date="2020-01-03T10:36:00Z">
        <w:r w:rsidRPr="00181611" w:rsidDel="00010D2C">
          <w:rPr>
            <w:rFonts w:ascii="Arial" w:hAnsi="Arial" w:cs="Arial"/>
            <w:sz w:val="24"/>
            <w:szCs w:val="24"/>
            <w:lang w:val="el-GR"/>
          </w:rPr>
          <w:delText>Στάθμες μόνωσης</w:delText>
        </w:r>
      </w:del>
    </w:p>
    <w:p w:rsidR="00E01F64" w:rsidDel="00010D2C" w:rsidRDefault="00E01F64" w:rsidP="001D60BA">
      <w:pPr>
        <w:numPr>
          <w:ilvl w:val="1"/>
          <w:numId w:val="21"/>
        </w:numPr>
        <w:tabs>
          <w:tab w:val="clear" w:pos="2145"/>
          <w:tab w:val="num" w:pos="1134"/>
        </w:tabs>
        <w:overflowPunct/>
        <w:adjustRightInd/>
        <w:ind w:left="1134" w:hanging="425"/>
        <w:jc w:val="both"/>
        <w:textAlignment w:val="auto"/>
        <w:rPr>
          <w:del w:id="1125" w:author="Καρμίρης Αγγελος" w:date="2020-01-03T10:36:00Z"/>
          <w:rFonts w:ascii="Arial" w:hAnsi="Arial" w:cs="Arial"/>
          <w:sz w:val="24"/>
          <w:szCs w:val="24"/>
          <w:lang w:val="el-GR"/>
        </w:rPr>
      </w:pPr>
      <w:del w:id="1126" w:author="Καρμίρης Αγγελος" w:date="2020-01-03T10:36:00Z">
        <w:r w:rsidDel="00010D2C">
          <w:rPr>
            <w:rFonts w:ascii="Arial" w:hAnsi="Arial" w:cs="Arial"/>
            <w:sz w:val="24"/>
            <w:szCs w:val="24"/>
            <w:lang w:val="el-GR"/>
          </w:rPr>
          <w:delText>Χαρακτηριστικά οποιωνδήποτε απαγωγών υπερτάσεων, εάν υπάρχουν, που είναι ενσωματωμένοι στην αυτεπαγωγή</w:delText>
        </w:r>
      </w:del>
    </w:p>
    <w:p w:rsidR="00E01F64" w:rsidDel="00010D2C" w:rsidRDefault="00E01F64" w:rsidP="00F16F16">
      <w:pPr>
        <w:numPr>
          <w:ilvl w:val="1"/>
          <w:numId w:val="21"/>
        </w:numPr>
        <w:tabs>
          <w:tab w:val="clear" w:pos="2145"/>
          <w:tab w:val="num" w:pos="1134"/>
        </w:tabs>
        <w:overflowPunct/>
        <w:adjustRightInd/>
        <w:ind w:hanging="1436"/>
        <w:jc w:val="both"/>
        <w:textAlignment w:val="auto"/>
        <w:rPr>
          <w:del w:id="1127" w:author="Καρμίρης Αγγελος" w:date="2020-01-03T10:36:00Z"/>
          <w:rFonts w:ascii="Arial" w:hAnsi="Arial" w:cs="Arial"/>
          <w:sz w:val="24"/>
          <w:szCs w:val="24"/>
          <w:lang w:val="el-GR"/>
        </w:rPr>
      </w:pPr>
      <w:del w:id="1128" w:author="Καρμίρης Αγγελος" w:date="2020-01-03T10:36:00Z">
        <w:r w:rsidDel="00010D2C">
          <w:rPr>
            <w:rFonts w:ascii="Arial" w:hAnsi="Arial" w:cs="Arial"/>
            <w:sz w:val="24"/>
            <w:szCs w:val="24"/>
            <w:lang w:val="el-GR"/>
          </w:rPr>
          <w:delText>Εγγυημένη α</w:delText>
        </w:r>
        <w:r w:rsidR="00F16F16" w:rsidRPr="00181611" w:rsidDel="00010D2C">
          <w:rPr>
            <w:rFonts w:ascii="Arial" w:hAnsi="Arial" w:cs="Arial"/>
            <w:sz w:val="24"/>
            <w:szCs w:val="24"/>
            <w:lang w:val="el-GR"/>
          </w:rPr>
          <w:delText xml:space="preserve">νύψωση θερμοκρασίας </w:delText>
        </w:r>
        <w:r w:rsidDel="00010D2C">
          <w:rPr>
            <w:rFonts w:ascii="Arial" w:hAnsi="Arial" w:cs="Arial"/>
            <w:sz w:val="24"/>
            <w:szCs w:val="24"/>
            <w:lang w:val="el-GR"/>
          </w:rPr>
          <w:delText>άνω στάθμης</w:delText>
        </w:r>
        <w:r w:rsidR="00F16F16" w:rsidRPr="00181611" w:rsidDel="00010D2C">
          <w:rPr>
            <w:rFonts w:ascii="Arial" w:hAnsi="Arial" w:cs="Arial"/>
            <w:sz w:val="24"/>
            <w:szCs w:val="24"/>
            <w:lang w:val="el-GR"/>
          </w:rPr>
          <w:delText xml:space="preserve"> λαδιού</w:delText>
        </w:r>
      </w:del>
    </w:p>
    <w:p w:rsidR="00F16F16" w:rsidDel="00010D2C" w:rsidRDefault="00F16F16" w:rsidP="00F16F16">
      <w:pPr>
        <w:numPr>
          <w:ilvl w:val="1"/>
          <w:numId w:val="21"/>
        </w:numPr>
        <w:tabs>
          <w:tab w:val="clear" w:pos="2145"/>
          <w:tab w:val="num" w:pos="1134"/>
        </w:tabs>
        <w:overflowPunct/>
        <w:adjustRightInd/>
        <w:ind w:hanging="1436"/>
        <w:jc w:val="both"/>
        <w:textAlignment w:val="auto"/>
        <w:rPr>
          <w:del w:id="1129" w:author="Καρμίρης Αγγελος" w:date="2020-01-03T10:36:00Z"/>
          <w:rFonts w:ascii="Arial" w:hAnsi="Arial" w:cs="Arial"/>
          <w:sz w:val="24"/>
          <w:szCs w:val="24"/>
          <w:lang w:val="el-GR"/>
        </w:rPr>
      </w:pPr>
      <w:del w:id="1130" w:author="Καρμίρης Αγγελος" w:date="2020-01-03T10:36:00Z">
        <w:r w:rsidRPr="00181611" w:rsidDel="00010D2C">
          <w:rPr>
            <w:rFonts w:ascii="Arial" w:hAnsi="Arial" w:cs="Arial"/>
            <w:sz w:val="24"/>
            <w:szCs w:val="24"/>
            <w:lang w:val="el-GR"/>
          </w:rPr>
          <w:delText xml:space="preserve"> </w:delText>
        </w:r>
        <w:r w:rsidR="0052731E" w:rsidDel="00010D2C">
          <w:rPr>
            <w:rFonts w:ascii="Arial" w:hAnsi="Arial" w:cs="Arial"/>
            <w:sz w:val="24"/>
            <w:szCs w:val="24"/>
            <w:lang w:val="el-GR"/>
          </w:rPr>
          <w:delText>Εγγυημένη α</w:delText>
        </w:r>
        <w:r w:rsidR="0052731E" w:rsidRPr="00181611" w:rsidDel="00010D2C">
          <w:rPr>
            <w:rFonts w:ascii="Arial" w:hAnsi="Arial" w:cs="Arial"/>
            <w:sz w:val="24"/>
            <w:szCs w:val="24"/>
            <w:lang w:val="el-GR"/>
          </w:rPr>
          <w:delText>νύψωση θερμοκρασίας</w:delText>
        </w:r>
        <w:r w:rsidRPr="00181611" w:rsidDel="00010D2C">
          <w:rPr>
            <w:rFonts w:ascii="Arial" w:hAnsi="Arial" w:cs="Arial"/>
            <w:sz w:val="24"/>
            <w:szCs w:val="24"/>
            <w:lang w:val="el-GR"/>
          </w:rPr>
          <w:delText xml:space="preserve"> τυλιγμάτων.</w:delText>
        </w:r>
      </w:del>
    </w:p>
    <w:p w:rsidR="0052731E" w:rsidRPr="00181611" w:rsidDel="00010D2C" w:rsidRDefault="0052731E" w:rsidP="001D60BA">
      <w:pPr>
        <w:numPr>
          <w:ilvl w:val="1"/>
          <w:numId w:val="21"/>
        </w:numPr>
        <w:tabs>
          <w:tab w:val="clear" w:pos="2145"/>
          <w:tab w:val="num" w:pos="1134"/>
        </w:tabs>
        <w:overflowPunct/>
        <w:adjustRightInd/>
        <w:ind w:left="1134" w:hanging="425"/>
        <w:jc w:val="both"/>
        <w:textAlignment w:val="auto"/>
        <w:rPr>
          <w:del w:id="1131" w:author="Καρμίρης Αγγελος" w:date="2020-01-03T10:36:00Z"/>
          <w:rFonts w:ascii="Arial" w:hAnsi="Arial" w:cs="Arial"/>
          <w:sz w:val="24"/>
          <w:szCs w:val="24"/>
          <w:lang w:val="el-GR"/>
        </w:rPr>
      </w:pPr>
      <w:del w:id="1132" w:author="Καρμίρης Αγγελος" w:date="2020-01-03T10:36:00Z">
        <w:r w:rsidDel="00010D2C">
          <w:rPr>
            <w:rFonts w:ascii="Arial" w:hAnsi="Arial" w:cs="Arial"/>
            <w:sz w:val="24"/>
            <w:szCs w:val="24"/>
            <w:lang w:val="el-GR"/>
          </w:rPr>
          <w:delText xml:space="preserve">Ρύθμιση θερμόμετρου τυλιγμάτων (μετρημένη βαθμίδα μεταξύ </w:delText>
        </w:r>
        <w:r w:rsidR="00AF04CE" w:rsidDel="00010D2C">
          <w:rPr>
            <w:rFonts w:ascii="Arial" w:hAnsi="Arial" w:cs="Arial"/>
            <w:sz w:val="24"/>
            <w:szCs w:val="24"/>
            <w:lang w:val="el-GR"/>
          </w:rPr>
          <w:delText xml:space="preserve">θερμοκρασίας </w:delText>
        </w:r>
        <w:r w:rsidDel="00010D2C">
          <w:rPr>
            <w:rFonts w:ascii="Arial" w:hAnsi="Arial" w:cs="Arial"/>
            <w:sz w:val="24"/>
            <w:szCs w:val="24"/>
            <w:lang w:val="el-GR"/>
          </w:rPr>
          <w:delText>άνω στάθμης λαδιού και θερμοκρασίας θερμότερου σημείου τυλιγμάτων στην ονομαστική ένταση)</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133" w:author="Καρμίρης Αγγελος" w:date="2020-01-03T10:36:00Z"/>
          <w:rFonts w:ascii="Arial" w:hAnsi="Arial" w:cs="Arial"/>
          <w:sz w:val="24"/>
          <w:szCs w:val="24"/>
          <w:lang w:val="el-GR"/>
        </w:rPr>
      </w:pPr>
      <w:del w:id="1134" w:author="Καρμίρης Αγγελος" w:date="2020-01-03T10:36:00Z">
        <w:r w:rsidRPr="0052731E" w:rsidDel="00010D2C">
          <w:rPr>
            <w:rFonts w:ascii="Arial" w:hAnsi="Arial" w:cs="Arial"/>
            <w:sz w:val="24"/>
            <w:szCs w:val="24"/>
            <w:lang w:val="el-GR"/>
          </w:rPr>
          <w:delText>Διάγραμμα συνδεσμολογίας τυλιγμάτων.</w:delText>
        </w:r>
      </w:del>
    </w:p>
    <w:p w:rsidR="00F16F16" w:rsidRPr="00181611" w:rsidDel="00010D2C" w:rsidRDefault="00F16F16" w:rsidP="00F16F16">
      <w:pPr>
        <w:numPr>
          <w:ilvl w:val="1"/>
          <w:numId w:val="21"/>
        </w:numPr>
        <w:tabs>
          <w:tab w:val="clear" w:pos="2145"/>
          <w:tab w:val="num" w:pos="1134"/>
        </w:tabs>
        <w:overflowPunct/>
        <w:adjustRightInd/>
        <w:ind w:hanging="1436"/>
        <w:jc w:val="both"/>
        <w:textAlignment w:val="auto"/>
        <w:rPr>
          <w:del w:id="1135" w:author="Καρμίρης Αγγελος" w:date="2020-01-03T10:36:00Z"/>
          <w:rFonts w:ascii="Arial" w:hAnsi="Arial" w:cs="Arial"/>
          <w:sz w:val="24"/>
          <w:szCs w:val="24"/>
          <w:lang w:val="el-GR"/>
        </w:rPr>
      </w:pPr>
      <w:del w:id="1136" w:author="Καρμίρης Αγγελος" w:date="2020-01-03T10:36:00Z">
        <w:r w:rsidRPr="00181611" w:rsidDel="00010D2C">
          <w:rPr>
            <w:rFonts w:ascii="Arial" w:hAnsi="Arial" w:cs="Arial"/>
            <w:sz w:val="24"/>
            <w:szCs w:val="24"/>
            <w:lang w:val="el-GR"/>
          </w:rPr>
          <w:delText>Αντοχή δοχείου και δοχείου διαστολής σε  πίεση κενού.</w:delText>
        </w:r>
      </w:del>
    </w:p>
    <w:p w:rsidR="00F16F16" w:rsidRPr="00181611" w:rsidDel="00010D2C" w:rsidRDefault="00F16F16" w:rsidP="00F16F16">
      <w:pPr>
        <w:ind w:left="1134" w:hanging="425"/>
        <w:jc w:val="both"/>
        <w:rPr>
          <w:del w:id="1137" w:author="Καρμίρης Αγγελος" w:date="2020-01-03T10:36:00Z"/>
          <w:rFonts w:ascii="Arial" w:hAnsi="Arial" w:cs="Arial"/>
          <w:sz w:val="24"/>
          <w:szCs w:val="24"/>
          <w:lang w:val="el-GR"/>
        </w:rPr>
      </w:pPr>
    </w:p>
    <w:p w:rsidR="00F16F16" w:rsidDel="00010D2C" w:rsidRDefault="009E68FB" w:rsidP="00F16F16">
      <w:pPr>
        <w:ind w:left="709"/>
        <w:jc w:val="both"/>
        <w:rPr>
          <w:del w:id="1138" w:author="Καρμίρης Αγγελος" w:date="2020-01-03T10:36:00Z"/>
          <w:rFonts w:ascii="Arial" w:hAnsi="Arial" w:cs="Arial"/>
          <w:sz w:val="24"/>
          <w:szCs w:val="24"/>
          <w:lang w:val="el-GR"/>
        </w:rPr>
      </w:pPr>
      <w:del w:id="1139" w:author="Καρμίρης Αγγελος" w:date="2020-01-03T10:36:00Z">
        <w:r w:rsidDel="00010D2C">
          <w:rPr>
            <w:rFonts w:ascii="Arial" w:hAnsi="Arial" w:cs="Arial"/>
            <w:sz w:val="24"/>
            <w:szCs w:val="24"/>
            <w:lang w:val="el-GR"/>
          </w:rPr>
          <w:delText>Η αυτεπαγωγή</w:delText>
        </w:r>
        <w:r w:rsidR="00F16F16" w:rsidDel="00010D2C">
          <w:rPr>
            <w:rFonts w:ascii="Arial" w:hAnsi="Arial" w:cs="Arial"/>
            <w:sz w:val="24"/>
            <w:szCs w:val="24"/>
            <w:lang w:val="el-GR"/>
          </w:rPr>
          <w:delText xml:space="preserve"> θα </w:delText>
        </w:r>
        <w:r w:rsidDel="00010D2C">
          <w:rPr>
            <w:rFonts w:ascii="Arial" w:hAnsi="Arial" w:cs="Arial"/>
            <w:sz w:val="24"/>
            <w:szCs w:val="24"/>
            <w:lang w:val="el-GR"/>
          </w:rPr>
          <w:delText>διαθέτει</w:delText>
        </w:r>
        <w:r w:rsidR="00F16F16" w:rsidDel="00010D2C">
          <w:rPr>
            <w:rFonts w:ascii="Arial" w:hAnsi="Arial" w:cs="Arial"/>
            <w:sz w:val="24"/>
            <w:szCs w:val="24"/>
            <w:lang w:val="el-GR"/>
          </w:rPr>
          <w:delText xml:space="preserve"> επίσης μια πινακίδα που θα εμφανίζει την ονομασία, τη θέση, τη χρήση</w:delText>
        </w:r>
        <w:r w:rsidR="00AF04CE" w:rsidDel="00010D2C">
          <w:rPr>
            <w:rFonts w:ascii="Arial" w:hAnsi="Arial" w:cs="Arial"/>
            <w:sz w:val="24"/>
            <w:szCs w:val="24"/>
            <w:lang w:val="el-GR"/>
          </w:rPr>
          <w:delText>, τον τύπο</w:delText>
        </w:r>
        <w:r w:rsidR="00F16F16" w:rsidDel="00010D2C">
          <w:rPr>
            <w:rFonts w:ascii="Arial" w:hAnsi="Arial" w:cs="Arial"/>
            <w:sz w:val="24"/>
            <w:szCs w:val="24"/>
            <w:lang w:val="el-GR"/>
          </w:rPr>
          <w:delText xml:space="preserve"> και τις διαστάσεις ό</w:delText>
        </w:r>
        <w:r w:rsidDel="00010D2C">
          <w:rPr>
            <w:rFonts w:ascii="Arial" w:hAnsi="Arial" w:cs="Arial"/>
            <w:sz w:val="24"/>
            <w:szCs w:val="24"/>
            <w:lang w:val="el-GR"/>
          </w:rPr>
          <w:delText>λων των βαλβίδων του δοχείου της</w:delText>
        </w:r>
        <w:r w:rsidR="00F16F16" w:rsidDel="00010D2C">
          <w:rPr>
            <w:rFonts w:ascii="Arial" w:hAnsi="Arial" w:cs="Arial"/>
            <w:sz w:val="24"/>
            <w:szCs w:val="24"/>
            <w:lang w:val="el-GR"/>
          </w:rPr>
          <w:delText xml:space="preserve"> </w:delText>
        </w:r>
        <w:r w:rsidDel="00010D2C">
          <w:rPr>
            <w:rFonts w:ascii="Arial" w:hAnsi="Arial" w:cs="Arial"/>
            <w:sz w:val="24"/>
            <w:szCs w:val="24"/>
            <w:lang w:val="el-GR"/>
          </w:rPr>
          <w:delText>αυτεπαγωγής</w:delText>
        </w:r>
        <w:r w:rsidR="00F16F16" w:rsidDel="00010D2C">
          <w:rPr>
            <w:rFonts w:ascii="Arial" w:hAnsi="Arial" w:cs="Arial"/>
            <w:sz w:val="24"/>
            <w:szCs w:val="24"/>
            <w:lang w:val="el-GR"/>
          </w:rPr>
          <w:delText xml:space="preserve"> και του δοχείου διαστολής. </w:delText>
        </w:r>
        <w:r w:rsidR="00AF04CE" w:rsidDel="00010D2C">
          <w:rPr>
            <w:rFonts w:ascii="Arial" w:hAnsi="Arial" w:cs="Arial"/>
            <w:sz w:val="24"/>
            <w:szCs w:val="24"/>
            <w:lang w:val="el-GR"/>
          </w:rPr>
          <w:delText>Η πινακίδα θα εμφανίζει επίσης την κατάσταση (ανοικτή, κλειστή) κάθε βαλβίδας κατά τη διάρκεια της κανονικής λειτουργίας ή της ξήρανσης εν κενώ.</w:delText>
        </w:r>
      </w:del>
    </w:p>
    <w:p w:rsidR="00F16F16" w:rsidRPr="00181611" w:rsidDel="00010D2C" w:rsidRDefault="00F16F16" w:rsidP="00F16F16">
      <w:pPr>
        <w:ind w:left="709"/>
        <w:jc w:val="both"/>
        <w:rPr>
          <w:del w:id="1140" w:author="Καρμίρης Αγγελος" w:date="2020-01-03T10:36:00Z"/>
          <w:rFonts w:ascii="Arial" w:hAnsi="Arial" w:cs="Arial"/>
          <w:sz w:val="24"/>
          <w:szCs w:val="24"/>
          <w:lang w:val="el-GR"/>
        </w:rPr>
      </w:pPr>
      <w:del w:id="1141" w:author="Καρμίρης Αγγελος" w:date="2020-01-03T10:36:00Z">
        <w:r w:rsidRPr="00181611" w:rsidDel="00010D2C">
          <w:rPr>
            <w:rFonts w:ascii="Arial" w:hAnsi="Arial" w:cs="Arial"/>
            <w:sz w:val="24"/>
            <w:szCs w:val="24"/>
            <w:lang w:val="el-GR"/>
          </w:rPr>
          <w:delText>Επιπρόσθετα τ</w:delText>
        </w:r>
        <w:r w:rsidDel="00010D2C">
          <w:rPr>
            <w:rFonts w:ascii="Arial" w:hAnsi="Arial" w:cs="Arial"/>
            <w:sz w:val="24"/>
            <w:szCs w:val="24"/>
            <w:lang w:val="el-GR"/>
          </w:rPr>
          <w:delText>ων παραπάνω</w:delText>
        </w:r>
        <w:r w:rsidRPr="00181611" w:rsidDel="00010D2C">
          <w:rPr>
            <w:rFonts w:ascii="Arial" w:hAnsi="Arial" w:cs="Arial"/>
            <w:sz w:val="24"/>
            <w:szCs w:val="24"/>
            <w:lang w:val="el-GR"/>
          </w:rPr>
          <w:delText xml:space="preserve"> πινακίδ</w:delText>
        </w:r>
        <w:r w:rsidDel="00010D2C">
          <w:rPr>
            <w:rFonts w:ascii="Arial" w:hAnsi="Arial" w:cs="Arial"/>
            <w:sz w:val="24"/>
            <w:szCs w:val="24"/>
            <w:lang w:val="el-GR"/>
          </w:rPr>
          <w:delText>ων</w:delText>
        </w:r>
        <w:r w:rsidRPr="00181611" w:rsidDel="00010D2C">
          <w:rPr>
            <w:rFonts w:ascii="Arial" w:hAnsi="Arial" w:cs="Arial"/>
            <w:sz w:val="24"/>
            <w:szCs w:val="24"/>
            <w:lang w:val="el-GR"/>
          </w:rPr>
          <w:delText xml:space="preserve"> με τις παραπάνω πληροφορ</w:delText>
        </w:r>
        <w:r w:rsidR="009E68FB" w:rsidDel="00010D2C">
          <w:rPr>
            <w:rFonts w:ascii="Arial" w:hAnsi="Arial" w:cs="Arial"/>
            <w:sz w:val="24"/>
            <w:szCs w:val="24"/>
            <w:lang w:val="el-GR"/>
          </w:rPr>
          <w:delText>ίες, η αυτεπαγωγή</w:delText>
        </w:r>
        <w:r w:rsidRPr="00181611" w:rsidDel="00010D2C">
          <w:rPr>
            <w:rFonts w:ascii="Arial" w:hAnsi="Arial" w:cs="Arial"/>
            <w:sz w:val="24"/>
            <w:szCs w:val="24"/>
            <w:lang w:val="el-GR"/>
          </w:rPr>
          <w:delText xml:space="preserve"> θα φέρει επίσης πινακίδες με τεχνικά στοιχεία του βοηθητικού εξοπλισμού του, όπως είναι </w:delText>
        </w:r>
        <w:r w:rsidR="00C14BF3" w:rsidDel="00010D2C">
          <w:rPr>
            <w:rFonts w:ascii="Arial" w:hAnsi="Arial" w:cs="Arial"/>
            <w:sz w:val="24"/>
            <w:szCs w:val="24"/>
            <w:lang w:val="el-GR"/>
          </w:rPr>
          <w:delText xml:space="preserve">οι </w:delText>
        </w:r>
        <w:r w:rsidRPr="00181611" w:rsidDel="00010D2C">
          <w:rPr>
            <w:rFonts w:ascii="Arial" w:hAnsi="Arial" w:cs="Arial"/>
            <w:sz w:val="24"/>
            <w:szCs w:val="24"/>
            <w:lang w:val="el-GR"/>
          </w:rPr>
          <w:delText>μονωτήρες διελε</w:delText>
        </w:r>
        <w:r w:rsidR="00C14BF3" w:rsidDel="00010D2C">
          <w:rPr>
            <w:rFonts w:ascii="Arial" w:hAnsi="Arial" w:cs="Arial"/>
            <w:sz w:val="24"/>
            <w:szCs w:val="24"/>
            <w:lang w:val="el-GR"/>
          </w:rPr>
          <w:delText>ύσεως, Μ/Σ εντάσεως, ανεμιστήρες</w:delText>
        </w:r>
        <w:r w:rsidRPr="00181611" w:rsidDel="00010D2C">
          <w:rPr>
            <w:rFonts w:ascii="Arial" w:hAnsi="Arial" w:cs="Arial"/>
            <w:sz w:val="24"/>
            <w:szCs w:val="24"/>
            <w:lang w:val="el-GR"/>
          </w:rPr>
          <w:delText xml:space="preserve">, και </w:delText>
        </w:r>
        <w:r w:rsidR="00C14BF3" w:rsidDel="00010D2C">
          <w:rPr>
            <w:rFonts w:ascii="Arial" w:hAnsi="Arial" w:cs="Arial"/>
            <w:sz w:val="24"/>
            <w:szCs w:val="24"/>
            <w:lang w:val="el-GR"/>
          </w:rPr>
          <w:delText>ο μηχανισμός</w:delText>
        </w:r>
        <w:r w:rsidRPr="00181611" w:rsidDel="00010D2C">
          <w:rPr>
            <w:rFonts w:ascii="Arial" w:hAnsi="Arial" w:cs="Arial"/>
            <w:sz w:val="24"/>
            <w:szCs w:val="24"/>
            <w:lang w:val="el-GR"/>
          </w:rPr>
          <w:delText xml:space="preserve"> αλλαγής λήψεως υπό φορτίο, σύμφων</w:delText>
        </w:r>
        <w:r w:rsidR="009E68FB" w:rsidDel="00010D2C">
          <w:rPr>
            <w:rFonts w:ascii="Arial" w:hAnsi="Arial" w:cs="Arial"/>
            <w:sz w:val="24"/>
            <w:szCs w:val="24"/>
            <w:lang w:val="el-GR"/>
          </w:rPr>
          <w:delText>α με τα επιμέρους Πρότυπα</w:delText>
        </w:r>
        <w:r w:rsidRPr="00181611" w:rsidDel="00010D2C">
          <w:rPr>
            <w:rFonts w:ascii="Arial" w:hAnsi="Arial" w:cs="Arial"/>
            <w:sz w:val="24"/>
            <w:szCs w:val="24"/>
            <w:lang w:val="el-GR"/>
          </w:rPr>
          <w:delText>.</w:delText>
        </w:r>
      </w:del>
    </w:p>
    <w:p w:rsidR="00A762B8" w:rsidRPr="001D60BA" w:rsidDel="00010D2C" w:rsidRDefault="00A762B8" w:rsidP="00F16F16">
      <w:pPr>
        <w:jc w:val="both"/>
        <w:rPr>
          <w:del w:id="1142" w:author="Καρμίρης Αγγελος" w:date="2020-01-03T10:36:00Z"/>
          <w:rFonts w:ascii="Arial" w:hAnsi="Arial" w:cs="Arial"/>
          <w:b/>
          <w:bCs/>
          <w:sz w:val="24"/>
          <w:szCs w:val="24"/>
          <w:u w:val="single"/>
          <w:lang w:val="el-GR"/>
        </w:rPr>
      </w:pPr>
    </w:p>
    <w:p w:rsidR="00A762B8" w:rsidRPr="001D60BA" w:rsidDel="00010D2C" w:rsidRDefault="00A762B8" w:rsidP="00F16F16">
      <w:pPr>
        <w:jc w:val="both"/>
        <w:rPr>
          <w:del w:id="1143" w:author="Καρμίρης Αγγελος" w:date="2020-01-03T10:36:00Z"/>
          <w:rFonts w:ascii="Arial" w:hAnsi="Arial" w:cs="Arial"/>
          <w:b/>
          <w:bCs/>
          <w:sz w:val="24"/>
          <w:szCs w:val="24"/>
          <w:u w:val="single"/>
          <w:lang w:val="el-GR"/>
        </w:rPr>
      </w:pPr>
    </w:p>
    <w:p w:rsidR="00A43879" w:rsidRPr="008F719F" w:rsidDel="00010D2C" w:rsidRDefault="00A43879" w:rsidP="00A43879">
      <w:pPr>
        <w:jc w:val="both"/>
        <w:rPr>
          <w:del w:id="1144" w:author="Καρμίρης Αγγελος" w:date="2020-01-03T10:36:00Z"/>
          <w:rFonts w:ascii="Arial" w:hAnsi="Arial"/>
          <w:b/>
          <w:sz w:val="24"/>
          <w:u w:val="double"/>
          <w:lang w:val="el-GR"/>
        </w:rPr>
      </w:pPr>
      <w:del w:id="1145" w:author="Καρμίρης Αγγελος" w:date="2020-01-03T10:36:00Z">
        <w:r w:rsidRPr="008F719F" w:rsidDel="00010D2C">
          <w:rPr>
            <w:rFonts w:ascii="Arial" w:hAnsi="Arial"/>
            <w:b/>
            <w:sz w:val="24"/>
            <w:lang w:val="el-GR"/>
          </w:rPr>
          <w:sym w:font="Algerian" w:char="0058"/>
        </w:r>
        <w:r w:rsidR="009E68FB" w:rsidRPr="008F719F" w:rsidDel="00010D2C">
          <w:rPr>
            <w:rFonts w:ascii="Arial" w:hAnsi="Arial"/>
            <w:b/>
            <w:sz w:val="24"/>
            <w:lang w:val="el-GR"/>
          </w:rPr>
          <w:sym w:font="Algerian" w:char="0049"/>
        </w:r>
        <w:r w:rsidRPr="008F719F" w:rsidDel="00010D2C">
          <w:rPr>
            <w:rFonts w:ascii="Arial" w:hAnsi="Arial"/>
            <w:b/>
            <w:sz w:val="24"/>
            <w:lang w:val="el-GR"/>
          </w:rPr>
          <w:delText>.</w:delText>
        </w:r>
        <w:r w:rsidRPr="008F719F" w:rsidDel="00010D2C">
          <w:rPr>
            <w:rFonts w:ascii="Arial" w:hAnsi="Arial"/>
            <w:b/>
            <w:sz w:val="24"/>
            <w:lang w:val="el-GR"/>
          </w:rPr>
          <w:tab/>
        </w:r>
        <w:r w:rsidRPr="008F719F" w:rsidDel="00010D2C">
          <w:rPr>
            <w:rFonts w:ascii="Arial" w:hAnsi="Arial"/>
            <w:b/>
            <w:sz w:val="24"/>
            <w:u w:val="double"/>
            <w:lang w:val="el-GR"/>
          </w:rPr>
          <w:delText xml:space="preserve">ΣΥΣΚΕΥΑΣΙΑ </w:delText>
        </w:r>
      </w:del>
    </w:p>
    <w:p w:rsidR="009E68FB" w:rsidDel="00010D2C" w:rsidRDefault="009E68FB" w:rsidP="00A43879">
      <w:pPr>
        <w:ind w:left="720"/>
        <w:jc w:val="both"/>
        <w:rPr>
          <w:del w:id="1146" w:author="Καρμίρης Αγγελος" w:date="2020-01-03T10:36:00Z"/>
          <w:rFonts w:ascii="Arial" w:hAnsi="Arial"/>
          <w:sz w:val="24"/>
          <w:lang w:val="el-GR"/>
        </w:rPr>
      </w:pPr>
    </w:p>
    <w:p w:rsidR="00A43879" w:rsidRPr="008F719F" w:rsidDel="00010D2C" w:rsidRDefault="00A43879" w:rsidP="00A43879">
      <w:pPr>
        <w:ind w:left="720"/>
        <w:jc w:val="both"/>
        <w:rPr>
          <w:del w:id="1147" w:author="Καρμίρης Αγγελος" w:date="2020-01-03T10:36:00Z"/>
          <w:rFonts w:ascii="Arial" w:hAnsi="Arial"/>
          <w:sz w:val="24"/>
          <w:lang w:val="el-GR"/>
        </w:rPr>
      </w:pPr>
      <w:del w:id="1148" w:author="Καρμίρης Αγγελος" w:date="2020-01-03T10:36:00Z">
        <w:r w:rsidRPr="008F719F" w:rsidDel="00010D2C">
          <w:rPr>
            <w:rFonts w:ascii="Arial" w:hAnsi="Arial"/>
            <w:sz w:val="24"/>
            <w:lang w:val="el-GR"/>
          </w:rPr>
          <w:delText>Τα παρελκόμενα των αυτεπαγωγών θα συσκευασθούν εντός   στοιβαρών, εντελώς κλειστών ξύλινων κιβωτίων, πάχους τουλάχιστον 20</w:delText>
        </w:r>
        <w:r w:rsidR="00E3028A" w:rsidDel="00010D2C">
          <w:rPr>
            <w:rFonts w:ascii="Arial" w:hAnsi="Arial"/>
            <w:sz w:val="24"/>
          </w:rPr>
          <w:delText>m</w:delText>
        </w:r>
        <w:r w:rsidRPr="008F719F" w:rsidDel="00010D2C">
          <w:rPr>
            <w:rFonts w:ascii="Arial" w:hAnsi="Arial"/>
            <w:sz w:val="24"/>
          </w:rPr>
          <w:delText>m</w:delText>
        </w:r>
        <w:r w:rsidRPr="008F719F" w:rsidDel="00010D2C">
          <w:rPr>
            <w:rFonts w:ascii="Arial" w:hAnsi="Arial"/>
            <w:sz w:val="24"/>
            <w:lang w:val="el-GR"/>
          </w:rPr>
          <w:delText>, με μέγιστο βάρος 5 τόνους.</w:delText>
        </w:r>
      </w:del>
    </w:p>
    <w:p w:rsidR="00A43879" w:rsidRPr="008F719F" w:rsidDel="00010D2C" w:rsidRDefault="00A43879" w:rsidP="00A43879">
      <w:pPr>
        <w:ind w:left="720"/>
        <w:jc w:val="both"/>
        <w:rPr>
          <w:del w:id="1149" w:author="Καρμίρης Αγγελος" w:date="2020-01-03T10:36:00Z"/>
          <w:rFonts w:ascii="Arial" w:hAnsi="Arial"/>
          <w:sz w:val="24"/>
          <w:lang w:val="el-GR"/>
        </w:rPr>
      </w:pPr>
      <w:del w:id="1150" w:author="Καρμίρης Αγγελος" w:date="2020-01-03T10:36:00Z">
        <w:r w:rsidRPr="008F719F" w:rsidDel="00010D2C">
          <w:rPr>
            <w:rFonts w:ascii="Arial" w:hAnsi="Arial"/>
            <w:sz w:val="24"/>
            <w:lang w:val="el-GR"/>
          </w:rPr>
          <w:delText xml:space="preserve">Τα κιβώτια θα είναι τύπου παλέτας και θα προστατεύονται εσωτερικά με ανθεκτικό μονωτικό υλικό π.χ. </w:delText>
        </w:r>
        <w:r w:rsidR="009E68FB" w:rsidDel="00010D2C">
          <w:rPr>
            <w:rFonts w:ascii="Arial" w:hAnsi="Arial"/>
            <w:sz w:val="24"/>
            <w:lang w:val="el-GR"/>
          </w:rPr>
          <w:delText>νάυ</w:delText>
        </w:r>
        <w:r w:rsidR="009E68FB" w:rsidRPr="008F719F" w:rsidDel="00010D2C">
          <w:rPr>
            <w:rFonts w:ascii="Arial" w:hAnsi="Arial"/>
            <w:sz w:val="24"/>
            <w:lang w:val="el-GR"/>
          </w:rPr>
          <w:delText>λον</w:delText>
        </w:r>
        <w:r w:rsidRPr="008F719F" w:rsidDel="00010D2C">
          <w:rPr>
            <w:rFonts w:ascii="Arial" w:hAnsi="Arial"/>
            <w:sz w:val="24"/>
            <w:lang w:val="el-GR"/>
          </w:rPr>
          <w:delText>.</w:delText>
        </w:r>
      </w:del>
    </w:p>
    <w:p w:rsidR="00A43879" w:rsidRPr="008F719F" w:rsidDel="00010D2C" w:rsidRDefault="00A43879" w:rsidP="00A43879">
      <w:pPr>
        <w:ind w:left="720"/>
        <w:jc w:val="both"/>
        <w:rPr>
          <w:del w:id="1151" w:author="Καρμίρης Αγγελος" w:date="2020-01-03T10:36:00Z"/>
          <w:rFonts w:ascii="Arial" w:hAnsi="Arial"/>
          <w:sz w:val="24"/>
          <w:lang w:val="el-GR"/>
        </w:rPr>
      </w:pPr>
      <w:del w:id="1152" w:author="Καρμίρης Αγγελος" w:date="2020-01-03T10:36:00Z">
        <w:r w:rsidRPr="008F719F" w:rsidDel="00010D2C">
          <w:rPr>
            <w:rFonts w:ascii="Arial" w:hAnsi="Arial"/>
            <w:sz w:val="24"/>
            <w:lang w:val="el-GR"/>
          </w:rPr>
          <w:delText xml:space="preserve">Το μονωτικό λάδι θα </w:delText>
        </w:r>
        <w:r w:rsidR="00F40ADB" w:rsidRPr="008F719F" w:rsidDel="00010D2C">
          <w:rPr>
            <w:rFonts w:ascii="Arial" w:hAnsi="Arial"/>
            <w:sz w:val="24"/>
            <w:lang w:val="el-GR"/>
          </w:rPr>
          <w:delText>αποστέλλεται</w:delText>
        </w:r>
        <w:r w:rsidRPr="008F719F" w:rsidDel="00010D2C">
          <w:rPr>
            <w:rFonts w:ascii="Arial" w:hAnsi="Arial"/>
            <w:sz w:val="24"/>
            <w:lang w:val="el-GR"/>
          </w:rPr>
          <w:delText xml:space="preserve"> σε βαρέλια.</w:delText>
        </w:r>
      </w:del>
    </w:p>
    <w:p w:rsidR="00A43879" w:rsidRPr="008F719F" w:rsidDel="00010D2C" w:rsidRDefault="00A43879" w:rsidP="00A43879">
      <w:pPr>
        <w:ind w:left="720"/>
        <w:jc w:val="both"/>
        <w:rPr>
          <w:del w:id="1153" w:author="Καρμίρης Αγγελος" w:date="2020-01-03T10:36:00Z"/>
          <w:rFonts w:ascii="Arial" w:hAnsi="Arial"/>
          <w:sz w:val="24"/>
          <w:lang w:val="el-GR"/>
        </w:rPr>
      </w:pPr>
      <w:del w:id="1154" w:author="Καρμίρης Αγγελος" w:date="2020-01-03T10:36:00Z">
        <w:r w:rsidRPr="008F719F" w:rsidDel="00010D2C">
          <w:rPr>
            <w:rFonts w:ascii="Arial" w:hAnsi="Arial"/>
            <w:sz w:val="24"/>
            <w:lang w:val="el-GR"/>
          </w:rPr>
          <w:delText>Τα όργανα, καθώς και ο εξοπλισμός ελέγχου και προστασίας θα αποστέλλεται σε ξεχωριστά κιβώτια, όπως παραπάνω.</w:delText>
        </w:r>
      </w:del>
    </w:p>
    <w:p w:rsidR="009E68FB" w:rsidRPr="009E68FB" w:rsidDel="00010D2C" w:rsidRDefault="009E68FB" w:rsidP="009E68FB">
      <w:pPr>
        <w:ind w:left="720"/>
        <w:jc w:val="both"/>
        <w:rPr>
          <w:del w:id="1155" w:author="Καρμίρης Αγγελος" w:date="2020-01-03T10:36:00Z"/>
          <w:rFonts w:ascii="Arial" w:hAnsi="Arial"/>
          <w:sz w:val="24"/>
          <w:lang w:val="el-GR"/>
        </w:rPr>
      </w:pPr>
      <w:del w:id="1156" w:author="Καρμίρης Αγγελος" w:date="2020-01-03T10:36:00Z">
        <w:r w:rsidRPr="009E68FB" w:rsidDel="00010D2C">
          <w:rPr>
            <w:rFonts w:ascii="Arial" w:hAnsi="Arial"/>
            <w:sz w:val="24"/>
            <w:lang w:val="el-GR"/>
          </w:rPr>
          <w:delText>Για κάθε π</w:delText>
        </w:r>
        <w:r w:rsidDel="00010D2C">
          <w:rPr>
            <w:rFonts w:ascii="Arial" w:hAnsi="Arial"/>
            <w:sz w:val="24"/>
            <w:lang w:val="el-GR"/>
          </w:rPr>
          <w:delText>αρτίδα αποστολής αυτεπαγωγών</w:delText>
        </w:r>
        <w:r w:rsidRPr="009E68FB" w:rsidDel="00010D2C">
          <w:rPr>
            <w:rFonts w:ascii="Arial" w:hAnsi="Arial"/>
            <w:sz w:val="24"/>
            <w:lang w:val="el-GR"/>
          </w:rPr>
          <w:delText xml:space="preserve"> θα παρασχεθεί και θα τοποθετηθεί από τον κατασκευαστή τουλάχιστον ένας καταγραφέας κραδασμών </w:delText>
        </w:r>
        <w:r w:rsidDel="00010D2C">
          <w:rPr>
            <w:rFonts w:ascii="Arial" w:hAnsi="Arial"/>
            <w:sz w:val="24"/>
            <w:lang w:val="el-GR"/>
          </w:rPr>
          <w:delText>(shock recorder) στο δοχείο μιας</w:delText>
        </w:r>
        <w:r w:rsidRPr="009E68FB" w:rsidDel="00010D2C">
          <w:rPr>
            <w:rFonts w:ascii="Arial" w:hAnsi="Arial"/>
            <w:sz w:val="24"/>
            <w:lang w:val="el-GR"/>
          </w:rPr>
          <w:delText xml:space="preserve"> </w:delText>
        </w:r>
        <w:r w:rsidDel="00010D2C">
          <w:rPr>
            <w:rFonts w:ascii="Arial" w:hAnsi="Arial"/>
            <w:sz w:val="24"/>
            <w:lang w:val="el-GR"/>
          </w:rPr>
          <w:delText>αυτεπαγωγής</w:delText>
        </w:r>
        <w:r w:rsidRPr="009E68FB" w:rsidDel="00010D2C">
          <w:rPr>
            <w:rFonts w:ascii="Arial" w:hAnsi="Arial"/>
            <w:sz w:val="24"/>
            <w:lang w:val="el-GR"/>
          </w:rPr>
          <w:delText>. Για κάθε σύμβαση θα εγκατασταθούν καταγραφείς κραδασμών τουλάχιστον στο 30% του αριθμού των υπό προμήθεια</w:delText>
        </w:r>
        <w:r w:rsidDel="00010D2C">
          <w:rPr>
            <w:rFonts w:ascii="Arial" w:hAnsi="Arial"/>
            <w:sz w:val="24"/>
            <w:lang w:val="el-GR"/>
          </w:rPr>
          <w:delText xml:space="preserve"> αυτεπαγωγ</w:delText>
        </w:r>
        <w:r w:rsidRPr="009E68FB" w:rsidDel="00010D2C">
          <w:rPr>
            <w:rFonts w:ascii="Arial" w:hAnsi="Arial"/>
            <w:sz w:val="24"/>
            <w:lang w:val="el-GR"/>
          </w:rPr>
          <w:delText>ών.</w:delText>
        </w:r>
      </w:del>
    </w:p>
    <w:p w:rsidR="00A43879" w:rsidRPr="008F719F" w:rsidDel="00010D2C" w:rsidRDefault="009E68FB" w:rsidP="009E68FB">
      <w:pPr>
        <w:ind w:left="720"/>
        <w:jc w:val="both"/>
        <w:rPr>
          <w:del w:id="1157" w:author="Καρμίρης Αγγελος" w:date="2020-01-03T10:36:00Z"/>
          <w:rFonts w:ascii="Arial" w:hAnsi="Arial"/>
          <w:sz w:val="24"/>
          <w:lang w:val="el-GR"/>
        </w:rPr>
      </w:pPr>
      <w:del w:id="1158" w:author="Καρμίρης Αγγελος" w:date="2020-01-03T10:36:00Z">
        <w:r w:rsidRPr="009E68FB" w:rsidDel="00010D2C">
          <w:rPr>
            <w:rFonts w:ascii="Arial" w:hAnsi="Arial"/>
            <w:sz w:val="24"/>
            <w:lang w:val="el-GR"/>
          </w:rPr>
          <w:delText>Οι καταγραφείς κραδασμών θα είναι ψηφιακού τύπου και θα περιλαμβάνουν εγγραφή GPS και χρόνου στις καταγραφές. Θα είναι τύπου SMT HYBRID – MONILOG ENDAL ή SHOCKWATCH – SHOCK LOG 298 ή MESSKO – CARGOLOG ή ισοδύναμου τύπου, μετά από έγκριση του ΑΔΜΗΕ.</w:delText>
        </w:r>
      </w:del>
    </w:p>
    <w:p w:rsidR="00F80101" w:rsidRPr="00A762B8" w:rsidDel="00010D2C" w:rsidRDefault="007D1194" w:rsidP="00A762B8">
      <w:pPr>
        <w:ind w:left="720"/>
        <w:jc w:val="both"/>
        <w:rPr>
          <w:del w:id="1159" w:author="Καρμίρης Αγγελος" w:date="2020-01-03T10:36:00Z"/>
          <w:rFonts w:ascii="Arial" w:hAnsi="Arial"/>
          <w:sz w:val="24"/>
          <w:lang w:val="el-GR"/>
        </w:rPr>
      </w:pPr>
      <w:del w:id="1160" w:author="Καρμίρης Αγγελος" w:date="2020-01-03T10:36:00Z">
        <w:r w:rsidRPr="007D1194" w:rsidDel="00010D2C">
          <w:rPr>
            <w:rFonts w:ascii="Arial" w:hAnsi="Arial"/>
            <w:sz w:val="24"/>
            <w:lang w:val="el-GR"/>
          </w:rPr>
          <w:delText xml:space="preserve">Το όριο συναγερμού των καταγραφέων κραδασμών θα ρυθμιστεί </w:delText>
        </w:r>
        <w:r w:rsidR="00AF04CE" w:rsidDel="00010D2C">
          <w:rPr>
            <w:rFonts w:ascii="Arial" w:hAnsi="Arial"/>
            <w:sz w:val="24"/>
            <w:lang w:val="el-GR"/>
          </w:rPr>
          <w:delText>κάτω από</w:delText>
        </w:r>
        <w:r w:rsidRPr="007D1194" w:rsidDel="00010D2C">
          <w:rPr>
            <w:rFonts w:ascii="Arial" w:hAnsi="Arial"/>
            <w:sz w:val="24"/>
            <w:lang w:val="el-GR"/>
          </w:rPr>
          <w:delText xml:space="preserve"> επιτάχυνση 1g, η οποία αποτελεί το όριο αντοχής κατά το σ</w:delText>
        </w:r>
        <w:r w:rsidDel="00010D2C">
          <w:rPr>
            <w:rFonts w:ascii="Arial" w:hAnsi="Arial"/>
            <w:sz w:val="24"/>
            <w:lang w:val="el-GR"/>
          </w:rPr>
          <w:delText>χεδιασμό, σύμφωνα με την παρ.V.2.</w:delText>
        </w:r>
        <w:r w:rsidR="00AF04CE" w:rsidDel="00010D2C">
          <w:rPr>
            <w:rFonts w:ascii="Arial" w:hAnsi="Arial"/>
            <w:sz w:val="24"/>
            <w:lang w:val="el-GR"/>
          </w:rPr>
          <w:delText>7</w:delText>
        </w:r>
        <w:r w:rsidRPr="007D1194" w:rsidDel="00010D2C">
          <w:rPr>
            <w:rFonts w:ascii="Arial" w:hAnsi="Arial"/>
            <w:sz w:val="24"/>
            <w:lang w:val="el-GR"/>
          </w:rPr>
          <w:delText>.</w:delText>
        </w:r>
        <w:r w:rsidR="00FC0DF7" w:rsidRPr="00A762B8" w:rsidDel="00010D2C">
          <w:rPr>
            <w:rFonts w:ascii="Arial" w:hAnsi="Arial"/>
            <w:sz w:val="24"/>
            <w:lang w:val="el-GR"/>
          </w:rPr>
          <w:br w:type="page"/>
        </w:r>
      </w:del>
    </w:p>
    <w:p w:rsidR="004F4E5F" w:rsidRPr="008F719F" w:rsidDel="00010D2C" w:rsidRDefault="008533AD" w:rsidP="00010D2C">
      <w:pPr>
        <w:jc w:val="center"/>
        <w:rPr>
          <w:del w:id="1161" w:author="Καρμίρης Αγγελος" w:date="2020-01-03T10:36:00Z"/>
          <w:rFonts w:ascii="Arial" w:hAnsi="Arial"/>
          <w:b/>
          <w:sz w:val="24"/>
          <w:u w:val="double"/>
          <w:lang w:val="el-GR"/>
        </w:rPr>
        <w:pPrChange w:id="1162" w:author="Καρμίρης Αγγελος" w:date="2020-01-03T10:36:00Z">
          <w:pPr>
            <w:jc w:val="center"/>
          </w:pPr>
        </w:pPrChange>
      </w:pPr>
      <w:bookmarkStart w:id="1163" w:name="_GoBack"/>
      <w:bookmarkEnd w:id="1163"/>
      <w:del w:id="1164" w:author="Καρμίρης Αγγελος" w:date="2020-01-03T10:36:00Z">
        <w:r w:rsidRPr="008F719F" w:rsidDel="00010D2C">
          <w:rPr>
            <w:rFonts w:ascii="Arial" w:hAnsi="Arial"/>
            <w:b/>
            <w:sz w:val="24"/>
            <w:u w:val="double"/>
            <w:lang w:val="el-GR"/>
          </w:rPr>
          <w:delText>ΑΥΤΕΠΑΓΩΓΕΣ</w:delText>
        </w:r>
        <w:r w:rsidR="00FC0DF7" w:rsidRPr="008F719F" w:rsidDel="00010D2C">
          <w:rPr>
            <w:rFonts w:ascii="Arial" w:hAnsi="Arial"/>
            <w:b/>
            <w:sz w:val="24"/>
            <w:u w:val="double"/>
            <w:lang w:val="el-GR"/>
          </w:rPr>
          <w:delText xml:space="preserve"> </w:delText>
        </w:r>
        <w:r w:rsidR="00CA2294" w:rsidRPr="008F719F" w:rsidDel="00010D2C">
          <w:rPr>
            <w:rFonts w:ascii="Arial" w:hAnsi="Arial"/>
            <w:b/>
            <w:sz w:val="24"/>
            <w:u w:val="double"/>
            <w:lang w:val="el-GR"/>
          </w:rPr>
          <w:delText xml:space="preserve">ΠΑΡΑΛΛΗΛΗΣ </w:delText>
        </w:r>
        <w:r w:rsidR="00FC0DF7" w:rsidRPr="008F719F" w:rsidDel="00010D2C">
          <w:rPr>
            <w:rFonts w:ascii="Arial" w:hAnsi="Arial"/>
            <w:b/>
            <w:sz w:val="24"/>
            <w:u w:val="double"/>
            <w:lang w:val="el-GR"/>
          </w:rPr>
          <w:delText>ΑΝΤΙΣΤΑΘΜΙΣΗΣ 157,5</w:delText>
        </w:r>
        <w:r w:rsidR="00FC0DF7" w:rsidRPr="008F719F" w:rsidDel="00010D2C">
          <w:rPr>
            <w:rFonts w:ascii="Arial" w:hAnsi="Arial"/>
            <w:b/>
            <w:sz w:val="24"/>
            <w:u w:val="double"/>
          </w:rPr>
          <w:delText>kV</w:delText>
        </w:r>
        <w:r w:rsidR="004F4E5F" w:rsidRPr="008F719F" w:rsidDel="00010D2C">
          <w:rPr>
            <w:rFonts w:ascii="Arial" w:hAnsi="Arial"/>
            <w:b/>
            <w:sz w:val="24"/>
            <w:u w:val="double"/>
            <w:lang w:val="el-GR"/>
          </w:rPr>
          <w:delText xml:space="preserve">, </w:delText>
        </w:r>
      </w:del>
    </w:p>
    <w:p w:rsidR="00FC0DF7" w:rsidRPr="001D60BA" w:rsidDel="00010D2C" w:rsidRDefault="006009F1" w:rsidP="00010D2C">
      <w:pPr>
        <w:tabs>
          <w:tab w:val="left" w:pos="1140"/>
          <w:tab w:val="center" w:pos="4153"/>
        </w:tabs>
        <w:jc w:val="center"/>
        <w:rPr>
          <w:del w:id="1165" w:author="Καρμίρης Αγγελος" w:date="2020-01-03T10:36:00Z"/>
          <w:rFonts w:ascii="Arial" w:hAnsi="Arial"/>
          <w:b/>
          <w:sz w:val="24"/>
          <w:u w:val="double"/>
          <w:lang w:val="el-GR"/>
        </w:rPr>
        <w:pPrChange w:id="1166" w:author="Καρμίρης Αγγελος" w:date="2020-01-03T10:36:00Z">
          <w:pPr>
            <w:tabs>
              <w:tab w:val="left" w:pos="1140"/>
              <w:tab w:val="center" w:pos="4153"/>
            </w:tabs>
            <w:jc w:val="center"/>
          </w:pPr>
        </w:pPrChange>
      </w:pPr>
      <w:del w:id="1167" w:author="Καρμίρης Αγγελος" w:date="2020-01-03T10:36:00Z">
        <w:r w:rsidRPr="001D60BA" w:rsidDel="00010D2C">
          <w:rPr>
            <w:rFonts w:ascii="Arial" w:hAnsi="Arial"/>
            <w:b/>
            <w:sz w:val="24"/>
            <w:u w:val="double"/>
            <w:lang w:val="el-GR"/>
          </w:rPr>
          <w:delText>8</w:delText>
        </w:r>
        <w:r w:rsidR="006600D7" w:rsidRPr="001D60BA" w:rsidDel="00010D2C">
          <w:rPr>
            <w:rFonts w:ascii="Arial" w:hAnsi="Arial"/>
            <w:b/>
            <w:sz w:val="24"/>
            <w:u w:val="double"/>
            <w:lang w:val="el-GR"/>
          </w:rPr>
          <w:delText xml:space="preserve"> </w:delText>
        </w:r>
        <w:r w:rsidRPr="008F719F" w:rsidDel="00010D2C">
          <w:rPr>
            <w:rFonts w:ascii="Arial" w:hAnsi="Arial"/>
            <w:b/>
            <w:sz w:val="24"/>
            <w:u w:val="double"/>
          </w:rPr>
          <w:delText>MVAR</w:delText>
        </w:r>
        <w:r w:rsidR="006600D7" w:rsidDel="00010D2C">
          <w:rPr>
            <w:rFonts w:ascii="Arial" w:hAnsi="Arial"/>
            <w:b/>
            <w:sz w:val="24"/>
            <w:u w:val="double"/>
            <w:lang w:val="el-GR"/>
          </w:rPr>
          <w:delText xml:space="preserve"> – </w:delText>
        </w:r>
        <w:r w:rsidR="00BD579B" w:rsidDel="00010D2C">
          <w:rPr>
            <w:rFonts w:ascii="Arial" w:hAnsi="Arial"/>
            <w:b/>
            <w:sz w:val="24"/>
            <w:u w:val="double"/>
            <w:lang w:val="el-GR"/>
          </w:rPr>
          <w:delText>50</w:delText>
        </w:r>
        <w:r w:rsidR="006600D7" w:rsidDel="00010D2C">
          <w:rPr>
            <w:rFonts w:ascii="Arial" w:hAnsi="Arial"/>
            <w:b/>
            <w:sz w:val="24"/>
            <w:u w:val="double"/>
            <w:lang w:val="el-GR"/>
          </w:rPr>
          <w:delText xml:space="preserve"> </w:delText>
        </w:r>
        <w:r w:rsidR="000B14D6" w:rsidRPr="008F719F" w:rsidDel="00010D2C">
          <w:rPr>
            <w:rFonts w:ascii="Arial" w:hAnsi="Arial"/>
            <w:b/>
            <w:sz w:val="24"/>
            <w:u w:val="double"/>
          </w:rPr>
          <w:delText>MVAR</w:delText>
        </w:r>
      </w:del>
    </w:p>
    <w:p w:rsidR="00FC0DF7" w:rsidRPr="001D60BA" w:rsidRDefault="00FC0DF7" w:rsidP="00010D2C">
      <w:pPr>
        <w:jc w:val="both"/>
        <w:rPr>
          <w:rFonts w:ascii="Arial" w:hAnsi="Arial"/>
          <w:sz w:val="16"/>
          <w:u w:val="double"/>
          <w:lang w:val="el-GR"/>
        </w:rPr>
        <w:pPrChange w:id="1168" w:author="Καρμίρης Αγγελος" w:date="2020-01-03T10:36:00Z">
          <w:pPr>
            <w:ind w:left="709" w:hanging="709"/>
            <w:jc w:val="both"/>
          </w:pPr>
        </w:pPrChange>
      </w:pPr>
    </w:p>
    <w:p w:rsidR="00FC0DF7" w:rsidRPr="008F719F" w:rsidRDefault="00FC0DF7">
      <w:pPr>
        <w:ind w:left="709" w:hanging="709"/>
        <w:jc w:val="center"/>
        <w:rPr>
          <w:rFonts w:ascii="Arial" w:hAnsi="Arial"/>
          <w:b/>
          <w:sz w:val="24"/>
          <w:u w:val="double"/>
          <w:lang w:val="el-GR"/>
        </w:rPr>
      </w:pPr>
      <w:r w:rsidRPr="008F719F">
        <w:rPr>
          <w:rFonts w:ascii="Arial" w:hAnsi="Arial"/>
          <w:b/>
          <w:sz w:val="24"/>
          <w:u w:val="double"/>
          <w:lang w:val="el-GR"/>
        </w:rPr>
        <w:t>ΠΑΡΑΡΤΗΜΑ  “Α”</w:t>
      </w:r>
    </w:p>
    <w:p w:rsidR="00FC0DF7" w:rsidRPr="008F719F" w:rsidRDefault="00FC0DF7">
      <w:pPr>
        <w:ind w:left="709" w:hanging="709"/>
        <w:jc w:val="both"/>
        <w:rPr>
          <w:rFonts w:ascii="Arial" w:hAnsi="Arial"/>
          <w:sz w:val="24"/>
          <w:lang w:val="el-GR"/>
        </w:rPr>
      </w:pPr>
    </w:p>
    <w:p w:rsidR="00FC0DF7" w:rsidRPr="008F719F" w:rsidRDefault="00FC0DF7">
      <w:pPr>
        <w:ind w:left="709" w:hanging="709"/>
        <w:jc w:val="center"/>
        <w:rPr>
          <w:rFonts w:ascii="Arial" w:hAnsi="Arial"/>
          <w:sz w:val="22"/>
          <w:u w:val="single"/>
          <w:lang w:val="el-GR"/>
        </w:rPr>
      </w:pPr>
      <w:r w:rsidRPr="008F719F">
        <w:rPr>
          <w:rFonts w:ascii="Arial" w:hAnsi="Arial"/>
          <w:sz w:val="22"/>
          <w:u w:val="single"/>
          <w:lang w:val="el-GR"/>
        </w:rPr>
        <w:t>ΣΤΟΙΧΕΙΑ ΠΟΥ ΠΑΡΕΧΟΝΤΑΙ ΑΠΟ ΤΟΝ ΠΡΟΜΗΘΕΥΤΗ</w:t>
      </w:r>
    </w:p>
    <w:p w:rsidR="00FC0DF7" w:rsidRPr="008F719F" w:rsidRDefault="00FC0DF7">
      <w:pPr>
        <w:ind w:left="709" w:hanging="709"/>
        <w:jc w:val="both"/>
        <w:rPr>
          <w:rFonts w:ascii="Arial" w:hAnsi="Arial"/>
          <w:sz w:val="24"/>
          <w:lang w:val="el-GR"/>
        </w:rPr>
      </w:pPr>
    </w:p>
    <w:p w:rsidR="00FC0DF7" w:rsidRPr="008F719F" w:rsidRDefault="00FC0DF7">
      <w:pPr>
        <w:ind w:left="709" w:hanging="709"/>
        <w:jc w:val="both"/>
        <w:rPr>
          <w:rFonts w:ascii="Arial" w:hAnsi="Arial"/>
          <w:sz w:val="24"/>
          <w:lang w:val="el-GR"/>
        </w:rPr>
      </w:pPr>
    </w:p>
    <w:p w:rsidR="00FC0DF7" w:rsidRPr="008F719F" w:rsidRDefault="00FC0DF7">
      <w:pPr>
        <w:ind w:left="709" w:hanging="709"/>
        <w:jc w:val="both"/>
        <w:rPr>
          <w:rFonts w:ascii="Arial" w:hAnsi="Arial"/>
          <w:sz w:val="24"/>
          <w:lang w:val="el-GR"/>
        </w:rPr>
      </w:pPr>
      <w:r w:rsidRPr="008F719F">
        <w:rPr>
          <w:rFonts w:ascii="Arial" w:hAnsi="Arial"/>
          <w:sz w:val="24"/>
          <w:lang w:val="el-GR"/>
        </w:rPr>
        <w:t>1.</w:t>
      </w:r>
      <w:r w:rsidRPr="008F719F">
        <w:rPr>
          <w:rFonts w:ascii="Arial" w:hAnsi="Arial"/>
          <w:sz w:val="24"/>
          <w:lang w:val="el-GR"/>
        </w:rPr>
        <w:tab/>
      </w:r>
      <w:r w:rsidR="0099670D" w:rsidRPr="008F719F">
        <w:rPr>
          <w:rFonts w:ascii="Arial" w:hAnsi="Arial"/>
          <w:sz w:val="24"/>
          <w:lang w:val="el-GR"/>
        </w:rPr>
        <w:t xml:space="preserve">Τύπος        </w:t>
      </w:r>
      <w:r w:rsidR="0099670D" w:rsidRPr="008F719F">
        <w:rPr>
          <w:rFonts w:ascii="Arial" w:hAnsi="Arial"/>
          <w:sz w:val="24"/>
          <w:lang w:val="el-GR"/>
        </w:rPr>
        <w:tab/>
      </w:r>
      <w:r w:rsidR="0099670D" w:rsidRPr="008F719F">
        <w:rPr>
          <w:rFonts w:ascii="Arial" w:hAnsi="Arial"/>
          <w:sz w:val="24"/>
          <w:lang w:val="el-GR"/>
        </w:rPr>
        <w:tab/>
      </w:r>
      <w:r w:rsidR="0099670D" w:rsidRPr="008F719F">
        <w:rPr>
          <w:rFonts w:ascii="Arial" w:hAnsi="Arial"/>
          <w:sz w:val="24"/>
          <w:lang w:val="el-GR"/>
        </w:rPr>
        <w:tab/>
      </w:r>
      <w:r w:rsidR="0099670D" w:rsidRPr="008F719F">
        <w:rPr>
          <w:rFonts w:ascii="Arial" w:hAnsi="Arial"/>
          <w:sz w:val="24"/>
          <w:lang w:val="el-GR"/>
        </w:rPr>
        <w:tab/>
      </w:r>
      <w:r w:rsidR="0099670D" w:rsidRPr="008F719F">
        <w:rPr>
          <w:rFonts w:ascii="Arial" w:hAnsi="Arial"/>
          <w:sz w:val="24"/>
          <w:lang w:val="el-GR"/>
        </w:rPr>
        <w:tab/>
      </w:r>
      <w:r w:rsidR="00D01889" w:rsidRPr="008F719F">
        <w:rPr>
          <w:rFonts w:ascii="Arial" w:hAnsi="Arial"/>
          <w:sz w:val="24"/>
          <w:lang w:val="el-GR"/>
        </w:rPr>
        <w:t>:</w:t>
      </w:r>
      <w:r w:rsidR="00D01889" w:rsidRPr="008F719F">
        <w:rPr>
          <w:rFonts w:ascii="Arial" w:hAnsi="Arial"/>
          <w:sz w:val="24"/>
          <w:lang w:val="el-GR"/>
        </w:rPr>
        <w:tab/>
        <w:t>………………………….</w:t>
      </w:r>
    </w:p>
    <w:p w:rsidR="00FC0DF7" w:rsidRPr="008F719F" w:rsidRDefault="00FC0DF7">
      <w:pPr>
        <w:ind w:left="709" w:hanging="709"/>
        <w:jc w:val="both"/>
        <w:rPr>
          <w:rFonts w:ascii="Arial" w:hAnsi="Arial"/>
          <w:sz w:val="16"/>
          <w:lang w:val="el-GR"/>
        </w:rPr>
      </w:pPr>
    </w:p>
    <w:p w:rsidR="00FC0DF7" w:rsidRPr="008F719F" w:rsidRDefault="0099670D" w:rsidP="0099670D">
      <w:pPr>
        <w:ind w:left="709" w:hanging="709"/>
        <w:jc w:val="both"/>
        <w:rPr>
          <w:rFonts w:ascii="Arial" w:hAnsi="Arial"/>
          <w:sz w:val="24"/>
          <w:lang w:val="el-GR"/>
        </w:rPr>
      </w:pPr>
      <w:r w:rsidRPr="008F719F">
        <w:rPr>
          <w:rFonts w:ascii="Arial" w:hAnsi="Arial"/>
          <w:sz w:val="24"/>
          <w:lang w:val="el-GR"/>
        </w:rPr>
        <w:t>2.</w:t>
      </w:r>
      <w:r w:rsidRPr="008F719F">
        <w:rPr>
          <w:rFonts w:ascii="Arial" w:hAnsi="Arial"/>
          <w:sz w:val="24"/>
          <w:lang w:val="el-GR"/>
        </w:rPr>
        <w:tab/>
        <w:t xml:space="preserve">Ονομαστική ισχύς για ονομ. τάση 157,5 </w:t>
      </w:r>
      <w:r w:rsidRPr="008F719F">
        <w:rPr>
          <w:rFonts w:ascii="Arial" w:hAnsi="Arial"/>
          <w:sz w:val="24"/>
        </w:rPr>
        <w:t>kV</w:t>
      </w:r>
      <w:r w:rsidR="00D01889" w:rsidRPr="008F719F">
        <w:rPr>
          <w:rFonts w:ascii="Arial" w:hAnsi="Arial"/>
          <w:sz w:val="24"/>
          <w:lang w:val="el-GR"/>
        </w:rPr>
        <w:t>:</w:t>
      </w:r>
      <w:r w:rsidR="00D01889" w:rsidRPr="008F719F">
        <w:rPr>
          <w:rFonts w:ascii="Arial" w:hAnsi="Arial"/>
          <w:sz w:val="24"/>
          <w:lang w:val="el-GR"/>
        </w:rPr>
        <w:tab/>
        <w:t>…………………</w:t>
      </w:r>
      <w:r w:rsidR="00BD579B">
        <w:rPr>
          <w:rFonts w:ascii="Arial" w:hAnsi="Arial"/>
          <w:sz w:val="24"/>
          <w:lang w:val="el-GR"/>
        </w:rPr>
        <w:t>…</w:t>
      </w:r>
      <w:proofErr w:type="spellStart"/>
      <w:r w:rsidR="00D01889" w:rsidRPr="008F719F">
        <w:rPr>
          <w:rFonts w:ascii="Arial" w:hAnsi="Arial"/>
          <w:sz w:val="24"/>
        </w:rPr>
        <w:t>M</w:t>
      </w:r>
      <w:r w:rsidR="008F719F">
        <w:rPr>
          <w:rFonts w:ascii="Arial" w:hAnsi="Arial"/>
          <w:sz w:val="24"/>
        </w:rPr>
        <w:t>var</w:t>
      </w:r>
      <w:proofErr w:type="spellEnd"/>
    </w:p>
    <w:p w:rsidR="00FC0DF7" w:rsidRPr="008F719F" w:rsidRDefault="00FC0DF7">
      <w:pPr>
        <w:ind w:left="709"/>
        <w:jc w:val="both"/>
        <w:rPr>
          <w:rFonts w:ascii="Arial" w:hAnsi="Arial"/>
          <w:sz w:val="16"/>
          <w:lang w:val="el-GR"/>
        </w:rPr>
      </w:pPr>
    </w:p>
    <w:p w:rsidR="00FC0DF7" w:rsidRPr="008F719F" w:rsidRDefault="006600D7">
      <w:pPr>
        <w:jc w:val="both"/>
        <w:rPr>
          <w:rFonts w:ascii="Arial" w:hAnsi="Arial"/>
          <w:sz w:val="24"/>
          <w:lang w:val="el-GR"/>
        </w:rPr>
      </w:pPr>
      <w:r>
        <w:rPr>
          <w:rFonts w:ascii="Arial" w:hAnsi="Arial"/>
          <w:sz w:val="24"/>
          <w:lang w:val="el-GR"/>
        </w:rPr>
        <w:t>3.</w:t>
      </w:r>
      <w:r>
        <w:rPr>
          <w:rFonts w:ascii="Arial" w:hAnsi="Arial"/>
          <w:sz w:val="24"/>
          <w:lang w:val="el-GR"/>
        </w:rPr>
        <w:tab/>
        <w:t>Μέγιστη συνεχής</w:t>
      </w:r>
      <w:r w:rsidR="00D01889" w:rsidRPr="008F719F">
        <w:rPr>
          <w:rFonts w:ascii="Arial" w:hAnsi="Arial"/>
          <w:sz w:val="24"/>
          <w:lang w:val="el-GR"/>
        </w:rPr>
        <w:t xml:space="preserve"> τάση λειτουργίας</w:t>
      </w:r>
      <w:r w:rsidR="00D01889" w:rsidRPr="008F719F">
        <w:rPr>
          <w:rFonts w:ascii="Arial" w:hAnsi="Arial"/>
          <w:sz w:val="24"/>
          <w:lang w:val="el-GR"/>
        </w:rPr>
        <w:tab/>
        <w:t>:</w:t>
      </w:r>
      <w:r w:rsidR="00D01889" w:rsidRPr="008F719F">
        <w:rPr>
          <w:rFonts w:ascii="Arial" w:hAnsi="Arial"/>
          <w:sz w:val="24"/>
          <w:lang w:val="el-GR"/>
        </w:rPr>
        <w:tab/>
        <w:t>……………………</w:t>
      </w:r>
      <w:r w:rsidR="0099670D" w:rsidRPr="008F719F">
        <w:rPr>
          <w:rFonts w:ascii="Arial" w:hAnsi="Arial"/>
          <w:sz w:val="24"/>
          <w:lang w:val="el-GR"/>
        </w:rPr>
        <w:t>...</w:t>
      </w:r>
      <w:r w:rsidR="00D01889" w:rsidRPr="008F719F">
        <w:rPr>
          <w:rFonts w:ascii="Arial" w:hAnsi="Arial"/>
          <w:sz w:val="24"/>
        </w:rPr>
        <w:t>KV</w:t>
      </w:r>
    </w:p>
    <w:p w:rsidR="00FC0DF7" w:rsidRPr="008F719F" w:rsidRDefault="00FC0DF7">
      <w:pPr>
        <w:jc w:val="both"/>
        <w:rPr>
          <w:rFonts w:ascii="Arial" w:hAnsi="Arial"/>
          <w:sz w:val="16"/>
          <w:lang w:val="el-GR"/>
        </w:rPr>
      </w:pPr>
    </w:p>
    <w:p w:rsidR="00FC0DF7" w:rsidRPr="001D60BA" w:rsidRDefault="0099670D">
      <w:pPr>
        <w:jc w:val="both"/>
        <w:rPr>
          <w:rFonts w:ascii="Arial" w:hAnsi="Arial"/>
          <w:sz w:val="24"/>
          <w:lang w:val="el-GR"/>
        </w:rPr>
      </w:pPr>
      <w:r w:rsidRPr="008F719F">
        <w:rPr>
          <w:rFonts w:ascii="Arial" w:hAnsi="Arial"/>
          <w:sz w:val="24"/>
          <w:lang w:val="el-GR"/>
        </w:rPr>
        <w:t>4.</w:t>
      </w:r>
      <w:r w:rsidRPr="008F719F">
        <w:rPr>
          <w:rFonts w:ascii="Arial" w:hAnsi="Arial"/>
          <w:sz w:val="24"/>
          <w:lang w:val="el-GR"/>
        </w:rPr>
        <w:tab/>
        <w:t xml:space="preserve">Ονομαστικό ρεύμα της αυτεπαγωγής στα 157,5 </w:t>
      </w:r>
      <w:r w:rsidRPr="008F719F">
        <w:rPr>
          <w:rFonts w:ascii="Arial" w:hAnsi="Arial"/>
          <w:sz w:val="24"/>
        </w:rPr>
        <w:t>kV</w:t>
      </w:r>
      <w:r w:rsidR="00D01889" w:rsidRPr="008F719F">
        <w:rPr>
          <w:rFonts w:ascii="Arial" w:hAnsi="Arial"/>
          <w:sz w:val="24"/>
          <w:lang w:val="el-GR"/>
        </w:rPr>
        <w:t>:</w:t>
      </w:r>
      <w:r w:rsidR="00D01889" w:rsidRPr="008F719F">
        <w:rPr>
          <w:rFonts w:ascii="Arial" w:hAnsi="Arial"/>
          <w:sz w:val="24"/>
          <w:lang w:val="el-GR"/>
        </w:rPr>
        <w:tab/>
        <w:t>……………….</w:t>
      </w:r>
      <w:r w:rsidR="00D01889" w:rsidRPr="008F719F">
        <w:rPr>
          <w:rFonts w:ascii="Arial" w:hAnsi="Arial"/>
          <w:sz w:val="24"/>
        </w:rPr>
        <w:t>A</w:t>
      </w:r>
    </w:p>
    <w:p w:rsidR="00D01889" w:rsidRPr="008F719F" w:rsidRDefault="00D01889">
      <w:pPr>
        <w:jc w:val="both"/>
        <w:rPr>
          <w:rFonts w:ascii="Arial" w:hAnsi="Arial"/>
          <w:sz w:val="16"/>
          <w:lang w:val="el-GR"/>
        </w:rPr>
      </w:pPr>
    </w:p>
    <w:p w:rsidR="00FC0DF7" w:rsidRPr="008F719F" w:rsidRDefault="00141497" w:rsidP="00141497">
      <w:pPr>
        <w:tabs>
          <w:tab w:val="left" w:pos="709"/>
          <w:tab w:val="left" w:pos="4962"/>
        </w:tabs>
        <w:jc w:val="both"/>
        <w:rPr>
          <w:rFonts w:ascii="Arial" w:hAnsi="Arial"/>
          <w:sz w:val="24"/>
          <w:lang w:val="el-GR"/>
        </w:rPr>
      </w:pPr>
      <w:r w:rsidRPr="008F719F">
        <w:rPr>
          <w:rFonts w:ascii="Arial" w:hAnsi="Arial"/>
          <w:sz w:val="24"/>
          <w:lang w:val="el-GR"/>
        </w:rPr>
        <w:t>5.</w:t>
      </w:r>
      <w:r w:rsidRPr="008F719F">
        <w:rPr>
          <w:rFonts w:ascii="Arial" w:hAnsi="Arial"/>
          <w:sz w:val="24"/>
          <w:lang w:val="el-GR"/>
        </w:rPr>
        <w:tab/>
        <w:t>Εφαρμοζόμενοι κανονισμοί</w:t>
      </w:r>
      <w:r w:rsidRPr="008F719F">
        <w:rPr>
          <w:rFonts w:ascii="Arial" w:hAnsi="Arial"/>
          <w:sz w:val="24"/>
          <w:lang w:val="el-GR"/>
        </w:rPr>
        <w:tab/>
      </w:r>
      <w:r w:rsidRPr="008F719F">
        <w:rPr>
          <w:rFonts w:ascii="Arial" w:hAnsi="Arial"/>
          <w:sz w:val="24"/>
          <w:lang w:val="el-GR"/>
        </w:rPr>
        <w:tab/>
      </w:r>
      <w:r w:rsidR="00FC0DF7" w:rsidRPr="008F719F">
        <w:rPr>
          <w:rFonts w:ascii="Arial" w:hAnsi="Arial"/>
          <w:sz w:val="24"/>
          <w:lang w:val="el-GR"/>
        </w:rPr>
        <w:t>:</w:t>
      </w:r>
      <w:r w:rsidR="00FC0DF7" w:rsidRPr="008F719F">
        <w:rPr>
          <w:rFonts w:ascii="Arial" w:hAnsi="Arial"/>
          <w:sz w:val="24"/>
          <w:lang w:val="el-GR"/>
        </w:rPr>
        <w:tab/>
        <w:t xml:space="preserve">…………………. </w:t>
      </w:r>
      <w:r w:rsidR="002660DE" w:rsidRPr="008F719F">
        <w:rPr>
          <w:rFonts w:ascii="Arial" w:hAnsi="Arial"/>
          <w:sz w:val="24"/>
          <w:lang w:val="el-GR"/>
        </w:rPr>
        <w:t>..........</w:t>
      </w:r>
    </w:p>
    <w:p w:rsidR="00FC0DF7" w:rsidRPr="008F719F" w:rsidRDefault="00FC0DF7">
      <w:pPr>
        <w:jc w:val="both"/>
        <w:rPr>
          <w:rFonts w:ascii="Arial" w:hAnsi="Arial"/>
          <w:sz w:val="16"/>
          <w:lang w:val="el-GR"/>
        </w:rPr>
      </w:pPr>
    </w:p>
    <w:p w:rsidR="00FC0DF7" w:rsidRPr="008F719F" w:rsidRDefault="002660DE">
      <w:pPr>
        <w:jc w:val="both"/>
        <w:rPr>
          <w:rFonts w:ascii="Arial" w:hAnsi="Arial"/>
          <w:sz w:val="24"/>
          <w:lang w:val="el-GR"/>
        </w:rPr>
      </w:pPr>
      <w:r w:rsidRPr="008F719F">
        <w:rPr>
          <w:rFonts w:ascii="Arial" w:hAnsi="Arial"/>
          <w:sz w:val="24"/>
          <w:lang w:val="el-GR"/>
        </w:rPr>
        <w:t>6.</w:t>
      </w:r>
      <w:r w:rsidRPr="008F719F">
        <w:rPr>
          <w:rFonts w:ascii="Arial" w:hAnsi="Arial"/>
          <w:sz w:val="24"/>
          <w:lang w:val="el-GR"/>
        </w:rPr>
        <w:tab/>
        <w:t xml:space="preserve">Ονομαστική συχνότητα     </w:t>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 xml:space="preserve">…………………. </w:t>
      </w:r>
      <w:r w:rsidR="00D01889" w:rsidRPr="008F719F">
        <w:rPr>
          <w:rFonts w:ascii="Arial" w:hAnsi="Arial"/>
          <w:sz w:val="24"/>
          <w:lang w:val="el-GR"/>
        </w:rPr>
        <w:t>.....</w:t>
      </w:r>
      <w:r w:rsidRPr="008F719F">
        <w:rPr>
          <w:rFonts w:ascii="Arial" w:hAnsi="Arial"/>
          <w:sz w:val="24"/>
          <w:lang w:val="el-GR"/>
        </w:rPr>
        <w:t>.</w:t>
      </w:r>
      <w:r w:rsidR="00D01889" w:rsidRPr="008F719F">
        <w:rPr>
          <w:rFonts w:ascii="Arial" w:hAnsi="Arial"/>
          <w:sz w:val="24"/>
        </w:rPr>
        <w:t>Hz</w:t>
      </w:r>
    </w:p>
    <w:p w:rsidR="00FC0DF7" w:rsidRPr="008F719F" w:rsidRDefault="00FC0DF7">
      <w:pPr>
        <w:jc w:val="both"/>
        <w:rPr>
          <w:rFonts w:ascii="Arial" w:hAnsi="Arial"/>
          <w:sz w:val="16"/>
          <w:lang w:val="el-GR"/>
        </w:rPr>
      </w:pPr>
    </w:p>
    <w:p w:rsidR="00FC0DF7" w:rsidRPr="008F719F" w:rsidRDefault="00FC0DF7">
      <w:pPr>
        <w:jc w:val="both"/>
        <w:rPr>
          <w:rFonts w:ascii="Arial" w:hAnsi="Arial"/>
          <w:sz w:val="24"/>
          <w:lang w:val="el-GR"/>
        </w:rPr>
      </w:pPr>
      <w:r w:rsidRPr="008F719F">
        <w:rPr>
          <w:rFonts w:ascii="Arial" w:hAnsi="Arial"/>
          <w:sz w:val="24"/>
          <w:lang w:val="el-GR"/>
        </w:rPr>
        <w:t>7.</w:t>
      </w:r>
      <w:r w:rsidRPr="008F719F">
        <w:rPr>
          <w:rFonts w:ascii="Arial" w:hAnsi="Arial"/>
          <w:sz w:val="24"/>
          <w:lang w:val="el-GR"/>
        </w:rPr>
        <w:tab/>
      </w:r>
      <w:r w:rsidR="002660DE" w:rsidRPr="008F719F">
        <w:rPr>
          <w:rFonts w:ascii="Arial" w:hAnsi="Arial"/>
          <w:sz w:val="24"/>
          <w:lang w:val="el-GR"/>
        </w:rPr>
        <w:t>Τύπος πυρήνα</w:t>
      </w:r>
      <w:r w:rsidRPr="008F719F">
        <w:rPr>
          <w:rFonts w:ascii="Arial" w:hAnsi="Arial"/>
          <w:sz w:val="24"/>
          <w:lang w:val="el-GR"/>
        </w:rPr>
        <w:tab/>
      </w:r>
      <w:r w:rsidR="000F60D4" w:rsidRPr="008F719F">
        <w:rPr>
          <w:rFonts w:ascii="Arial" w:hAnsi="Arial"/>
          <w:sz w:val="24"/>
          <w:lang w:val="el-GR"/>
        </w:rPr>
        <w:t xml:space="preserve">           </w:t>
      </w:r>
      <w:r w:rsidR="002660DE" w:rsidRPr="008F719F">
        <w:rPr>
          <w:rFonts w:ascii="Arial" w:hAnsi="Arial"/>
          <w:sz w:val="24"/>
          <w:lang w:val="el-GR"/>
        </w:rPr>
        <w:t xml:space="preserve">                      :</w:t>
      </w:r>
      <w:r w:rsidR="002660DE" w:rsidRPr="008F719F">
        <w:rPr>
          <w:rFonts w:ascii="Arial" w:hAnsi="Arial"/>
          <w:sz w:val="24"/>
          <w:lang w:val="el-GR"/>
        </w:rPr>
        <w:tab/>
        <w:t>……………....................</w:t>
      </w:r>
    </w:p>
    <w:p w:rsidR="00FC0DF7" w:rsidRPr="008F719F" w:rsidRDefault="00FC0DF7">
      <w:pPr>
        <w:jc w:val="both"/>
        <w:rPr>
          <w:rFonts w:ascii="Arial" w:hAnsi="Arial"/>
          <w:sz w:val="16"/>
          <w:lang w:val="el-GR"/>
        </w:rPr>
      </w:pPr>
    </w:p>
    <w:p w:rsidR="00FC0DF7" w:rsidRPr="008F719F" w:rsidRDefault="00FC0DF7">
      <w:pPr>
        <w:jc w:val="both"/>
        <w:rPr>
          <w:rFonts w:ascii="Arial" w:hAnsi="Arial"/>
          <w:sz w:val="24"/>
          <w:lang w:val="el-GR"/>
        </w:rPr>
      </w:pPr>
      <w:r w:rsidRPr="008F719F">
        <w:rPr>
          <w:rFonts w:ascii="Arial" w:hAnsi="Arial"/>
          <w:sz w:val="24"/>
          <w:lang w:val="el-GR"/>
        </w:rPr>
        <w:t>8.</w:t>
      </w:r>
      <w:r w:rsidRPr="008F719F">
        <w:rPr>
          <w:rFonts w:ascii="Arial" w:hAnsi="Arial"/>
          <w:sz w:val="24"/>
          <w:lang w:val="el-GR"/>
        </w:rPr>
        <w:tab/>
      </w:r>
      <w:r w:rsidR="002660DE" w:rsidRPr="008F719F">
        <w:rPr>
          <w:rFonts w:ascii="Arial" w:hAnsi="Arial"/>
          <w:sz w:val="24"/>
          <w:lang w:val="el-GR"/>
        </w:rPr>
        <w:t>Συνδεσμολογία τυλιγμάτων                     :</w:t>
      </w:r>
      <w:r w:rsidR="002660DE" w:rsidRPr="008F719F">
        <w:rPr>
          <w:rFonts w:ascii="Arial" w:hAnsi="Arial"/>
          <w:sz w:val="24"/>
          <w:lang w:val="el-GR"/>
        </w:rPr>
        <w:tab/>
        <w:t>……………....................</w:t>
      </w:r>
    </w:p>
    <w:p w:rsidR="00FC0DF7" w:rsidRPr="008F719F" w:rsidRDefault="00FC0DF7">
      <w:pPr>
        <w:jc w:val="both"/>
        <w:rPr>
          <w:rFonts w:ascii="Arial" w:hAnsi="Arial"/>
          <w:sz w:val="16"/>
          <w:lang w:val="el-GR"/>
        </w:rPr>
      </w:pPr>
    </w:p>
    <w:p w:rsidR="00FC0DF7" w:rsidRPr="008F719F" w:rsidRDefault="00CF0628">
      <w:pPr>
        <w:jc w:val="both"/>
        <w:rPr>
          <w:rFonts w:ascii="Arial" w:hAnsi="Arial"/>
          <w:sz w:val="24"/>
          <w:lang w:val="el-GR"/>
        </w:rPr>
      </w:pPr>
      <w:r w:rsidRPr="008F719F">
        <w:rPr>
          <w:rFonts w:ascii="Arial" w:hAnsi="Arial"/>
          <w:sz w:val="24"/>
          <w:lang w:val="el-GR"/>
        </w:rPr>
        <w:t>9.</w:t>
      </w:r>
      <w:r w:rsidRPr="008F719F">
        <w:rPr>
          <w:rFonts w:ascii="Arial" w:hAnsi="Arial"/>
          <w:sz w:val="24"/>
          <w:lang w:val="el-GR"/>
        </w:rPr>
        <w:tab/>
        <w:t>Αντοχή σε κεραυνική κρουστική τάση</w:t>
      </w:r>
      <w:r w:rsidR="002660DE" w:rsidRPr="008F719F">
        <w:rPr>
          <w:rFonts w:ascii="Arial" w:hAnsi="Arial"/>
          <w:sz w:val="24"/>
          <w:lang w:val="el-GR"/>
        </w:rPr>
        <w:t xml:space="preserve">                                   </w:t>
      </w:r>
    </w:p>
    <w:p w:rsidR="003C64BD" w:rsidRPr="008F719F" w:rsidRDefault="003C64BD">
      <w:pPr>
        <w:jc w:val="both"/>
        <w:rPr>
          <w:rFonts w:ascii="Arial" w:hAnsi="Arial"/>
          <w:sz w:val="24"/>
          <w:lang w:val="el-GR"/>
        </w:rPr>
      </w:pPr>
    </w:p>
    <w:p w:rsidR="003C64BD" w:rsidRPr="008F719F" w:rsidRDefault="003C64BD" w:rsidP="003C64BD">
      <w:pPr>
        <w:ind w:firstLine="720"/>
        <w:jc w:val="both"/>
        <w:rPr>
          <w:rFonts w:ascii="Arial" w:hAnsi="Arial"/>
          <w:sz w:val="24"/>
          <w:lang w:val="el-GR"/>
        </w:rPr>
      </w:pPr>
      <w:r w:rsidRPr="008F719F">
        <w:rPr>
          <w:rFonts w:ascii="Arial" w:hAnsi="Arial"/>
          <w:sz w:val="24"/>
          <w:szCs w:val="24"/>
          <w:lang w:val="el-GR"/>
        </w:rPr>
        <w:t>α.</w:t>
      </w:r>
      <w:r w:rsidRPr="008F719F">
        <w:rPr>
          <w:rFonts w:ascii="Arial" w:hAnsi="Arial"/>
          <w:sz w:val="24"/>
          <w:szCs w:val="24"/>
          <w:lang w:val="el-GR"/>
        </w:rPr>
        <w:tab/>
      </w:r>
      <w:proofErr w:type="spellStart"/>
      <w:r w:rsidRPr="008F719F">
        <w:rPr>
          <w:rFonts w:ascii="Arial" w:hAnsi="Arial"/>
          <w:sz w:val="24"/>
          <w:szCs w:val="24"/>
          <w:lang w:val="el-GR"/>
        </w:rPr>
        <w:t>Ακροδέκτου</w:t>
      </w:r>
      <w:proofErr w:type="spellEnd"/>
      <w:r w:rsidRPr="008F719F">
        <w:rPr>
          <w:rFonts w:ascii="Arial" w:hAnsi="Arial"/>
          <w:sz w:val="24"/>
          <w:szCs w:val="24"/>
          <w:lang w:val="el-GR"/>
        </w:rPr>
        <w:t xml:space="preserve"> γραμμής</w:t>
      </w:r>
      <w:r w:rsidRPr="008F719F">
        <w:rPr>
          <w:rFonts w:ascii="Arial" w:hAnsi="Arial"/>
          <w:sz w:val="22"/>
          <w:lang w:val="el-GR"/>
        </w:rPr>
        <w:tab/>
      </w:r>
      <w:r w:rsidRPr="008F719F">
        <w:rPr>
          <w:rFonts w:ascii="Arial" w:hAnsi="Arial"/>
          <w:sz w:val="22"/>
          <w:lang w:val="el-GR"/>
        </w:rPr>
        <w:tab/>
      </w:r>
      <w:r w:rsidRPr="008F719F">
        <w:rPr>
          <w:rFonts w:ascii="Arial" w:hAnsi="Arial"/>
          <w:sz w:val="24"/>
          <w:lang w:val="el-GR"/>
        </w:rPr>
        <w:t>:</w:t>
      </w:r>
      <w:r w:rsidRPr="008F719F">
        <w:rPr>
          <w:rFonts w:ascii="Arial" w:hAnsi="Arial"/>
          <w:sz w:val="24"/>
          <w:lang w:val="el-GR"/>
        </w:rPr>
        <w:tab/>
        <w:t>……………....................</w:t>
      </w:r>
    </w:p>
    <w:p w:rsidR="003C64BD" w:rsidRPr="008F719F" w:rsidRDefault="003C64BD" w:rsidP="003C64BD">
      <w:pPr>
        <w:jc w:val="both"/>
        <w:rPr>
          <w:rFonts w:ascii="Arial" w:hAnsi="Arial"/>
          <w:sz w:val="24"/>
          <w:lang w:val="el-GR"/>
        </w:rPr>
      </w:pPr>
      <w:r w:rsidRPr="008F719F">
        <w:rPr>
          <w:rFonts w:ascii="Arial" w:hAnsi="Arial"/>
          <w:sz w:val="24"/>
          <w:lang w:val="el-GR"/>
        </w:rPr>
        <w:tab/>
      </w:r>
      <w:r w:rsidRPr="008F719F">
        <w:rPr>
          <w:rFonts w:ascii="Arial" w:hAnsi="Arial"/>
          <w:sz w:val="24"/>
          <w:szCs w:val="24"/>
          <w:lang w:val="el-GR"/>
        </w:rPr>
        <w:t>β.</w:t>
      </w:r>
      <w:r w:rsidRPr="008F719F">
        <w:rPr>
          <w:rFonts w:ascii="Arial" w:hAnsi="Arial"/>
          <w:sz w:val="24"/>
          <w:szCs w:val="24"/>
          <w:lang w:val="el-GR"/>
        </w:rPr>
        <w:tab/>
      </w:r>
      <w:proofErr w:type="spellStart"/>
      <w:r w:rsidRPr="008F719F">
        <w:rPr>
          <w:rFonts w:ascii="Arial" w:hAnsi="Arial"/>
          <w:sz w:val="24"/>
          <w:szCs w:val="24"/>
          <w:lang w:val="el-GR"/>
        </w:rPr>
        <w:t>Ακροδέκτου</w:t>
      </w:r>
      <w:proofErr w:type="spellEnd"/>
      <w:r w:rsidRPr="008F719F">
        <w:rPr>
          <w:rFonts w:ascii="Arial" w:hAnsi="Arial"/>
          <w:sz w:val="24"/>
          <w:szCs w:val="24"/>
          <w:lang w:val="el-GR"/>
        </w:rPr>
        <w:t xml:space="preserve"> ουδετέρου</w:t>
      </w:r>
      <w:r w:rsidRPr="008F719F">
        <w:rPr>
          <w:rFonts w:ascii="Arial" w:hAnsi="Arial"/>
          <w:sz w:val="22"/>
          <w:lang w:val="el-GR"/>
        </w:rPr>
        <w:tab/>
      </w:r>
      <w:r w:rsidRPr="008F719F">
        <w:rPr>
          <w:rFonts w:ascii="Arial" w:hAnsi="Arial"/>
          <w:sz w:val="22"/>
          <w:lang w:val="el-GR"/>
        </w:rPr>
        <w:tab/>
      </w:r>
      <w:r w:rsidRPr="008F719F">
        <w:rPr>
          <w:rFonts w:ascii="Arial" w:hAnsi="Arial"/>
          <w:sz w:val="24"/>
          <w:lang w:val="el-GR"/>
        </w:rPr>
        <w:t>:</w:t>
      </w:r>
      <w:r w:rsidRPr="008F719F">
        <w:rPr>
          <w:rFonts w:ascii="Arial" w:hAnsi="Arial"/>
          <w:sz w:val="24"/>
          <w:lang w:val="el-GR"/>
        </w:rPr>
        <w:tab/>
        <w:t>……………....................</w:t>
      </w:r>
    </w:p>
    <w:p w:rsidR="003C64BD" w:rsidRPr="008F719F" w:rsidRDefault="003C64BD">
      <w:pPr>
        <w:jc w:val="both"/>
        <w:rPr>
          <w:rFonts w:ascii="Arial" w:hAnsi="Arial"/>
          <w:sz w:val="24"/>
          <w:lang w:val="el-GR"/>
        </w:rPr>
      </w:pPr>
    </w:p>
    <w:p w:rsidR="00FC0DF7" w:rsidRPr="008F719F" w:rsidRDefault="00FC0DF7">
      <w:pPr>
        <w:jc w:val="both"/>
        <w:rPr>
          <w:rFonts w:ascii="Arial" w:hAnsi="Arial"/>
          <w:sz w:val="16"/>
          <w:lang w:val="el-GR"/>
        </w:rPr>
      </w:pPr>
    </w:p>
    <w:p w:rsidR="003C64BD" w:rsidRPr="008F719F" w:rsidRDefault="00FC0DF7">
      <w:pPr>
        <w:jc w:val="both"/>
        <w:rPr>
          <w:rFonts w:ascii="Arial" w:hAnsi="Arial"/>
          <w:sz w:val="24"/>
          <w:lang w:val="el-GR"/>
        </w:rPr>
      </w:pPr>
      <w:r w:rsidRPr="008F719F">
        <w:rPr>
          <w:rFonts w:ascii="Arial" w:hAnsi="Arial"/>
          <w:sz w:val="24"/>
          <w:lang w:val="el-GR"/>
        </w:rPr>
        <w:t>10.</w:t>
      </w:r>
      <w:r w:rsidRPr="008F719F">
        <w:rPr>
          <w:rFonts w:ascii="Arial" w:hAnsi="Arial"/>
          <w:sz w:val="24"/>
          <w:lang w:val="el-GR"/>
        </w:rPr>
        <w:tab/>
      </w:r>
      <w:r w:rsidR="003C64BD" w:rsidRPr="008F719F">
        <w:rPr>
          <w:rFonts w:ascii="Arial" w:hAnsi="Arial"/>
          <w:sz w:val="24"/>
          <w:lang w:val="el-GR"/>
        </w:rPr>
        <w:t>Αντοχή σε τάση βιομηχανικής</w:t>
      </w:r>
    </w:p>
    <w:p w:rsidR="00FC0DF7" w:rsidRPr="008F719F" w:rsidRDefault="003C64BD" w:rsidP="003C64BD">
      <w:pPr>
        <w:ind w:firstLine="720"/>
        <w:jc w:val="both"/>
        <w:rPr>
          <w:rFonts w:ascii="Arial" w:hAnsi="Arial"/>
          <w:sz w:val="24"/>
          <w:lang w:val="el-GR"/>
        </w:rPr>
      </w:pPr>
      <w:r w:rsidRPr="008F719F">
        <w:rPr>
          <w:rFonts w:ascii="Arial" w:hAnsi="Arial"/>
          <w:sz w:val="24"/>
          <w:lang w:val="el-GR"/>
        </w:rPr>
        <w:t xml:space="preserve"> συχνότητας (1</w:t>
      </w:r>
      <w:r w:rsidRPr="008F719F">
        <w:rPr>
          <w:rFonts w:ascii="Arial" w:hAnsi="Arial"/>
          <w:sz w:val="24"/>
        </w:rPr>
        <w:t>min</w:t>
      </w:r>
      <w:r w:rsidRPr="008F719F">
        <w:rPr>
          <w:rFonts w:ascii="Arial" w:hAnsi="Arial"/>
          <w:sz w:val="24"/>
          <w:lang w:val="el-GR"/>
        </w:rPr>
        <w:t xml:space="preserve"> 50</w:t>
      </w:r>
      <w:r w:rsidRPr="008F719F">
        <w:rPr>
          <w:rFonts w:ascii="Arial" w:hAnsi="Arial"/>
          <w:sz w:val="24"/>
        </w:rPr>
        <w:t>Hz</w:t>
      </w:r>
      <w:r w:rsidRPr="008F719F">
        <w:rPr>
          <w:rFonts w:ascii="Arial" w:hAnsi="Arial"/>
          <w:sz w:val="24"/>
          <w:lang w:val="el-GR"/>
        </w:rPr>
        <w:t>)</w:t>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p>
    <w:p w:rsidR="006C746F" w:rsidRPr="008F719F" w:rsidRDefault="006C746F" w:rsidP="003C64BD">
      <w:pPr>
        <w:ind w:firstLine="720"/>
        <w:jc w:val="both"/>
        <w:rPr>
          <w:rFonts w:ascii="Arial" w:hAnsi="Arial"/>
          <w:sz w:val="24"/>
          <w:lang w:val="el-GR"/>
        </w:rPr>
      </w:pPr>
    </w:p>
    <w:p w:rsidR="006C746F" w:rsidRPr="008F719F" w:rsidRDefault="006C746F" w:rsidP="006C746F">
      <w:pPr>
        <w:ind w:firstLine="720"/>
        <w:jc w:val="both"/>
        <w:rPr>
          <w:rFonts w:ascii="Arial" w:hAnsi="Arial"/>
          <w:sz w:val="24"/>
          <w:szCs w:val="24"/>
          <w:lang w:val="el-GR"/>
        </w:rPr>
      </w:pPr>
      <w:r w:rsidRPr="008F719F">
        <w:rPr>
          <w:rFonts w:ascii="Arial" w:hAnsi="Arial"/>
          <w:sz w:val="24"/>
          <w:szCs w:val="24"/>
          <w:lang w:val="el-GR"/>
        </w:rPr>
        <w:t>α.</w:t>
      </w:r>
      <w:r w:rsidRPr="008F719F">
        <w:rPr>
          <w:rFonts w:ascii="Arial" w:hAnsi="Arial"/>
          <w:sz w:val="24"/>
          <w:szCs w:val="24"/>
          <w:lang w:val="el-GR"/>
        </w:rPr>
        <w:tab/>
      </w:r>
      <w:proofErr w:type="spellStart"/>
      <w:r w:rsidR="00B80C01" w:rsidRPr="008F719F">
        <w:rPr>
          <w:rFonts w:ascii="Arial" w:hAnsi="Arial"/>
          <w:sz w:val="24"/>
          <w:szCs w:val="24"/>
          <w:lang w:val="el-GR"/>
        </w:rPr>
        <w:t>Ακροδέκτου</w:t>
      </w:r>
      <w:proofErr w:type="spellEnd"/>
      <w:r w:rsidR="00B80C01" w:rsidRPr="008F719F">
        <w:rPr>
          <w:rFonts w:ascii="Arial" w:hAnsi="Arial"/>
          <w:sz w:val="24"/>
          <w:szCs w:val="24"/>
          <w:lang w:val="el-GR"/>
        </w:rPr>
        <w:t xml:space="preserve"> γραμμής</w:t>
      </w:r>
      <w:r w:rsidR="00B80C01" w:rsidRPr="008F719F">
        <w:rPr>
          <w:rFonts w:ascii="Arial" w:hAnsi="Arial"/>
          <w:sz w:val="24"/>
          <w:szCs w:val="24"/>
          <w:lang w:val="el-GR"/>
        </w:rPr>
        <w:tab/>
      </w:r>
      <w:r w:rsidR="00B80C01" w:rsidRPr="008F719F">
        <w:rPr>
          <w:rFonts w:ascii="Arial" w:hAnsi="Arial"/>
          <w:sz w:val="24"/>
          <w:szCs w:val="24"/>
          <w:lang w:val="el-GR"/>
        </w:rPr>
        <w:tab/>
      </w:r>
      <w:r w:rsidR="00D01889" w:rsidRPr="008F719F">
        <w:rPr>
          <w:rFonts w:ascii="Arial" w:hAnsi="Arial"/>
          <w:sz w:val="24"/>
          <w:szCs w:val="24"/>
          <w:lang w:val="el-GR"/>
        </w:rPr>
        <w:t>:</w:t>
      </w:r>
      <w:r w:rsidR="00D01889" w:rsidRPr="008F719F">
        <w:rPr>
          <w:rFonts w:ascii="Arial" w:hAnsi="Arial"/>
          <w:sz w:val="24"/>
          <w:szCs w:val="24"/>
          <w:lang w:val="el-GR"/>
        </w:rPr>
        <w:tab/>
        <w:t>…………….........</w:t>
      </w:r>
      <w:proofErr w:type="spellStart"/>
      <w:r w:rsidR="00D01889" w:rsidRPr="008F719F">
        <w:rPr>
          <w:rFonts w:ascii="Arial" w:hAnsi="Arial"/>
          <w:sz w:val="24"/>
          <w:szCs w:val="24"/>
        </w:rPr>
        <w:t>KVrms</w:t>
      </w:r>
      <w:proofErr w:type="spellEnd"/>
    </w:p>
    <w:p w:rsidR="006C746F" w:rsidRPr="008F719F" w:rsidRDefault="006C746F" w:rsidP="006C746F">
      <w:pPr>
        <w:jc w:val="both"/>
        <w:rPr>
          <w:rFonts w:ascii="Arial" w:hAnsi="Arial"/>
          <w:sz w:val="24"/>
          <w:szCs w:val="24"/>
          <w:lang w:val="el-GR"/>
        </w:rPr>
      </w:pPr>
      <w:r w:rsidRPr="008F719F">
        <w:rPr>
          <w:rFonts w:ascii="Arial" w:hAnsi="Arial"/>
          <w:sz w:val="24"/>
          <w:lang w:val="el-GR"/>
        </w:rPr>
        <w:tab/>
      </w:r>
      <w:r w:rsidRPr="008F719F">
        <w:rPr>
          <w:rFonts w:ascii="Arial" w:hAnsi="Arial"/>
          <w:sz w:val="24"/>
          <w:szCs w:val="24"/>
          <w:lang w:val="el-GR"/>
        </w:rPr>
        <w:t>β.</w:t>
      </w:r>
      <w:r w:rsidRPr="008F719F">
        <w:rPr>
          <w:rFonts w:ascii="Arial" w:hAnsi="Arial"/>
          <w:sz w:val="24"/>
          <w:szCs w:val="24"/>
          <w:lang w:val="el-GR"/>
        </w:rPr>
        <w:tab/>
      </w:r>
      <w:proofErr w:type="spellStart"/>
      <w:r w:rsidRPr="008F719F">
        <w:rPr>
          <w:rFonts w:ascii="Arial" w:hAnsi="Arial"/>
          <w:sz w:val="24"/>
          <w:szCs w:val="24"/>
          <w:lang w:val="el-GR"/>
        </w:rPr>
        <w:t>Ακροδέκτου</w:t>
      </w:r>
      <w:proofErr w:type="spellEnd"/>
      <w:r w:rsidRPr="008F719F">
        <w:rPr>
          <w:rFonts w:ascii="Arial" w:hAnsi="Arial"/>
          <w:sz w:val="24"/>
          <w:szCs w:val="24"/>
          <w:lang w:val="el-GR"/>
        </w:rPr>
        <w:t xml:space="preserve"> ουδετέρου</w:t>
      </w:r>
      <w:r w:rsidRPr="008F719F">
        <w:rPr>
          <w:rFonts w:ascii="Arial" w:hAnsi="Arial"/>
          <w:sz w:val="24"/>
          <w:szCs w:val="24"/>
          <w:lang w:val="el-GR"/>
        </w:rPr>
        <w:tab/>
      </w:r>
      <w:r w:rsidRPr="008F719F">
        <w:rPr>
          <w:rFonts w:ascii="Arial" w:hAnsi="Arial"/>
          <w:sz w:val="24"/>
          <w:szCs w:val="24"/>
          <w:lang w:val="el-GR"/>
        </w:rPr>
        <w:tab/>
      </w:r>
      <w:r w:rsidR="00D01889" w:rsidRPr="008F719F">
        <w:rPr>
          <w:rFonts w:ascii="Arial" w:hAnsi="Arial"/>
          <w:sz w:val="24"/>
          <w:szCs w:val="24"/>
          <w:lang w:val="el-GR"/>
        </w:rPr>
        <w:t>:</w:t>
      </w:r>
      <w:r w:rsidR="00D01889" w:rsidRPr="008F719F">
        <w:rPr>
          <w:rFonts w:ascii="Arial" w:hAnsi="Arial"/>
          <w:sz w:val="24"/>
          <w:szCs w:val="24"/>
          <w:lang w:val="el-GR"/>
        </w:rPr>
        <w:tab/>
        <w:t>…………….........</w:t>
      </w:r>
      <w:proofErr w:type="spellStart"/>
      <w:r w:rsidR="00D01889" w:rsidRPr="008F719F">
        <w:rPr>
          <w:rFonts w:ascii="Arial" w:hAnsi="Arial"/>
          <w:sz w:val="24"/>
          <w:szCs w:val="24"/>
        </w:rPr>
        <w:t>KVrms</w:t>
      </w:r>
      <w:proofErr w:type="spellEnd"/>
    </w:p>
    <w:p w:rsidR="006C746F" w:rsidRPr="008F719F" w:rsidRDefault="006C746F" w:rsidP="003C64BD">
      <w:pPr>
        <w:ind w:firstLine="720"/>
        <w:jc w:val="both"/>
        <w:rPr>
          <w:rFonts w:ascii="Arial" w:hAnsi="Arial"/>
          <w:sz w:val="24"/>
          <w:lang w:val="el-GR"/>
        </w:rPr>
      </w:pPr>
    </w:p>
    <w:p w:rsidR="006C746F" w:rsidRPr="008F719F" w:rsidRDefault="006C746F">
      <w:pPr>
        <w:jc w:val="both"/>
        <w:rPr>
          <w:rFonts w:ascii="Arial" w:hAnsi="Arial"/>
          <w:sz w:val="24"/>
          <w:lang w:val="el-GR"/>
        </w:rPr>
      </w:pPr>
    </w:p>
    <w:p w:rsidR="00FC0DF7" w:rsidRPr="008F719F" w:rsidRDefault="006C746F">
      <w:pPr>
        <w:jc w:val="both"/>
        <w:rPr>
          <w:rFonts w:ascii="Arial" w:hAnsi="Arial"/>
          <w:sz w:val="24"/>
          <w:lang w:val="el-GR"/>
        </w:rPr>
      </w:pPr>
      <w:r w:rsidRPr="008F719F">
        <w:rPr>
          <w:rFonts w:ascii="Arial" w:hAnsi="Arial"/>
          <w:sz w:val="24"/>
          <w:lang w:val="el-GR"/>
        </w:rPr>
        <w:t>11.</w:t>
      </w:r>
      <w:r w:rsidRPr="008F719F">
        <w:rPr>
          <w:rFonts w:ascii="Arial" w:hAnsi="Arial"/>
          <w:sz w:val="24"/>
          <w:lang w:val="el-GR"/>
        </w:rPr>
        <w:tab/>
        <w:t>Κατηγορία μόνωσης τυλιγμάτων</w:t>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w:t>
      </w:r>
    </w:p>
    <w:p w:rsidR="006C746F" w:rsidRPr="008F719F" w:rsidRDefault="006C746F">
      <w:pPr>
        <w:jc w:val="both"/>
        <w:rPr>
          <w:rFonts w:ascii="Arial" w:hAnsi="Arial"/>
          <w:sz w:val="24"/>
          <w:lang w:val="el-GR"/>
        </w:rPr>
      </w:pPr>
    </w:p>
    <w:p w:rsidR="006C746F" w:rsidRPr="008F719F" w:rsidRDefault="006C746F">
      <w:pPr>
        <w:jc w:val="both"/>
        <w:rPr>
          <w:rFonts w:ascii="Arial" w:hAnsi="Arial"/>
          <w:sz w:val="24"/>
          <w:lang w:val="el-GR"/>
        </w:rPr>
      </w:pPr>
      <w:r w:rsidRPr="008F719F">
        <w:rPr>
          <w:rFonts w:ascii="Arial" w:hAnsi="Arial"/>
          <w:sz w:val="24"/>
          <w:lang w:val="el-GR"/>
        </w:rPr>
        <w:t>12.</w:t>
      </w:r>
      <w:r w:rsidRPr="008F719F">
        <w:rPr>
          <w:rFonts w:ascii="Arial" w:hAnsi="Arial"/>
          <w:sz w:val="24"/>
          <w:lang w:val="el-GR"/>
        </w:rPr>
        <w:tab/>
        <w:t>Όρια ανύψωσης θερμοκρασίας</w:t>
      </w:r>
      <w:r w:rsidRPr="008F719F">
        <w:rPr>
          <w:rFonts w:ascii="Arial" w:hAnsi="Arial"/>
          <w:sz w:val="24"/>
          <w:lang w:val="el-GR"/>
        </w:rPr>
        <w:tab/>
      </w:r>
      <w:r w:rsidRPr="008F719F">
        <w:rPr>
          <w:rFonts w:ascii="Arial" w:hAnsi="Arial"/>
          <w:sz w:val="24"/>
          <w:lang w:val="el-GR"/>
        </w:rPr>
        <w:tab/>
      </w:r>
    </w:p>
    <w:p w:rsidR="006C746F" w:rsidRPr="008F719F" w:rsidRDefault="006C746F">
      <w:pPr>
        <w:jc w:val="both"/>
        <w:rPr>
          <w:rFonts w:ascii="Arial" w:hAnsi="Arial"/>
          <w:sz w:val="24"/>
          <w:lang w:val="el-GR"/>
        </w:rPr>
      </w:pPr>
    </w:p>
    <w:p w:rsidR="006C746F" w:rsidRPr="008F719F" w:rsidRDefault="006C746F" w:rsidP="006C746F">
      <w:pPr>
        <w:ind w:firstLine="720"/>
        <w:jc w:val="both"/>
        <w:rPr>
          <w:rFonts w:ascii="Arial" w:hAnsi="Arial"/>
          <w:sz w:val="24"/>
          <w:lang w:val="el-GR"/>
        </w:rPr>
      </w:pPr>
      <w:r w:rsidRPr="008F719F">
        <w:rPr>
          <w:rFonts w:ascii="Arial" w:hAnsi="Arial"/>
          <w:sz w:val="24"/>
          <w:szCs w:val="24"/>
          <w:lang w:val="el-GR"/>
        </w:rPr>
        <w:t>α.</w:t>
      </w:r>
      <w:r w:rsidRPr="008F719F">
        <w:rPr>
          <w:rFonts w:ascii="Arial" w:hAnsi="Arial"/>
          <w:sz w:val="24"/>
          <w:szCs w:val="24"/>
          <w:lang w:val="el-GR"/>
        </w:rPr>
        <w:tab/>
        <w:t>Για τα τυλίγματα</w:t>
      </w:r>
      <w:r w:rsidR="00CF0628" w:rsidRPr="008F719F">
        <w:rPr>
          <w:rFonts w:ascii="Arial" w:hAnsi="Arial"/>
          <w:sz w:val="22"/>
          <w:lang w:val="el-GR"/>
        </w:rPr>
        <w:tab/>
      </w:r>
      <w:r w:rsidR="00CF0628" w:rsidRPr="008F719F">
        <w:rPr>
          <w:rFonts w:ascii="Arial" w:hAnsi="Arial"/>
          <w:sz w:val="22"/>
          <w:lang w:val="el-GR"/>
        </w:rPr>
        <w:tab/>
      </w:r>
      <w:r w:rsidRPr="008F719F">
        <w:rPr>
          <w:rFonts w:ascii="Arial" w:hAnsi="Arial"/>
          <w:sz w:val="22"/>
          <w:lang w:val="el-GR"/>
        </w:rPr>
        <w:tab/>
      </w:r>
      <w:r w:rsidRPr="008F719F">
        <w:rPr>
          <w:rFonts w:ascii="Arial" w:hAnsi="Arial"/>
          <w:sz w:val="24"/>
          <w:lang w:val="el-GR"/>
        </w:rPr>
        <w:t>:</w:t>
      </w:r>
      <w:r w:rsidRPr="008F719F">
        <w:rPr>
          <w:rFonts w:ascii="Arial" w:hAnsi="Arial"/>
          <w:sz w:val="24"/>
          <w:lang w:val="el-GR"/>
        </w:rPr>
        <w:tab/>
        <w:t>……………....................</w:t>
      </w:r>
    </w:p>
    <w:p w:rsidR="006C746F" w:rsidRPr="008F719F" w:rsidRDefault="006C746F">
      <w:pPr>
        <w:jc w:val="both"/>
        <w:rPr>
          <w:rFonts w:ascii="Arial" w:hAnsi="Arial"/>
          <w:sz w:val="24"/>
          <w:lang w:val="el-GR"/>
        </w:rPr>
      </w:pPr>
      <w:r w:rsidRPr="008F719F">
        <w:rPr>
          <w:rFonts w:ascii="Arial" w:hAnsi="Arial"/>
          <w:sz w:val="24"/>
          <w:szCs w:val="24"/>
          <w:lang w:val="el-GR"/>
        </w:rPr>
        <w:tab/>
        <w:t>β.</w:t>
      </w:r>
      <w:r w:rsidRPr="008F719F">
        <w:rPr>
          <w:rFonts w:ascii="Arial" w:hAnsi="Arial"/>
          <w:sz w:val="24"/>
          <w:szCs w:val="24"/>
          <w:lang w:val="el-GR"/>
        </w:rPr>
        <w:tab/>
        <w:t>Για το λάδι</w:t>
      </w:r>
      <w:r w:rsidRPr="008F719F">
        <w:rPr>
          <w:rFonts w:ascii="Arial" w:hAnsi="Arial"/>
          <w:sz w:val="22"/>
          <w:lang w:val="el-GR"/>
        </w:rPr>
        <w:tab/>
      </w:r>
      <w:r w:rsidRPr="008F719F">
        <w:rPr>
          <w:rFonts w:ascii="Arial" w:hAnsi="Arial"/>
          <w:sz w:val="22"/>
          <w:lang w:val="el-GR"/>
        </w:rPr>
        <w:tab/>
      </w:r>
      <w:r w:rsidRPr="008F719F">
        <w:rPr>
          <w:rFonts w:ascii="Arial" w:hAnsi="Arial"/>
          <w:sz w:val="22"/>
          <w:lang w:val="el-GR"/>
        </w:rPr>
        <w:tab/>
      </w:r>
      <w:r w:rsidRPr="008F719F">
        <w:rPr>
          <w:rFonts w:ascii="Arial" w:hAnsi="Arial"/>
          <w:sz w:val="22"/>
          <w:lang w:val="el-GR"/>
        </w:rPr>
        <w:tab/>
      </w:r>
      <w:r w:rsidRPr="008F719F">
        <w:rPr>
          <w:rFonts w:ascii="Arial" w:hAnsi="Arial"/>
          <w:sz w:val="24"/>
          <w:lang w:val="el-GR"/>
        </w:rPr>
        <w:t>:</w:t>
      </w:r>
      <w:r w:rsidRPr="008F719F">
        <w:rPr>
          <w:rFonts w:ascii="Arial" w:hAnsi="Arial"/>
          <w:sz w:val="24"/>
          <w:lang w:val="el-GR"/>
        </w:rPr>
        <w:tab/>
        <w:t>……………....................</w:t>
      </w:r>
    </w:p>
    <w:p w:rsidR="006C746F" w:rsidRPr="008F719F" w:rsidRDefault="006C746F">
      <w:pPr>
        <w:jc w:val="both"/>
        <w:rPr>
          <w:rFonts w:ascii="Arial" w:hAnsi="Arial"/>
          <w:sz w:val="24"/>
          <w:lang w:val="el-GR"/>
        </w:rPr>
      </w:pPr>
    </w:p>
    <w:p w:rsidR="006C746F" w:rsidRPr="008F719F" w:rsidRDefault="006C746F" w:rsidP="006C746F">
      <w:pPr>
        <w:jc w:val="both"/>
        <w:rPr>
          <w:rFonts w:ascii="Arial" w:hAnsi="Arial"/>
          <w:sz w:val="24"/>
          <w:lang w:val="el-GR"/>
        </w:rPr>
      </w:pPr>
      <w:r w:rsidRPr="008F719F">
        <w:rPr>
          <w:rFonts w:ascii="Arial" w:hAnsi="Arial"/>
          <w:sz w:val="24"/>
          <w:lang w:val="el-GR"/>
        </w:rPr>
        <w:lastRenderedPageBreak/>
        <w:t>13</w:t>
      </w:r>
      <w:r w:rsidRPr="008F719F">
        <w:rPr>
          <w:rFonts w:ascii="Arial" w:hAnsi="Arial"/>
          <w:sz w:val="24"/>
          <w:lang w:val="el-GR"/>
        </w:rPr>
        <w:tab/>
        <w:t xml:space="preserve">Λόγος μηδενικής </w:t>
      </w:r>
      <w:proofErr w:type="spellStart"/>
      <w:r w:rsidRPr="008F719F">
        <w:rPr>
          <w:rFonts w:ascii="Arial" w:hAnsi="Arial"/>
          <w:sz w:val="24"/>
          <w:lang w:val="el-GR"/>
        </w:rPr>
        <w:t>αυτεπαγωγικής</w:t>
      </w:r>
      <w:proofErr w:type="spellEnd"/>
    </w:p>
    <w:p w:rsidR="00FC6CCD" w:rsidRDefault="006C746F" w:rsidP="006C746F">
      <w:pPr>
        <w:jc w:val="both"/>
        <w:rPr>
          <w:rFonts w:ascii="Arial" w:hAnsi="Arial"/>
          <w:sz w:val="24"/>
          <w:lang w:val="el-GR"/>
        </w:rPr>
      </w:pPr>
      <w:r w:rsidRPr="008F719F">
        <w:rPr>
          <w:rFonts w:ascii="Arial" w:hAnsi="Arial"/>
          <w:sz w:val="24"/>
          <w:lang w:val="el-GR"/>
        </w:rPr>
        <w:t xml:space="preserve">           ακολου</w:t>
      </w:r>
      <w:r w:rsidR="00141497" w:rsidRPr="008F719F">
        <w:rPr>
          <w:rFonts w:ascii="Arial" w:hAnsi="Arial"/>
          <w:sz w:val="24"/>
          <w:lang w:val="el-GR"/>
        </w:rPr>
        <w:t>θίας προς τη θετική ακολουθία (</w:t>
      </w:r>
      <w:r w:rsidR="00BD579B">
        <w:rPr>
          <w:rFonts w:ascii="Arial" w:hAnsi="Arial"/>
          <w:sz w:val="24"/>
          <w:lang w:val="el-GR"/>
        </w:rPr>
        <w:t>Χ</w:t>
      </w:r>
      <w:r w:rsidRPr="008F719F">
        <w:rPr>
          <w:rFonts w:ascii="Arial" w:hAnsi="Arial"/>
          <w:sz w:val="24"/>
          <w:vertAlign w:val="subscript"/>
          <w:lang w:val="el-GR"/>
        </w:rPr>
        <w:t>ο</w:t>
      </w:r>
      <w:r w:rsidRPr="008F719F">
        <w:rPr>
          <w:rFonts w:ascii="Arial" w:hAnsi="Arial"/>
          <w:sz w:val="24"/>
          <w:lang w:val="el-GR"/>
        </w:rPr>
        <w:t>/</w:t>
      </w:r>
      <w:r w:rsidR="00BD579B">
        <w:rPr>
          <w:rFonts w:ascii="Arial" w:hAnsi="Arial"/>
          <w:sz w:val="24"/>
          <w:lang w:val="el-GR"/>
        </w:rPr>
        <w:t>Χ</w:t>
      </w:r>
      <w:r w:rsidR="00BD579B">
        <w:rPr>
          <w:rFonts w:ascii="Arial" w:hAnsi="Arial"/>
          <w:sz w:val="24"/>
          <w:vertAlign w:val="subscript"/>
          <w:lang w:val="el-GR"/>
        </w:rPr>
        <w:t>+</w:t>
      </w:r>
      <w:r w:rsidRPr="008F719F">
        <w:rPr>
          <w:rFonts w:ascii="Arial" w:hAnsi="Arial"/>
          <w:sz w:val="24"/>
          <w:lang w:val="el-GR"/>
        </w:rPr>
        <w:t>)</w:t>
      </w:r>
    </w:p>
    <w:p w:rsidR="006C746F" w:rsidRPr="008F719F" w:rsidRDefault="00FC6CCD" w:rsidP="00FC6CCD">
      <w:pPr>
        <w:ind w:firstLine="720"/>
        <w:jc w:val="both"/>
        <w:rPr>
          <w:rFonts w:ascii="Arial" w:hAnsi="Arial"/>
          <w:sz w:val="24"/>
          <w:lang w:val="el-GR"/>
        </w:rPr>
      </w:pPr>
      <w:r>
        <w:rPr>
          <w:rFonts w:ascii="Arial" w:hAnsi="Arial"/>
          <w:sz w:val="24"/>
          <w:lang w:val="el-GR"/>
        </w:rPr>
        <w:t>(αναμενόμενη τιμή)</w:t>
      </w:r>
      <w:r>
        <w:rPr>
          <w:rFonts w:ascii="Arial" w:hAnsi="Arial"/>
          <w:sz w:val="24"/>
          <w:lang w:val="el-GR"/>
        </w:rPr>
        <w:tab/>
      </w:r>
      <w:r>
        <w:rPr>
          <w:rFonts w:ascii="Arial" w:hAnsi="Arial"/>
          <w:sz w:val="24"/>
          <w:lang w:val="el-GR"/>
        </w:rPr>
        <w:tab/>
      </w:r>
      <w:r>
        <w:rPr>
          <w:rFonts w:ascii="Arial" w:hAnsi="Arial"/>
          <w:sz w:val="24"/>
          <w:lang w:val="el-GR"/>
        </w:rPr>
        <w:tab/>
      </w:r>
      <w:r>
        <w:rPr>
          <w:rFonts w:ascii="Arial" w:hAnsi="Arial"/>
          <w:sz w:val="24"/>
          <w:lang w:val="el-GR"/>
        </w:rPr>
        <w:tab/>
      </w:r>
      <w:r w:rsidR="006C746F" w:rsidRPr="008F719F">
        <w:rPr>
          <w:rFonts w:ascii="Arial" w:hAnsi="Arial"/>
          <w:sz w:val="24"/>
          <w:lang w:val="el-GR"/>
        </w:rPr>
        <w:t>:</w:t>
      </w:r>
      <w:r w:rsidR="006C746F" w:rsidRPr="008F719F">
        <w:rPr>
          <w:rFonts w:ascii="Arial" w:hAnsi="Arial"/>
          <w:sz w:val="24"/>
          <w:lang w:val="el-GR"/>
        </w:rPr>
        <w:tab/>
        <w:t>…………………………..</w:t>
      </w:r>
    </w:p>
    <w:p w:rsidR="006C746F" w:rsidRPr="008F719F" w:rsidRDefault="006C746F">
      <w:pPr>
        <w:jc w:val="both"/>
        <w:rPr>
          <w:rFonts w:ascii="Arial" w:hAnsi="Arial"/>
          <w:sz w:val="16"/>
          <w:lang w:val="el-GR"/>
        </w:rPr>
      </w:pPr>
    </w:p>
    <w:p w:rsidR="00FC0DF7" w:rsidRPr="008F719F" w:rsidRDefault="006C746F">
      <w:pPr>
        <w:jc w:val="both"/>
        <w:rPr>
          <w:rFonts w:ascii="Arial" w:hAnsi="Arial"/>
          <w:sz w:val="24"/>
          <w:lang w:val="el-GR"/>
        </w:rPr>
      </w:pPr>
      <w:r w:rsidRPr="008F719F">
        <w:rPr>
          <w:rFonts w:ascii="Arial" w:hAnsi="Arial"/>
          <w:sz w:val="24"/>
          <w:lang w:val="el-GR"/>
        </w:rPr>
        <w:t>14</w:t>
      </w:r>
      <w:r w:rsidR="00FC0DF7" w:rsidRPr="008F719F">
        <w:rPr>
          <w:rFonts w:ascii="Arial" w:hAnsi="Arial"/>
          <w:sz w:val="24"/>
          <w:lang w:val="el-GR"/>
        </w:rPr>
        <w:t>.</w:t>
      </w:r>
      <w:r w:rsidR="00FC0DF7" w:rsidRPr="008F719F">
        <w:rPr>
          <w:rFonts w:ascii="Arial" w:hAnsi="Arial"/>
          <w:sz w:val="24"/>
          <w:lang w:val="el-GR"/>
        </w:rPr>
        <w:tab/>
        <w:t xml:space="preserve">Μεταβολή </w:t>
      </w:r>
      <w:r w:rsidR="00141497" w:rsidRPr="008F719F">
        <w:rPr>
          <w:rFonts w:ascii="Arial" w:hAnsi="Arial"/>
          <w:sz w:val="24"/>
          <w:lang w:val="el-GR"/>
        </w:rPr>
        <w:t xml:space="preserve">της </w:t>
      </w:r>
      <w:r w:rsidR="00FC0DF7" w:rsidRPr="008F719F">
        <w:rPr>
          <w:rFonts w:ascii="Arial" w:hAnsi="Arial"/>
          <w:sz w:val="24"/>
          <w:lang w:val="el-GR"/>
        </w:rPr>
        <w:t>τάσης χωρίς υπέρβαση των</w:t>
      </w:r>
    </w:p>
    <w:p w:rsidR="00FC0DF7" w:rsidRPr="008F719F" w:rsidRDefault="00FC0DF7">
      <w:pPr>
        <w:jc w:val="both"/>
        <w:rPr>
          <w:rFonts w:ascii="Arial" w:hAnsi="Arial"/>
          <w:sz w:val="24"/>
          <w:lang w:val="el-GR"/>
        </w:rPr>
      </w:pPr>
      <w:r w:rsidRPr="008F719F">
        <w:rPr>
          <w:rFonts w:ascii="Arial" w:hAnsi="Arial"/>
          <w:sz w:val="24"/>
          <w:lang w:val="el-GR"/>
        </w:rPr>
        <w:tab/>
        <w:t>θερμοκρασιακών ορίων</w:t>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00541E9A" w:rsidRPr="008F719F">
        <w:rPr>
          <w:rFonts w:ascii="Arial" w:hAnsi="Arial"/>
          <w:sz w:val="24"/>
          <w:lang w:val="el-GR"/>
        </w:rPr>
        <w:t>:</w:t>
      </w:r>
      <w:r w:rsidR="00541E9A" w:rsidRPr="008F719F">
        <w:rPr>
          <w:rFonts w:ascii="Arial" w:hAnsi="Arial"/>
          <w:sz w:val="24"/>
          <w:lang w:val="el-GR"/>
        </w:rPr>
        <w:tab/>
        <w:t>…………………</w:t>
      </w:r>
      <w:r w:rsidR="00541E9A" w:rsidRPr="00FC6CCD">
        <w:rPr>
          <w:rFonts w:ascii="Arial" w:hAnsi="Arial"/>
          <w:sz w:val="24"/>
          <w:lang w:val="el-GR"/>
        </w:rPr>
        <w:t>………..</w:t>
      </w:r>
    </w:p>
    <w:p w:rsidR="00141497" w:rsidRPr="008F719F" w:rsidRDefault="00141497">
      <w:pPr>
        <w:jc w:val="both"/>
        <w:rPr>
          <w:rFonts w:ascii="Arial" w:hAnsi="Arial"/>
          <w:sz w:val="24"/>
          <w:lang w:val="el-GR"/>
        </w:rPr>
      </w:pPr>
    </w:p>
    <w:p w:rsidR="00DE6B66" w:rsidRPr="008F719F" w:rsidRDefault="00DE6B66">
      <w:pPr>
        <w:jc w:val="both"/>
        <w:rPr>
          <w:rFonts w:ascii="Arial" w:hAnsi="Arial"/>
          <w:sz w:val="24"/>
          <w:lang w:val="el-GR"/>
        </w:rPr>
      </w:pPr>
    </w:p>
    <w:p w:rsidR="00FC0DF7" w:rsidRPr="008F719F" w:rsidRDefault="007F25D4">
      <w:pPr>
        <w:jc w:val="both"/>
        <w:rPr>
          <w:rFonts w:ascii="Arial" w:hAnsi="Arial"/>
          <w:sz w:val="24"/>
          <w:lang w:val="el-GR"/>
        </w:rPr>
      </w:pPr>
      <w:r w:rsidRPr="008F719F">
        <w:rPr>
          <w:rFonts w:ascii="Arial" w:hAnsi="Arial"/>
          <w:sz w:val="24"/>
          <w:lang w:val="el-GR"/>
        </w:rPr>
        <w:t>15.</w:t>
      </w:r>
      <w:r w:rsidR="00D01889" w:rsidRPr="008F719F">
        <w:rPr>
          <w:rFonts w:ascii="Arial" w:hAnsi="Arial"/>
          <w:sz w:val="24"/>
          <w:lang w:val="el-GR"/>
        </w:rPr>
        <w:tab/>
        <w:t>Αρμονικές ρεύματος των αυτεπαγωγών</w:t>
      </w:r>
      <w:r w:rsidRPr="008F719F">
        <w:rPr>
          <w:rFonts w:ascii="Arial" w:hAnsi="Arial"/>
          <w:sz w:val="24"/>
          <w:lang w:val="el-GR"/>
        </w:rPr>
        <w:t xml:space="preserve"> στην ονομαστική τάση</w:t>
      </w:r>
    </w:p>
    <w:p w:rsidR="00FC0DF7" w:rsidRPr="008F719F" w:rsidRDefault="00FC0DF7">
      <w:pPr>
        <w:jc w:val="both"/>
        <w:rPr>
          <w:rFonts w:ascii="Arial" w:hAnsi="Arial"/>
          <w:lang w:val="el-GR"/>
        </w:rPr>
      </w:pPr>
    </w:p>
    <w:p w:rsidR="00E72DA2" w:rsidRPr="008F719F" w:rsidRDefault="007F25D4">
      <w:pPr>
        <w:jc w:val="both"/>
        <w:rPr>
          <w:rFonts w:ascii="Arial" w:hAnsi="Arial"/>
          <w:sz w:val="24"/>
          <w:lang w:val="el-GR"/>
        </w:rPr>
      </w:pPr>
      <w:r w:rsidRPr="008F719F">
        <w:rPr>
          <w:rFonts w:ascii="Arial" w:hAnsi="Arial"/>
          <w:sz w:val="24"/>
          <w:lang w:val="el-GR"/>
        </w:rPr>
        <w:tab/>
      </w:r>
    </w:p>
    <w:p w:rsidR="00FC0DF7" w:rsidRPr="008F719F" w:rsidRDefault="004637FE" w:rsidP="00E72DA2">
      <w:pPr>
        <w:ind w:firstLine="720"/>
        <w:jc w:val="both"/>
        <w:rPr>
          <w:rFonts w:ascii="Arial" w:hAnsi="Arial"/>
          <w:sz w:val="24"/>
          <w:lang w:val="el-GR"/>
        </w:rPr>
      </w:pPr>
      <w:r w:rsidRPr="008F719F">
        <w:rPr>
          <w:rFonts w:ascii="Arial" w:hAnsi="Arial"/>
          <w:sz w:val="24"/>
          <w:lang w:val="el-GR"/>
        </w:rPr>
        <w:t>α</w:t>
      </w:r>
      <w:r w:rsidR="00E72DA2" w:rsidRPr="008F719F">
        <w:rPr>
          <w:rFonts w:ascii="Arial" w:hAnsi="Arial"/>
          <w:sz w:val="24"/>
          <w:lang w:val="el-GR"/>
        </w:rPr>
        <w:t>.</w:t>
      </w:r>
      <w:r w:rsidR="00E72DA2" w:rsidRPr="008F719F">
        <w:rPr>
          <w:rFonts w:ascii="Arial" w:hAnsi="Arial"/>
          <w:sz w:val="24"/>
          <w:lang w:val="el-GR"/>
        </w:rPr>
        <w:tab/>
      </w:r>
      <w:r w:rsidR="007F25D4" w:rsidRPr="008F719F">
        <w:rPr>
          <w:rFonts w:ascii="Arial" w:hAnsi="Arial"/>
          <w:sz w:val="24"/>
          <w:lang w:val="el-GR"/>
        </w:rPr>
        <w:t>Τρίτη αρμονική</w:t>
      </w:r>
      <w:r w:rsidR="00541E9A" w:rsidRPr="008F719F">
        <w:rPr>
          <w:rFonts w:ascii="Arial" w:hAnsi="Arial"/>
          <w:sz w:val="24"/>
          <w:lang w:val="el-GR"/>
        </w:rPr>
        <w:tab/>
      </w:r>
      <w:r w:rsidR="00541E9A" w:rsidRPr="008F719F">
        <w:rPr>
          <w:rFonts w:ascii="Arial" w:hAnsi="Arial"/>
          <w:sz w:val="24"/>
          <w:lang w:val="el-GR"/>
        </w:rPr>
        <w:tab/>
      </w:r>
      <w:r w:rsidR="00541E9A" w:rsidRPr="008F719F">
        <w:rPr>
          <w:rFonts w:ascii="Arial" w:hAnsi="Arial"/>
          <w:sz w:val="24"/>
          <w:lang w:val="el-GR"/>
        </w:rPr>
        <w:tab/>
      </w:r>
      <w:r w:rsidR="00D01889" w:rsidRPr="008F719F">
        <w:rPr>
          <w:rFonts w:ascii="Arial" w:hAnsi="Arial"/>
          <w:sz w:val="24"/>
          <w:lang w:val="el-GR"/>
        </w:rPr>
        <w:t>:</w:t>
      </w:r>
      <w:r w:rsidR="00D01889" w:rsidRPr="008F719F">
        <w:rPr>
          <w:rFonts w:ascii="Arial" w:hAnsi="Arial"/>
          <w:sz w:val="24"/>
          <w:lang w:val="el-GR"/>
        </w:rPr>
        <w:tab/>
        <w:t>…………………………..</w:t>
      </w:r>
    </w:p>
    <w:p w:rsidR="00FC0DF7" w:rsidRPr="008F719F" w:rsidRDefault="00FC0DF7">
      <w:pPr>
        <w:jc w:val="both"/>
        <w:rPr>
          <w:rFonts w:ascii="Arial" w:hAnsi="Arial"/>
          <w:lang w:val="el-GR"/>
        </w:rPr>
      </w:pPr>
      <w:r w:rsidRPr="008F719F">
        <w:rPr>
          <w:rFonts w:ascii="Arial" w:hAnsi="Arial"/>
          <w:sz w:val="24"/>
          <w:lang w:val="el-GR"/>
        </w:rPr>
        <w:tab/>
      </w:r>
      <w:r w:rsidRPr="008F719F">
        <w:rPr>
          <w:rFonts w:ascii="Arial" w:hAnsi="Arial"/>
          <w:sz w:val="24"/>
          <w:lang w:val="el-GR"/>
        </w:rPr>
        <w:tab/>
      </w:r>
    </w:p>
    <w:p w:rsidR="00FC0DF7" w:rsidRPr="008F719F" w:rsidRDefault="004637FE">
      <w:pPr>
        <w:jc w:val="both"/>
        <w:rPr>
          <w:rFonts w:ascii="Arial" w:hAnsi="Arial"/>
          <w:sz w:val="24"/>
          <w:lang w:val="el-GR"/>
        </w:rPr>
      </w:pPr>
      <w:r w:rsidRPr="008F719F">
        <w:rPr>
          <w:rFonts w:ascii="Arial" w:hAnsi="Arial"/>
          <w:sz w:val="24"/>
          <w:lang w:val="el-GR"/>
        </w:rPr>
        <w:tab/>
        <w:t>β</w:t>
      </w:r>
      <w:r w:rsidR="00E76E76" w:rsidRPr="008F719F">
        <w:rPr>
          <w:rFonts w:ascii="Arial" w:hAnsi="Arial"/>
          <w:sz w:val="24"/>
          <w:lang w:val="el-GR"/>
        </w:rPr>
        <w:t>.</w:t>
      </w:r>
      <w:r w:rsidR="00E76E76" w:rsidRPr="008F719F">
        <w:rPr>
          <w:rFonts w:ascii="Arial" w:hAnsi="Arial"/>
          <w:sz w:val="24"/>
          <w:lang w:val="el-GR"/>
        </w:rPr>
        <w:tab/>
        <w:t>Πέμπτη αρμονική</w:t>
      </w:r>
      <w:r w:rsidR="00E76E76" w:rsidRPr="008F719F">
        <w:rPr>
          <w:rFonts w:ascii="Arial" w:hAnsi="Arial"/>
          <w:sz w:val="24"/>
          <w:lang w:val="el-GR"/>
        </w:rPr>
        <w:tab/>
      </w:r>
      <w:r w:rsidR="00E76E76" w:rsidRPr="008F719F">
        <w:rPr>
          <w:rFonts w:ascii="Arial" w:hAnsi="Arial"/>
          <w:sz w:val="24"/>
          <w:lang w:val="el-GR"/>
        </w:rPr>
        <w:tab/>
      </w:r>
      <w:r w:rsidR="00E76E76" w:rsidRPr="008F719F">
        <w:rPr>
          <w:rFonts w:ascii="Arial" w:hAnsi="Arial"/>
          <w:sz w:val="24"/>
          <w:lang w:val="el-GR"/>
        </w:rPr>
        <w:tab/>
      </w:r>
      <w:r w:rsidR="00D01889" w:rsidRPr="008F719F">
        <w:rPr>
          <w:rFonts w:ascii="Arial" w:hAnsi="Arial"/>
          <w:sz w:val="24"/>
          <w:lang w:val="el-GR"/>
        </w:rPr>
        <w:t>:</w:t>
      </w:r>
      <w:r w:rsidR="00D01889" w:rsidRPr="008F719F">
        <w:rPr>
          <w:rFonts w:ascii="Arial" w:hAnsi="Arial"/>
          <w:sz w:val="24"/>
          <w:lang w:val="el-GR"/>
        </w:rPr>
        <w:tab/>
        <w:t>…………………………..</w:t>
      </w:r>
    </w:p>
    <w:p w:rsidR="00E76E76" w:rsidRPr="008F719F" w:rsidRDefault="00E76E76">
      <w:pPr>
        <w:jc w:val="both"/>
        <w:rPr>
          <w:rFonts w:ascii="Arial" w:hAnsi="Arial"/>
          <w:sz w:val="24"/>
          <w:lang w:val="el-GR"/>
        </w:rPr>
      </w:pPr>
    </w:p>
    <w:p w:rsidR="00E76E76" w:rsidRPr="008F719F" w:rsidRDefault="004637FE" w:rsidP="00E76E76">
      <w:pPr>
        <w:ind w:left="709"/>
        <w:jc w:val="both"/>
        <w:rPr>
          <w:rFonts w:ascii="Arial" w:hAnsi="Arial"/>
          <w:sz w:val="24"/>
          <w:lang w:val="el-GR"/>
        </w:rPr>
      </w:pPr>
      <w:r w:rsidRPr="008F719F">
        <w:rPr>
          <w:rFonts w:ascii="Arial" w:hAnsi="Arial"/>
          <w:sz w:val="24"/>
          <w:lang w:val="el-GR"/>
        </w:rPr>
        <w:t>γ</w:t>
      </w:r>
      <w:r w:rsidR="00E76E76" w:rsidRPr="008F719F">
        <w:rPr>
          <w:rFonts w:ascii="Arial" w:hAnsi="Arial"/>
          <w:sz w:val="24"/>
          <w:lang w:val="el-GR"/>
        </w:rPr>
        <w:t xml:space="preserve">. </w:t>
      </w:r>
      <w:r w:rsidR="00E76E76" w:rsidRPr="008F719F">
        <w:rPr>
          <w:rFonts w:ascii="Arial" w:hAnsi="Arial"/>
          <w:sz w:val="24"/>
          <w:lang w:val="el-GR"/>
        </w:rPr>
        <w:tab/>
        <w:t>Έβδομη αρμονική</w:t>
      </w:r>
      <w:r w:rsidR="00E76E76" w:rsidRPr="008F719F">
        <w:rPr>
          <w:rFonts w:ascii="Arial" w:hAnsi="Arial"/>
          <w:sz w:val="24"/>
          <w:lang w:val="el-GR"/>
        </w:rPr>
        <w:tab/>
      </w:r>
      <w:r w:rsidR="00E76E76" w:rsidRPr="008F719F">
        <w:rPr>
          <w:rFonts w:ascii="Arial" w:hAnsi="Arial"/>
          <w:sz w:val="24"/>
          <w:lang w:val="el-GR"/>
        </w:rPr>
        <w:tab/>
      </w:r>
      <w:r w:rsidR="00E76E76" w:rsidRPr="008F719F">
        <w:rPr>
          <w:rFonts w:ascii="Arial" w:hAnsi="Arial"/>
          <w:sz w:val="24"/>
          <w:lang w:val="el-GR"/>
        </w:rPr>
        <w:tab/>
      </w:r>
      <w:r w:rsidR="00D01889" w:rsidRPr="008F719F">
        <w:rPr>
          <w:rFonts w:ascii="Arial" w:hAnsi="Arial"/>
          <w:sz w:val="24"/>
          <w:lang w:val="el-GR"/>
        </w:rPr>
        <w:t>:</w:t>
      </w:r>
      <w:r w:rsidR="00D01889" w:rsidRPr="008F719F">
        <w:rPr>
          <w:rFonts w:ascii="Arial" w:hAnsi="Arial"/>
          <w:sz w:val="24"/>
          <w:lang w:val="el-GR"/>
        </w:rPr>
        <w:tab/>
        <w:t>…………………………..</w:t>
      </w:r>
    </w:p>
    <w:p w:rsidR="00E76E76" w:rsidRPr="008F719F" w:rsidRDefault="00E76E76" w:rsidP="00E76E76">
      <w:pPr>
        <w:ind w:left="709"/>
        <w:jc w:val="both"/>
        <w:rPr>
          <w:rFonts w:ascii="Arial" w:hAnsi="Arial"/>
          <w:sz w:val="24"/>
          <w:lang w:val="el-GR"/>
        </w:rPr>
      </w:pPr>
    </w:p>
    <w:p w:rsidR="00E76E76" w:rsidRPr="002678F9" w:rsidRDefault="00E76E76" w:rsidP="00E76E76">
      <w:pPr>
        <w:jc w:val="both"/>
        <w:rPr>
          <w:rFonts w:ascii="Arial" w:hAnsi="Arial"/>
          <w:sz w:val="24"/>
          <w:lang w:val="el-GR"/>
        </w:rPr>
      </w:pPr>
      <w:r w:rsidRPr="008F719F">
        <w:rPr>
          <w:rFonts w:ascii="Arial" w:hAnsi="Arial"/>
          <w:sz w:val="24"/>
          <w:lang w:val="el-GR"/>
        </w:rPr>
        <w:t>16.</w:t>
      </w:r>
      <w:r w:rsidRPr="008F719F">
        <w:rPr>
          <w:rFonts w:ascii="Arial" w:hAnsi="Arial"/>
          <w:sz w:val="24"/>
          <w:lang w:val="el-GR"/>
        </w:rPr>
        <w:tab/>
      </w:r>
      <w:r w:rsidR="002678F9">
        <w:rPr>
          <w:rFonts w:ascii="Arial" w:hAnsi="Arial"/>
          <w:sz w:val="24"/>
          <w:lang w:val="el-GR"/>
        </w:rPr>
        <w:t>Μέση στάθμη ακουστικής πίεσης</w:t>
      </w:r>
      <w:r w:rsidR="002678F9">
        <w:rPr>
          <w:rFonts w:ascii="Arial" w:hAnsi="Arial"/>
          <w:sz w:val="24"/>
          <w:lang w:val="el-GR"/>
        </w:rPr>
        <w:tab/>
      </w:r>
      <w:r w:rsidRPr="008F719F">
        <w:rPr>
          <w:rFonts w:ascii="Arial" w:hAnsi="Arial"/>
          <w:sz w:val="24"/>
          <w:lang w:val="el-GR"/>
        </w:rPr>
        <w:tab/>
      </w:r>
      <w:r w:rsidR="002678F9">
        <w:rPr>
          <w:rFonts w:ascii="Arial" w:hAnsi="Arial"/>
          <w:sz w:val="24"/>
          <w:lang w:val="el-GR"/>
        </w:rPr>
        <w:t>:</w:t>
      </w:r>
      <w:r w:rsidR="002678F9">
        <w:rPr>
          <w:rFonts w:ascii="Arial" w:hAnsi="Arial"/>
          <w:sz w:val="24"/>
          <w:lang w:val="el-GR"/>
        </w:rPr>
        <w:tab/>
        <w:t>……………………</w:t>
      </w:r>
      <w:r w:rsidR="002678F9">
        <w:rPr>
          <w:rFonts w:ascii="Arial" w:hAnsi="Arial"/>
          <w:sz w:val="24"/>
        </w:rPr>
        <w:t>dB</w:t>
      </w:r>
      <w:r w:rsidR="002678F9" w:rsidRPr="002678F9">
        <w:rPr>
          <w:rFonts w:ascii="Arial" w:hAnsi="Arial"/>
          <w:sz w:val="24"/>
          <w:lang w:val="el-GR"/>
        </w:rPr>
        <w:t>(</w:t>
      </w:r>
      <w:r w:rsidR="002678F9">
        <w:rPr>
          <w:rFonts w:ascii="Arial" w:hAnsi="Arial"/>
          <w:sz w:val="24"/>
        </w:rPr>
        <w:t>A</w:t>
      </w:r>
      <w:r w:rsidR="002678F9" w:rsidRPr="002678F9">
        <w:rPr>
          <w:rFonts w:ascii="Arial" w:hAnsi="Arial"/>
          <w:sz w:val="24"/>
          <w:lang w:val="el-GR"/>
        </w:rPr>
        <w:t>)</w:t>
      </w:r>
    </w:p>
    <w:p w:rsidR="00FC0DF7" w:rsidRPr="008F719F" w:rsidRDefault="00FC0DF7">
      <w:pPr>
        <w:jc w:val="both"/>
        <w:rPr>
          <w:rFonts w:ascii="Arial" w:hAnsi="Arial"/>
          <w:sz w:val="24"/>
          <w:lang w:val="el-GR"/>
        </w:rPr>
      </w:pPr>
      <w:r w:rsidRPr="008F719F">
        <w:rPr>
          <w:rFonts w:ascii="Arial" w:hAnsi="Arial"/>
          <w:sz w:val="24"/>
          <w:lang w:val="el-GR"/>
        </w:rPr>
        <w:tab/>
      </w:r>
      <w:r w:rsidRPr="008F719F">
        <w:rPr>
          <w:rFonts w:ascii="Arial" w:hAnsi="Arial"/>
          <w:sz w:val="24"/>
          <w:lang w:val="el-GR"/>
        </w:rPr>
        <w:tab/>
      </w:r>
    </w:p>
    <w:p w:rsidR="00FC0DF7" w:rsidRPr="008F719F" w:rsidRDefault="00FC0DF7">
      <w:pPr>
        <w:jc w:val="both"/>
        <w:rPr>
          <w:rFonts w:ascii="Arial" w:hAnsi="Arial"/>
          <w:sz w:val="24"/>
          <w:lang w:val="el-GR"/>
        </w:rPr>
      </w:pPr>
      <w:r w:rsidRPr="008F719F">
        <w:rPr>
          <w:rFonts w:ascii="Arial" w:hAnsi="Arial"/>
          <w:sz w:val="24"/>
          <w:lang w:val="el-GR"/>
        </w:rPr>
        <w:t>17.</w:t>
      </w:r>
      <w:r w:rsidRPr="008F719F">
        <w:rPr>
          <w:rFonts w:ascii="Arial" w:hAnsi="Arial"/>
          <w:sz w:val="24"/>
          <w:lang w:val="el-GR"/>
        </w:rPr>
        <w:tab/>
      </w:r>
      <w:r w:rsidR="00602F5C" w:rsidRPr="008F719F">
        <w:rPr>
          <w:rFonts w:ascii="Arial" w:hAnsi="Arial"/>
          <w:sz w:val="24"/>
          <w:lang w:val="el-GR"/>
        </w:rPr>
        <w:t>Επίπεδο κραδασμών στην ονομ. τάση</w:t>
      </w:r>
      <w:r w:rsidR="00602F5C" w:rsidRPr="008F719F">
        <w:rPr>
          <w:rFonts w:ascii="Arial" w:hAnsi="Arial"/>
          <w:sz w:val="24"/>
          <w:lang w:val="el-GR"/>
        </w:rPr>
        <w:tab/>
      </w:r>
      <w:r w:rsidR="00D01889" w:rsidRPr="008F719F">
        <w:rPr>
          <w:rFonts w:ascii="Arial" w:hAnsi="Arial"/>
          <w:sz w:val="24"/>
          <w:lang w:val="el-GR"/>
        </w:rPr>
        <w:t>:</w:t>
      </w:r>
      <w:r w:rsidR="00D01889" w:rsidRPr="008F719F">
        <w:rPr>
          <w:rFonts w:ascii="Arial" w:hAnsi="Arial"/>
          <w:sz w:val="24"/>
          <w:lang w:val="el-GR"/>
        </w:rPr>
        <w:tab/>
        <w:t>…………………</w:t>
      </w:r>
      <w:r w:rsidR="006E0071" w:rsidRPr="008F719F">
        <w:rPr>
          <w:rFonts w:ascii="Arial" w:hAnsi="Arial"/>
          <w:sz w:val="24"/>
          <w:lang w:val="el-GR"/>
        </w:rPr>
        <w:t>……μ</w:t>
      </w:r>
      <w:r w:rsidR="006E0071" w:rsidRPr="008F719F">
        <w:rPr>
          <w:rFonts w:ascii="Arial" w:hAnsi="Arial"/>
          <w:sz w:val="24"/>
        </w:rPr>
        <w:t>m</w:t>
      </w:r>
    </w:p>
    <w:p w:rsidR="00FC0DF7" w:rsidRPr="008F719F" w:rsidRDefault="00FC0DF7">
      <w:pPr>
        <w:jc w:val="both"/>
        <w:rPr>
          <w:rFonts w:ascii="Arial" w:hAnsi="Arial"/>
          <w:sz w:val="24"/>
          <w:lang w:val="el-GR"/>
        </w:rPr>
      </w:pPr>
    </w:p>
    <w:p w:rsidR="00FC0DF7" w:rsidRPr="008F719F" w:rsidRDefault="00602F5C">
      <w:pPr>
        <w:jc w:val="both"/>
        <w:rPr>
          <w:rFonts w:ascii="Arial" w:hAnsi="Arial"/>
          <w:sz w:val="24"/>
          <w:lang w:val="el-GR"/>
        </w:rPr>
      </w:pPr>
      <w:r w:rsidRPr="008F719F">
        <w:rPr>
          <w:rFonts w:ascii="Arial" w:hAnsi="Arial"/>
          <w:sz w:val="24"/>
          <w:lang w:val="el-GR"/>
        </w:rPr>
        <w:t>18.</w:t>
      </w:r>
      <w:r w:rsidRPr="008F719F">
        <w:rPr>
          <w:rFonts w:ascii="Arial" w:hAnsi="Arial"/>
          <w:sz w:val="24"/>
          <w:lang w:val="el-GR"/>
        </w:rPr>
        <w:tab/>
        <w:t xml:space="preserve">Φυσική συχνότητα </w:t>
      </w:r>
      <w:r w:rsidR="006E0071" w:rsidRPr="008F719F">
        <w:rPr>
          <w:rFonts w:ascii="Arial" w:hAnsi="Arial"/>
          <w:sz w:val="24"/>
          <w:lang w:val="el-GR"/>
        </w:rPr>
        <w:t>αυτεπαγωγής</w:t>
      </w:r>
      <w:r w:rsidRPr="008F719F">
        <w:rPr>
          <w:rFonts w:ascii="Arial" w:hAnsi="Arial"/>
          <w:sz w:val="24"/>
          <w:lang w:val="el-GR"/>
        </w:rPr>
        <w:tab/>
      </w:r>
      <w:r w:rsidRPr="008F719F">
        <w:rPr>
          <w:rFonts w:ascii="Arial" w:hAnsi="Arial"/>
          <w:sz w:val="24"/>
          <w:lang w:val="el-GR"/>
        </w:rPr>
        <w:tab/>
      </w:r>
      <w:r w:rsidR="00D01889" w:rsidRPr="008F719F">
        <w:rPr>
          <w:rFonts w:ascii="Arial" w:hAnsi="Arial"/>
          <w:sz w:val="24"/>
          <w:lang w:val="el-GR"/>
        </w:rPr>
        <w:t>:</w:t>
      </w:r>
      <w:r w:rsidR="00D01889" w:rsidRPr="008F719F">
        <w:rPr>
          <w:rFonts w:ascii="Arial" w:hAnsi="Arial"/>
          <w:sz w:val="24"/>
          <w:lang w:val="el-GR"/>
        </w:rPr>
        <w:tab/>
        <w:t>…………………………..</w:t>
      </w:r>
    </w:p>
    <w:p w:rsidR="00602F5C" w:rsidRPr="008F719F" w:rsidRDefault="00602F5C">
      <w:pPr>
        <w:jc w:val="both"/>
        <w:rPr>
          <w:rFonts w:ascii="Arial" w:hAnsi="Arial"/>
          <w:sz w:val="24"/>
          <w:lang w:val="el-GR"/>
        </w:rPr>
      </w:pPr>
    </w:p>
    <w:p w:rsidR="00602F5C" w:rsidRPr="008F719F" w:rsidRDefault="00602F5C">
      <w:pPr>
        <w:jc w:val="both"/>
        <w:rPr>
          <w:rFonts w:ascii="Arial" w:hAnsi="Arial"/>
          <w:sz w:val="24"/>
          <w:lang w:val="el-GR"/>
        </w:rPr>
      </w:pPr>
      <w:r w:rsidRPr="008F719F">
        <w:rPr>
          <w:rFonts w:ascii="Arial" w:hAnsi="Arial"/>
          <w:sz w:val="24"/>
          <w:lang w:val="el-GR"/>
        </w:rPr>
        <w:t>19.</w:t>
      </w:r>
      <w:r w:rsidRPr="008F719F">
        <w:rPr>
          <w:rFonts w:ascii="Arial" w:hAnsi="Arial"/>
          <w:sz w:val="24"/>
          <w:lang w:val="el-GR"/>
        </w:rPr>
        <w:tab/>
        <w:t>Συνολικές απώλειες</w:t>
      </w:r>
    </w:p>
    <w:p w:rsidR="00602F5C" w:rsidRPr="00AE146C" w:rsidRDefault="00AE146C">
      <w:pPr>
        <w:jc w:val="both"/>
        <w:rPr>
          <w:rFonts w:ascii="Arial" w:hAnsi="Arial"/>
          <w:sz w:val="24"/>
          <w:lang w:val="el-GR"/>
        </w:rPr>
      </w:pPr>
      <w:r w:rsidRPr="004322D6">
        <w:rPr>
          <w:rFonts w:ascii="Arial" w:hAnsi="Arial"/>
          <w:sz w:val="24"/>
          <w:lang w:val="el-GR"/>
        </w:rPr>
        <w:tab/>
      </w:r>
      <w:r w:rsidRPr="00AE146C">
        <w:rPr>
          <w:rFonts w:ascii="Arial" w:hAnsi="Arial"/>
          <w:sz w:val="24"/>
          <w:lang w:val="el-GR"/>
        </w:rPr>
        <w:t>(</w:t>
      </w:r>
      <w:r>
        <w:rPr>
          <w:rFonts w:ascii="Arial" w:hAnsi="Arial"/>
          <w:sz w:val="24"/>
          <w:lang w:val="el-GR"/>
        </w:rPr>
        <w:t>σε θερμοκρασία αναφοράς 75°</w:t>
      </w:r>
      <w:r>
        <w:rPr>
          <w:rFonts w:ascii="Arial" w:hAnsi="Arial"/>
          <w:sz w:val="24"/>
        </w:rPr>
        <w:t>C</w:t>
      </w:r>
      <w:r>
        <w:rPr>
          <w:rFonts w:ascii="Arial" w:hAnsi="Arial"/>
          <w:sz w:val="24"/>
          <w:lang w:val="el-GR"/>
        </w:rPr>
        <w:t>)</w:t>
      </w:r>
    </w:p>
    <w:p w:rsidR="00AE146C" w:rsidRPr="00AE146C" w:rsidRDefault="00AE146C">
      <w:pPr>
        <w:jc w:val="both"/>
        <w:rPr>
          <w:rFonts w:ascii="Arial" w:hAnsi="Arial"/>
          <w:sz w:val="24"/>
          <w:lang w:val="el-GR"/>
        </w:rPr>
      </w:pPr>
    </w:p>
    <w:p w:rsidR="00A33EF7" w:rsidRPr="001D60BA" w:rsidRDefault="00602F5C" w:rsidP="00602F5C">
      <w:pPr>
        <w:ind w:firstLine="720"/>
        <w:jc w:val="both"/>
        <w:rPr>
          <w:rFonts w:ascii="Arial" w:hAnsi="Arial"/>
          <w:sz w:val="24"/>
          <w:szCs w:val="24"/>
          <w:lang w:val="el-GR"/>
        </w:rPr>
      </w:pPr>
      <w:r w:rsidRPr="004F6EE7">
        <w:rPr>
          <w:rFonts w:ascii="Arial" w:hAnsi="Arial"/>
          <w:sz w:val="24"/>
          <w:szCs w:val="24"/>
          <w:lang w:val="el-GR"/>
        </w:rPr>
        <w:t>α.</w:t>
      </w:r>
      <w:r w:rsidRPr="004F6EE7">
        <w:rPr>
          <w:rFonts w:ascii="Arial" w:hAnsi="Arial"/>
          <w:sz w:val="24"/>
          <w:szCs w:val="24"/>
          <w:lang w:val="el-GR"/>
        </w:rPr>
        <w:tab/>
        <w:t>Στην ονομ.</w:t>
      </w:r>
      <w:r w:rsidR="00AE146C">
        <w:rPr>
          <w:rFonts w:ascii="Arial" w:hAnsi="Arial"/>
          <w:sz w:val="24"/>
          <w:szCs w:val="24"/>
          <w:lang w:val="el-GR"/>
        </w:rPr>
        <w:t xml:space="preserve"> τάση και</w:t>
      </w:r>
      <w:r w:rsidRPr="004F6EE7">
        <w:rPr>
          <w:rFonts w:ascii="Arial" w:hAnsi="Arial"/>
          <w:sz w:val="24"/>
          <w:szCs w:val="24"/>
          <w:lang w:val="el-GR"/>
        </w:rPr>
        <w:t xml:space="preserve"> </w:t>
      </w:r>
      <w:r w:rsidR="00BD579B">
        <w:rPr>
          <w:rFonts w:ascii="Arial" w:hAnsi="Arial"/>
          <w:sz w:val="24"/>
          <w:szCs w:val="24"/>
          <w:lang w:val="el-GR"/>
        </w:rPr>
        <w:t>ένταση</w:t>
      </w:r>
      <w:r w:rsidRPr="001D60BA">
        <w:rPr>
          <w:rFonts w:ascii="Arial" w:hAnsi="Arial"/>
          <w:sz w:val="24"/>
          <w:szCs w:val="24"/>
          <w:lang w:val="el-GR"/>
        </w:rPr>
        <w:tab/>
      </w:r>
      <w:r w:rsidR="00541E9A" w:rsidRPr="004F6EE7">
        <w:rPr>
          <w:rFonts w:ascii="Arial" w:hAnsi="Arial"/>
          <w:sz w:val="24"/>
          <w:szCs w:val="24"/>
          <w:lang w:val="el-GR"/>
        </w:rPr>
        <w:t>:</w:t>
      </w:r>
      <w:r w:rsidR="00541E9A" w:rsidRPr="004F6EE7">
        <w:rPr>
          <w:rFonts w:ascii="Arial" w:hAnsi="Arial"/>
          <w:sz w:val="24"/>
          <w:szCs w:val="24"/>
          <w:lang w:val="el-GR"/>
        </w:rPr>
        <w:tab/>
        <w:t>…</w:t>
      </w:r>
      <w:r w:rsidR="006E0071" w:rsidRPr="001D60BA">
        <w:rPr>
          <w:rFonts w:ascii="Arial" w:hAnsi="Arial"/>
          <w:sz w:val="24"/>
          <w:szCs w:val="24"/>
          <w:lang w:val="el-GR"/>
        </w:rPr>
        <w:t>..........</w:t>
      </w:r>
      <w:r w:rsidR="00541E9A" w:rsidRPr="001D60BA">
        <w:rPr>
          <w:rFonts w:ascii="Arial" w:hAnsi="Arial"/>
          <w:sz w:val="24"/>
          <w:szCs w:val="24"/>
          <w:lang w:val="el-GR"/>
        </w:rPr>
        <w:t>……</w:t>
      </w:r>
      <w:r w:rsidR="00A33EF7" w:rsidRPr="001D60BA">
        <w:rPr>
          <w:rFonts w:ascii="Arial" w:hAnsi="Arial"/>
          <w:sz w:val="24"/>
          <w:szCs w:val="24"/>
          <w:lang w:val="el-GR"/>
        </w:rPr>
        <w:t>….</w:t>
      </w:r>
      <w:proofErr w:type="gramStart"/>
      <w:r w:rsidR="00A33EF7" w:rsidRPr="001D60BA">
        <w:rPr>
          <w:rFonts w:ascii="Arial" w:hAnsi="Arial"/>
          <w:sz w:val="24"/>
          <w:szCs w:val="24"/>
        </w:rPr>
        <w:t>kW</w:t>
      </w:r>
      <w:proofErr w:type="gramEnd"/>
    </w:p>
    <w:p w:rsidR="00A33EF7" w:rsidRPr="001D60BA" w:rsidRDefault="00AC1C55" w:rsidP="00602F5C">
      <w:pPr>
        <w:ind w:firstLine="720"/>
        <w:jc w:val="both"/>
        <w:rPr>
          <w:rFonts w:ascii="Arial" w:hAnsi="Arial"/>
          <w:sz w:val="24"/>
          <w:szCs w:val="24"/>
          <w:lang w:val="el-GR"/>
        </w:rPr>
      </w:pPr>
      <w:r w:rsidRPr="001D60BA">
        <w:rPr>
          <w:rFonts w:ascii="Arial" w:hAnsi="Arial"/>
          <w:sz w:val="24"/>
          <w:szCs w:val="24"/>
          <w:lang w:val="el-GR"/>
        </w:rPr>
        <w:tab/>
      </w:r>
      <w:r>
        <w:rPr>
          <w:rFonts w:ascii="Arial" w:hAnsi="Arial"/>
          <w:sz w:val="24"/>
          <w:szCs w:val="24"/>
          <w:lang w:val="el-GR"/>
        </w:rPr>
        <w:t>(εγγυημένη τιμή)</w:t>
      </w:r>
    </w:p>
    <w:p w:rsidR="00AC1C55" w:rsidRPr="001D60BA" w:rsidRDefault="00AC1C55" w:rsidP="00602F5C">
      <w:pPr>
        <w:ind w:firstLine="720"/>
        <w:jc w:val="both"/>
        <w:rPr>
          <w:rFonts w:ascii="Arial" w:hAnsi="Arial"/>
          <w:sz w:val="24"/>
          <w:szCs w:val="24"/>
          <w:lang w:val="el-GR"/>
        </w:rPr>
      </w:pPr>
    </w:p>
    <w:p w:rsidR="00A33EF7" w:rsidRPr="001D60BA" w:rsidRDefault="00602F5C" w:rsidP="00602F5C">
      <w:pPr>
        <w:jc w:val="both"/>
        <w:rPr>
          <w:rFonts w:ascii="Arial" w:hAnsi="Arial"/>
          <w:sz w:val="24"/>
          <w:szCs w:val="24"/>
          <w:lang w:val="el-GR"/>
        </w:rPr>
      </w:pPr>
      <w:r w:rsidRPr="004F6EE7">
        <w:rPr>
          <w:rFonts w:ascii="Arial" w:hAnsi="Arial"/>
          <w:sz w:val="24"/>
          <w:szCs w:val="24"/>
          <w:lang w:val="el-GR"/>
        </w:rPr>
        <w:tab/>
        <w:t>β.</w:t>
      </w:r>
      <w:r w:rsidRPr="004F6EE7">
        <w:rPr>
          <w:rFonts w:ascii="Arial" w:hAnsi="Arial"/>
          <w:sz w:val="24"/>
          <w:szCs w:val="24"/>
          <w:lang w:val="el-GR"/>
        </w:rPr>
        <w:tab/>
        <w:t>Στο</w:t>
      </w:r>
      <w:r w:rsidR="001B5671" w:rsidRPr="001D60BA">
        <w:rPr>
          <w:rFonts w:ascii="Arial" w:hAnsi="Arial"/>
          <w:sz w:val="24"/>
          <w:szCs w:val="24"/>
          <w:lang w:val="el-GR"/>
        </w:rPr>
        <w:t xml:space="preserve"> 105</w:t>
      </w:r>
      <w:r w:rsidRPr="001D60BA">
        <w:rPr>
          <w:rFonts w:ascii="Arial" w:hAnsi="Arial"/>
          <w:sz w:val="24"/>
          <w:szCs w:val="24"/>
          <w:lang w:val="el-GR"/>
        </w:rPr>
        <w:t>% της ονομ. τάσης</w:t>
      </w:r>
      <w:r w:rsidR="00BD579B">
        <w:rPr>
          <w:rFonts w:ascii="Arial" w:hAnsi="Arial"/>
          <w:sz w:val="24"/>
          <w:szCs w:val="24"/>
          <w:lang w:val="el-GR"/>
        </w:rPr>
        <w:t xml:space="preserve"> (</w:t>
      </w:r>
      <w:proofErr w:type="spellStart"/>
      <w:r w:rsidR="00BD579B">
        <w:rPr>
          <w:rFonts w:ascii="Arial" w:hAnsi="Arial"/>
          <w:sz w:val="24"/>
          <w:szCs w:val="24"/>
        </w:rPr>
        <w:t>U</w:t>
      </w:r>
      <w:r w:rsidR="00BD579B">
        <w:rPr>
          <w:rFonts w:ascii="Arial" w:hAnsi="Arial"/>
          <w:sz w:val="24"/>
          <w:szCs w:val="24"/>
          <w:vertAlign w:val="subscript"/>
        </w:rPr>
        <w:t>max</w:t>
      </w:r>
      <w:proofErr w:type="spellEnd"/>
      <w:r w:rsidR="00BD579B" w:rsidRPr="001D60BA">
        <w:rPr>
          <w:rFonts w:ascii="Arial" w:hAnsi="Arial"/>
          <w:sz w:val="24"/>
          <w:szCs w:val="24"/>
          <w:lang w:val="el-GR"/>
        </w:rPr>
        <w:t>)</w:t>
      </w:r>
      <w:r w:rsidRPr="001D60BA">
        <w:rPr>
          <w:rFonts w:ascii="Arial" w:hAnsi="Arial"/>
          <w:sz w:val="24"/>
          <w:szCs w:val="24"/>
          <w:lang w:val="el-GR"/>
        </w:rPr>
        <w:tab/>
      </w:r>
      <w:r w:rsidR="00141497" w:rsidRPr="004F6EE7">
        <w:rPr>
          <w:rFonts w:ascii="Arial" w:hAnsi="Arial"/>
          <w:sz w:val="24"/>
          <w:szCs w:val="24"/>
          <w:lang w:val="el-GR"/>
        </w:rPr>
        <w:t>:</w:t>
      </w:r>
      <w:r w:rsidR="00141497" w:rsidRPr="004F6EE7">
        <w:rPr>
          <w:rFonts w:ascii="Arial" w:hAnsi="Arial"/>
          <w:sz w:val="24"/>
          <w:szCs w:val="24"/>
          <w:lang w:val="el-GR"/>
        </w:rPr>
        <w:tab/>
        <w:t>……</w:t>
      </w:r>
      <w:r w:rsidR="006E0071" w:rsidRPr="001D60BA">
        <w:rPr>
          <w:rFonts w:ascii="Arial" w:hAnsi="Arial"/>
          <w:sz w:val="24"/>
          <w:szCs w:val="24"/>
          <w:lang w:val="el-GR"/>
        </w:rPr>
        <w:t>..........</w:t>
      </w:r>
      <w:r w:rsidR="00141497" w:rsidRPr="001D60BA">
        <w:rPr>
          <w:rFonts w:ascii="Arial" w:hAnsi="Arial"/>
          <w:sz w:val="24"/>
          <w:szCs w:val="24"/>
          <w:lang w:val="el-GR"/>
        </w:rPr>
        <w:t>…</w:t>
      </w:r>
      <w:r w:rsidR="00A33EF7" w:rsidRPr="001D60BA">
        <w:rPr>
          <w:rFonts w:ascii="Arial" w:hAnsi="Arial"/>
          <w:sz w:val="24"/>
          <w:szCs w:val="24"/>
          <w:lang w:val="el-GR"/>
        </w:rPr>
        <w:t>….</w:t>
      </w:r>
      <w:proofErr w:type="gramStart"/>
      <w:r w:rsidR="00A33EF7" w:rsidRPr="001D60BA">
        <w:rPr>
          <w:rFonts w:ascii="Arial" w:hAnsi="Arial"/>
          <w:sz w:val="24"/>
          <w:szCs w:val="24"/>
        </w:rPr>
        <w:t>kW</w:t>
      </w:r>
      <w:proofErr w:type="gramEnd"/>
    </w:p>
    <w:p w:rsidR="00A33EF7" w:rsidRPr="008F719F" w:rsidRDefault="00A33EF7" w:rsidP="00602F5C">
      <w:pPr>
        <w:jc w:val="both"/>
        <w:rPr>
          <w:rFonts w:ascii="Arial" w:hAnsi="Arial"/>
          <w:sz w:val="24"/>
          <w:lang w:val="el-GR"/>
        </w:rPr>
      </w:pPr>
    </w:p>
    <w:p w:rsidR="00602F5C" w:rsidRPr="008F719F" w:rsidRDefault="00FC6CCD" w:rsidP="00602F5C">
      <w:pPr>
        <w:jc w:val="both"/>
        <w:rPr>
          <w:rFonts w:ascii="Arial" w:hAnsi="Arial"/>
          <w:sz w:val="24"/>
          <w:lang w:val="el-GR"/>
        </w:rPr>
      </w:pPr>
      <w:r>
        <w:rPr>
          <w:rFonts w:ascii="Arial" w:hAnsi="Arial"/>
          <w:sz w:val="24"/>
          <w:lang w:val="el-GR"/>
        </w:rPr>
        <w:t>2</w:t>
      </w:r>
      <w:r w:rsidR="00BD579B" w:rsidRPr="001D60BA">
        <w:rPr>
          <w:rFonts w:ascii="Arial" w:hAnsi="Arial"/>
          <w:sz w:val="24"/>
          <w:lang w:val="el-GR"/>
        </w:rPr>
        <w:t>0</w:t>
      </w:r>
      <w:r w:rsidR="00602F5C" w:rsidRPr="008F719F">
        <w:rPr>
          <w:rFonts w:ascii="Arial" w:hAnsi="Arial"/>
          <w:sz w:val="24"/>
          <w:lang w:val="el-GR"/>
        </w:rPr>
        <w:t>.</w:t>
      </w:r>
      <w:r w:rsidR="00602F5C" w:rsidRPr="008F719F">
        <w:rPr>
          <w:rFonts w:ascii="Arial" w:hAnsi="Arial"/>
          <w:sz w:val="24"/>
          <w:lang w:val="el-GR"/>
        </w:rPr>
        <w:tab/>
        <w:t>Τρόπος ψύξεως</w:t>
      </w:r>
      <w:r w:rsidR="00602F5C" w:rsidRPr="008F719F">
        <w:rPr>
          <w:rFonts w:ascii="Arial" w:hAnsi="Arial"/>
          <w:sz w:val="24"/>
          <w:lang w:val="el-GR"/>
        </w:rPr>
        <w:tab/>
      </w:r>
      <w:r w:rsidR="00602F5C" w:rsidRPr="008F719F">
        <w:rPr>
          <w:rFonts w:ascii="Arial" w:hAnsi="Arial"/>
          <w:sz w:val="24"/>
          <w:lang w:val="el-GR"/>
        </w:rPr>
        <w:tab/>
      </w:r>
      <w:r w:rsidR="00602F5C" w:rsidRPr="008F719F">
        <w:rPr>
          <w:rFonts w:ascii="Arial" w:hAnsi="Arial"/>
          <w:sz w:val="24"/>
          <w:lang w:val="el-GR"/>
        </w:rPr>
        <w:tab/>
      </w:r>
      <w:r w:rsidR="00602F5C" w:rsidRPr="008F719F">
        <w:rPr>
          <w:rFonts w:ascii="Arial" w:hAnsi="Arial"/>
          <w:sz w:val="24"/>
          <w:lang w:val="el-GR"/>
        </w:rPr>
        <w:tab/>
        <w:t>:</w:t>
      </w:r>
      <w:r w:rsidR="00602F5C" w:rsidRPr="008F719F">
        <w:rPr>
          <w:rFonts w:ascii="Arial" w:hAnsi="Arial"/>
          <w:sz w:val="24"/>
          <w:lang w:val="el-GR"/>
        </w:rPr>
        <w:tab/>
        <w:t>……………....................</w:t>
      </w:r>
    </w:p>
    <w:p w:rsidR="00602F5C" w:rsidRPr="008F719F" w:rsidRDefault="00602F5C" w:rsidP="00602F5C">
      <w:pPr>
        <w:jc w:val="both"/>
        <w:rPr>
          <w:rFonts w:ascii="Arial" w:hAnsi="Arial"/>
          <w:sz w:val="24"/>
          <w:lang w:val="el-GR"/>
        </w:rPr>
      </w:pPr>
    </w:p>
    <w:p w:rsidR="00602F5C" w:rsidRPr="008F719F" w:rsidRDefault="00FC6CCD" w:rsidP="00602F5C">
      <w:pPr>
        <w:jc w:val="both"/>
        <w:rPr>
          <w:rFonts w:ascii="Arial" w:hAnsi="Arial"/>
          <w:sz w:val="24"/>
          <w:lang w:val="el-GR"/>
        </w:rPr>
      </w:pPr>
      <w:r>
        <w:rPr>
          <w:rFonts w:ascii="Arial" w:hAnsi="Arial"/>
          <w:sz w:val="24"/>
          <w:lang w:val="el-GR"/>
        </w:rPr>
        <w:t>2</w:t>
      </w:r>
      <w:r w:rsidR="00BD579B" w:rsidRPr="001D60BA">
        <w:rPr>
          <w:rFonts w:ascii="Arial" w:hAnsi="Arial"/>
          <w:sz w:val="24"/>
          <w:lang w:val="el-GR"/>
        </w:rPr>
        <w:t>1</w:t>
      </w:r>
      <w:r w:rsidR="00141497" w:rsidRPr="008F719F">
        <w:rPr>
          <w:rFonts w:ascii="Arial" w:hAnsi="Arial"/>
          <w:sz w:val="24"/>
          <w:lang w:val="el-GR"/>
        </w:rPr>
        <w:t>.</w:t>
      </w:r>
      <w:r w:rsidR="00141497" w:rsidRPr="008F719F">
        <w:rPr>
          <w:rFonts w:ascii="Arial" w:hAnsi="Arial"/>
          <w:sz w:val="24"/>
          <w:lang w:val="el-GR"/>
        </w:rPr>
        <w:tab/>
        <w:t>Οι αυτεπαγωγές</w:t>
      </w:r>
      <w:r w:rsidR="00602F5C" w:rsidRPr="008F719F">
        <w:rPr>
          <w:rFonts w:ascii="Arial" w:hAnsi="Arial"/>
          <w:sz w:val="24"/>
          <w:lang w:val="el-GR"/>
        </w:rPr>
        <w:t xml:space="preserve"> έχουν μελετηθεί ώστε</w:t>
      </w:r>
    </w:p>
    <w:p w:rsidR="00602F5C" w:rsidRPr="008F719F" w:rsidRDefault="00602F5C" w:rsidP="00602F5C">
      <w:pPr>
        <w:ind w:firstLine="720"/>
        <w:jc w:val="both"/>
        <w:rPr>
          <w:rFonts w:ascii="Arial" w:hAnsi="Arial"/>
          <w:sz w:val="24"/>
          <w:lang w:val="el-GR"/>
        </w:rPr>
      </w:pPr>
      <w:r w:rsidRPr="008F719F">
        <w:rPr>
          <w:rFonts w:ascii="Arial" w:hAnsi="Arial"/>
          <w:sz w:val="24"/>
          <w:lang w:val="el-GR"/>
        </w:rPr>
        <w:t xml:space="preserve"> να διαθέτουν γραμμική χαρακτηριστική</w:t>
      </w:r>
    </w:p>
    <w:p w:rsidR="00602F5C" w:rsidRPr="008F719F" w:rsidRDefault="00602F5C" w:rsidP="00602F5C">
      <w:pPr>
        <w:ind w:firstLine="720"/>
        <w:jc w:val="both"/>
        <w:rPr>
          <w:rFonts w:ascii="Arial" w:hAnsi="Arial"/>
          <w:sz w:val="24"/>
          <w:lang w:val="el-GR"/>
        </w:rPr>
      </w:pPr>
      <w:r w:rsidRPr="008F719F">
        <w:rPr>
          <w:rFonts w:ascii="Arial" w:hAnsi="Arial"/>
          <w:sz w:val="24"/>
          <w:lang w:val="el-GR"/>
        </w:rPr>
        <w:t xml:space="preserve"> με τάση τουλάχιστον ίση με 1,2 </w:t>
      </w:r>
    </w:p>
    <w:p w:rsidR="00602F5C" w:rsidRPr="008F719F" w:rsidRDefault="00602F5C" w:rsidP="00602F5C">
      <w:pPr>
        <w:ind w:left="720"/>
        <w:jc w:val="both"/>
        <w:rPr>
          <w:rFonts w:ascii="Arial" w:hAnsi="Arial"/>
          <w:sz w:val="24"/>
          <w:lang w:val="el-GR"/>
        </w:rPr>
      </w:pPr>
      <w:r w:rsidRPr="008F719F">
        <w:rPr>
          <w:rFonts w:ascii="Arial" w:hAnsi="Arial"/>
          <w:sz w:val="24"/>
          <w:lang w:val="el-GR"/>
        </w:rPr>
        <w:t>της ονομαστικής</w:t>
      </w:r>
      <w:r w:rsidR="00141497" w:rsidRPr="008F719F">
        <w:rPr>
          <w:rFonts w:ascii="Arial" w:hAnsi="Arial"/>
          <w:sz w:val="24"/>
          <w:lang w:val="el-GR"/>
        </w:rPr>
        <w:t>;</w:t>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w:t>
      </w:r>
    </w:p>
    <w:p w:rsidR="0057501F" w:rsidRPr="008F719F" w:rsidRDefault="0057501F" w:rsidP="0057501F">
      <w:pPr>
        <w:jc w:val="both"/>
        <w:rPr>
          <w:rFonts w:ascii="Arial" w:hAnsi="Arial"/>
          <w:sz w:val="24"/>
          <w:lang w:val="el-GR"/>
        </w:rPr>
      </w:pPr>
    </w:p>
    <w:p w:rsidR="0057501F" w:rsidRPr="008F719F" w:rsidRDefault="00FC6CCD" w:rsidP="0057501F">
      <w:pPr>
        <w:jc w:val="both"/>
        <w:rPr>
          <w:rFonts w:ascii="Arial" w:hAnsi="Arial"/>
          <w:sz w:val="24"/>
          <w:lang w:val="el-GR"/>
        </w:rPr>
      </w:pPr>
      <w:r>
        <w:rPr>
          <w:rFonts w:ascii="Arial" w:hAnsi="Arial"/>
          <w:sz w:val="24"/>
          <w:lang w:val="el-GR"/>
        </w:rPr>
        <w:t>2</w:t>
      </w:r>
      <w:r w:rsidR="00BD579B" w:rsidRPr="001D60BA">
        <w:rPr>
          <w:rFonts w:ascii="Arial" w:hAnsi="Arial"/>
          <w:sz w:val="24"/>
          <w:lang w:val="el-GR"/>
        </w:rPr>
        <w:t>2</w:t>
      </w:r>
      <w:r w:rsidR="0057501F" w:rsidRPr="008F719F">
        <w:rPr>
          <w:rFonts w:ascii="Arial" w:hAnsi="Arial"/>
          <w:sz w:val="24"/>
          <w:lang w:val="el-GR"/>
        </w:rPr>
        <w:t>.</w:t>
      </w:r>
      <w:r w:rsidR="0057501F" w:rsidRPr="008F719F">
        <w:rPr>
          <w:rFonts w:ascii="Arial" w:hAnsi="Arial"/>
          <w:sz w:val="24"/>
          <w:lang w:val="el-GR"/>
        </w:rPr>
        <w:tab/>
        <w:t>Μονωτήρες διελεύσεως</w:t>
      </w:r>
    </w:p>
    <w:p w:rsidR="0057501F" w:rsidRPr="008F719F" w:rsidRDefault="0057501F" w:rsidP="0057501F">
      <w:pPr>
        <w:jc w:val="both"/>
        <w:rPr>
          <w:rFonts w:ascii="Arial" w:hAnsi="Arial"/>
          <w:sz w:val="24"/>
          <w:lang w:val="el-GR"/>
        </w:rPr>
      </w:pPr>
      <w:r w:rsidRPr="008F719F">
        <w:rPr>
          <w:rFonts w:ascii="Arial" w:hAnsi="Arial"/>
          <w:sz w:val="24"/>
          <w:lang w:val="el-GR"/>
        </w:rPr>
        <w:tab/>
      </w:r>
      <w:r w:rsidR="008F0CF2" w:rsidRPr="008F719F">
        <w:rPr>
          <w:rFonts w:ascii="Arial" w:hAnsi="Arial"/>
          <w:sz w:val="24"/>
          <w:lang w:val="el-GR"/>
        </w:rPr>
        <w:t xml:space="preserve">α. </w:t>
      </w:r>
      <w:r w:rsidRPr="008F719F">
        <w:rPr>
          <w:rFonts w:ascii="Arial" w:hAnsi="Arial"/>
          <w:sz w:val="24"/>
          <w:lang w:val="el-GR"/>
        </w:rPr>
        <w:t xml:space="preserve"> Μονωτήρες γραμμής</w:t>
      </w:r>
    </w:p>
    <w:p w:rsidR="0057501F" w:rsidRPr="008F719F" w:rsidRDefault="0057501F" w:rsidP="008F0CF2">
      <w:pPr>
        <w:tabs>
          <w:tab w:val="left" w:pos="993"/>
        </w:tabs>
        <w:jc w:val="both"/>
        <w:rPr>
          <w:rFonts w:ascii="Arial" w:hAnsi="Arial"/>
          <w:sz w:val="24"/>
          <w:lang w:val="el-GR"/>
        </w:rPr>
      </w:pPr>
      <w:r w:rsidRPr="008F719F">
        <w:rPr>
          <w:rFonts w:ascii="Arial" w:hAnsi="Arial"/>
          <w:sz w:val="24"/>
          <w:lang w:val="el-GR"/>
        </w:rPr>
        <w:tab/>
        <w:t>- Τύπος</w:t>
      </w:r>
      <w:r w:rsidR="00185958" w:rsidRPr="008F719F">
        <w:rPr>
          <w:rFonts w:ascii="Arial" w:hAnsi="Arial"/>
          <w:sz w:val="24"/>
          <w:lang w:val="el-GR"/>
        </w:rPr>
        <w:t xml:space="preserve"> και κατασκευαστής</w:t>
      </w:r>
      <w:r w:rsidR="00185958" w:rsidRPr="008F719F">
        <w:rPr>
          <w:rFonts w:ascii="Arial" w:hAnsi="Arial"/>
          <w:sz w:val="24"/>
          <w:lang w:val="el-GR"/>
        </w:rPr>
        <w:tab/>
      </w:r>
      <w:r w:rsidR="00185958" w:rsidRPr="008F719F">
        <w:rPr>
          <w:rFonts w:ascii="Arial" w:hAnsi="Arial"/>
          <w:sz w:val="24"/>
          <w:lang w:val="el-GR"/>
        </w:rPr>
        <w:tab/>
      </w:r>
      <w:r w:rsidR="00541E9A" w:rsidRPr="008F719F">
        <w:rPr>
          <w:rFonts w:ascii="Arial" w:hAnsi="Arial"/>
          <w:sz w:val="24"/>
          <w:lang w:val="el-GR"/>
        </w:rPr>
        <w:t>:</w:t>
      </w:r>
      <w:r w:rsidR="00541E9A" w:rsidRPr="008F719F">
        <w:rPr>
          <w:rFonts w:ascii="Arial" w:hAnsi="Arial"/>
          <w:sz w:val="24"/>
          <w:lang w:val="el-GR"/>
        </w:rPr>
        <w:tab/>
        <w:t>……………....................</w:t>
      </w:r>
    </w:p>
    <w:p w:rsidR="002220A8" w:rsidRPr="008F719F" w:rsidRDefault="002220A8" w:rsidP="002220A8">
      <w:pPr>
        <w:tabs>
          <w:tab w:val="left" w:pos="993"/>
        </w:tabs>
        <w:jc w:val="both"/>
        <w:rPr>
          <w:rFonts w:ascii="Arial" w:hAnsi="Arial"/>
          <w:sz w:val="24"/>
          <w:lang w:val="el-GR"/>
        </w:rPr>
      </w:pPr>
      <w:r w:rsidRPr="008F719F">
        <w:rPr>
          <w:rFonts w:ascii="Arial" w:hAnsi="Arial"/>
          <w:sz w:val="24"/>
          <w:lang w:val="el-GR"/>
        </w:rPr>
        <w:tab/>
        <w:t xml:space="preserve">- </w:t>
      </w:r>
      <w:r>
        <w:rPr>
          <w:rFonts w:ascii="Arial" w:hAnsi="Arial"/>
          <w:sz w:val="24"/>
          <w:lang w:val="el-GR"/>
        </w:rPr>
        <w:t>Μέγιστη πολική τάση λειτουργίας</w:t>
      </w:r>
      <w:r w:rsidRPr="008F719F">
        <w:rPr>
          <w:rFonts w:ascii="Arial" w:hAnsi="Arial"/>
          <w:sz w:val="24"/>
          <w:lang w:val="el-GR"/>
        </w:rPr>
        <w:tab/>
      </w:r>
      <w:r w:rsidR="00BB7375">
        <w:rPr>
          <w:rFonts w:ascii="Arial" w:hAnsi="Arial"/>
          <w:sz w:val="24"/>
          <w:lang w:val="el-GR"/>
        </w:rPr>
        <w:t>:</w:t>
      </w:r>
      <w:r w:rsidR="00BB7375">
        <w:rPr>
          <w:rFonts w:ascii="Arial" w:hAnsi="Arial"/>
          <w:sz w:val="24"/>
          <w:lang w:val="el-GR"/>
        </w:rPr>
        <w:tab/>
        <w:t>……………........</w:t>
      </w:r>
      <w:proofErr w:type="gramStart"/>
      <w:r w:rsidR="00BB7375">
        <w:rPr>
          <w:rFonts w:ascii="Arial" w:hAnsi="Arial"/>
          <w:sz w:val="24"/>
        </w:rPr>
        <w:t>k</w:t>
      </w:r>
      <w:r w:rsidR="00BB7375" w:rsidRPr="008F719F">
        <w:rPr>
          <w:rFonts w:ascii="Arial" w:hAnsi="Arial"/>
          <w:sz w:val="24"/>
        </w:rPr>
        <w:t>V</w:t>
      </w:r>
      <w:proofErr w:type="gramEnd"/>
      <w:r w:rsidR="00BB7375">
        <w:rPr>
          <w:rFonts w:ascii="Arial" w:hAnsi="Arial"/>
          <w:sz w:val="24"/>
          <w:lang w:val="el-GR"/>
        </w:rPr>
        <w:t xml:space="preserve"> </w:t>
      </w:r>
      <w:proofErr w:type="spellStart"/>
      <w:r w:rsidR="00BB7375" w:rsidRPr="008F719F">
        <w:rPr>
          <w:rFonts w:ascii="Arial" w:hAnsi="Arial"/>
          <w:sz w:val="24"/>
        </w:rPr>
        <w:t>rms</w:t>
      </w:r>
      <w:proofErr w:type="spellEnd"/>
    </w:p>
    <w:p w:rsidR="00BB7375" w:rsidRPr="008F719F" w:rsidRDefault="00BB7375" w:rsidP="00BB7375">
      <w:pPr>
        <w:tabs>
          <w:tab w:val="left" w:pos="993"/>
        </w:tabs>
        <w:jc w:val="both"/>
        <w:rPr>
          <w:rFonts w:ascii="Arial" w:hAnsi="Arial"/>
          <w:sz w:val="24"/>
          <w:lang w:val="el-GR"/>
        </w:rPr>
      </w:pPr>
      <w:r w:rsidRPr="008F719F">
        <w:rPr>
          <w:rFonts w:ascii="Arial" w:hAnsi="Arial"/>
          <w:sz w:val="24"/>
          <w:lang w:val="el-GR"/>
        </w:rPr>
        <w:tab/>
        <w:t xml:space="preserve">- </w:t>
      </w:r>
      <w:r>
        <w:rPr>
          <w:rFonts w:ascii="Arial" w:hAnsi="Arial"/>
          <w:sz w:val="24"/>
          <w:lang w:val="el-GR"/>
        </w:rPr>
        <w:t>Ονομαστική ένταση</w:t>
      </w:r>
      <w:r>
        <w:rPr>
          <w:rFonts w:ascii="Arial" w:hAnsi="Arial"/>
          <w:sz w:val="24"/>
          <w:lang w:val="el-GR"/>
        </w:rPr>
        <w:tab/>
      </w:r>
      <w:r w:rsidRPr="008F719F">
        <w:rPr>
          <w:rFonts w:ascii="Arial" w:hAnsi="Arial"/>
          <w:sz w:val="24"/>
          <w:lang w:val="el-GR"/>
        </w:rPr>
        <w:tab/>
      </w:r>
      <w:r w:rsidRPr="008F719F">
        <w:rPr>
          <w:rFonts w:ascii="Arial" w:hAnsi="Arial"/>
          <w:sz w:val="24"/>
          <w:lang w:val="el-GR"/>
        </w:rPr>
        <w:tab/>
      </w:r>
      <w:r>
        <w:rPr>
          <w:rFonts w:ascii="Arial" w:hAnsi="Arial"/>
          <w:sz w:val="24"/>
          <w:lang w:val="el-GR"/>
        </w:rPr>
        <w:t>:</w:t>
      </w:r>
      <w:r>
        <w:rPr>
          <w:rFonts w:ascii="Arial" w:hAnsi="Arial"/>
          <w:sz w:val="24"/>
          <w:lang w:val="el-GR"/>
        </w:rPr>
        <w:tab/>
        <w:t>…………….................Α</w:t>
      </w:r>
    </w:p>
    <w:p w:rsidR="00F86CE9" w:rsidRPr="008F719F" w:rsidRDefault="00F86CE9" w:rsidP="008F0CF2">
      <w:pPr>
        <w:tabs>
          <w:tab w:val="left" w:pos="993"/>
        </w:tabs>
        <w:jc w:val="both"/>
        <w:rPr>
          <w:rFonts w:ascii="Arial" w:hAnsi="Arial"/>
          <w:sz w:val="24"/>
          <w:lang w:val="el-GR"/>
        </w:rPr>
      </w:pPr>
      <w:r w:rsidRPr="008F719F">
        <w:rPr>
          <w:rFonts w:ascii="Arial" w:hAnsi="Arial"/>
          <w:sz w:val="24"/>
          <w:lang w:val="el-GR"/>
        </w:rPr>
        <w:tab/>
        <w:t xml:space="preserve">- Αντοχή σε κεραυνική </w:t>
      </w:r>
    </w:p>
    <w:p w:rsidR="0057501F" w:rsidRPr="002220A8" w:rsidRDefault="00F86CE9" w:rsidP="008F0CF2">
      <w:pPr>
        <w:tabs>
          <w:tab w:val="left" w:pos="993"/>
        </w:tabs>
        <w:jc w:val="both"/>
        <w:rPr>
          <w:rFonts w:ascii="Arial" w:hAnsi="Arial"/>
          <w:sz w:val="24"/>
          <w:lang w:val="el-GR"/>
        </w:rPr>
      </w:pPr>
      <w:r w:rsidRPr="008F719F">
        <w:rPr>
          <w:rFonts w:ascii="Arial" w:hAnsi="Arial"/>
          <w:sz w:val="24"/>
          <w:lang w:val="el-GR"/>
        </w:rPr>
        <w:tab/>
        <w:t xml:space="preserve">  κρουστική τάση</w:t>
      </w:r>
      <w:r w:rsidR="00541E9A" w:rsidRPr="008F719F">
        <w:rPr>
          <w:rFonts w:ascii="Arial" w:hAnsi="Arial"/>
          <w:sz w:val="24"/>
          <w:lang w:val="el-GR"/>
        </w:rPr>
        <w:tab/>
      </w:r>
      <w:r w:rsidR="00541E9A" w:rsidRPr="008F719F">
        <w:rPr>
          <w:rFonts w:ascii="Arial" w:hAnsi="Arial"/>
          <w:sz w:val="24"/>
          <w:lang w:val="el-GR"/>
        </w:rPr>
        <w:tab/>
      </w:r>
      <w:r w:rsidR="00541E9A" w:rsidRPr="008F719F">
        <w:rPr>
          <w:rFonts w:ascii="Arial" w:hAnsi="Arial"/>
          <w:sz w:val="24"/>
          <w:lang w:val="el-GR"/>
        </w:rPr>
        <w:tab/>
      </w:r>
      <w:r w:rsidRPr="008F719F">
        <w:rPr>
          <w:rFonts w:ascii="Arial" w:hAnsi="Arial"/>
          <w:sz w:val="24"/>
          <w:lang w:val="el-GR"/>
        </w:rPr>
        <w:t xml:space="preserve">           </w:t>
      </w:r>
      <w:r w:rsidR="002220A8">
        <w:rPr>
          <w:rFonts w:ascii="Arial" w:hAnsi="Arial"/>
          <w:sz w:val="24"/>
          <w:lang w:val="el-GR"/>
        </w:rPr>
        <w:t>:</w:t>
      </w:r>
      <w:r w:rsidR="002220A8">
        <w:rPr>
          <w:rFonts w:ascii="Arial" w:hAnsi="Arial"/>
          <w:sz w:val="24"/>
          <w:lang w:val="el-GR"/>
        </w:rPr>
        <w:tab/>
        <w:t>……………...............</w:t>
      </w:r>
      <w:proofErr w:type="gramStart"/>
      <w:r w:rsidR="002220A8">
        <w:rPr>
          <w:rFonts w:ascii="Arial" w:hAnsi="Arial"/>
          <w:sz w:val="24"/>
        </w:rPr>
        <w:t>kV</w:t>
      </w:r>
      <w:proofErr w:type="gramEnd"/>
    </w:p>
    <w:p w:rsidR="00541E9A" w:rsidRPr="008F719F" w:rsidRDefault="0057501F" w:rsidP="008F0CF2">
      <w:pPr>
        <w:tabs>
          <w:tab w:val="left" w:pos="993"/>
        </w:tabs>
        <w:jc w:val="both"/>
        <w:rPr>
          <w:rFonts w:ascii="Arial" w:hAnsi="Arial"/>
          <w:sz w:val="24"/>
          <w:lang w:val="el-GR"/>
        </w:rPr>
      </w:pPr>
      <w:r w:rsidRPr="008F719F">
        <w:rPr>
          <w:rFonts w:ascii="Arial" w:hAnsi="Arial"/>
          <w:sz w:val="24"/>
          <w:lang w:val="el-GR"/>
        </w:rPr>
        <w:tab/>
        <w:t>- Αντοχή σε τάση βιομηχανικής</w:t>
      </w:r>
    </w:p>
    <w:p w:rsidR="0057501F" w:rsidRPr="008F719F" w:rsidRDefault="00541E9A" w:rsidP="008F0CF2">
      <w:pPr>
        <w:tabs>
          <w:tab w:val="left" w:pos="993"/>
        </w:tabs>
        <w:jc w:val="both"/>
        <w:rPr>
          <w:rFonts w:ascii="Arial" w:hAnsi="Arial"/>
          <w:sz w:val="24"/>
          <w:lang w:val="el-GR"/>
        </w:rPr>
      </w:pPr>
      <w:r w:rsidRPr="008F719F">
        <w:rPr>
          <w:rFonts w:ascii="Arial" w:hAnsi="Arial"/>
          <w:sz w:val="24"/>
          <w:lang w:val="el-GR"/>
        </w:rPr>
        <w:tab/>
      </w:r>
      <w:r w:rsidR="0057501F" w:rsidRPr="008F719F">
        <w:rPr>
          <w:rFonts w:ascii="Arial" w:hAnsi="Arial"/>
          <w:sz w:val="24"/>
          <w:lang w:val="el-GR"/>
        </w:rPr>
        <w:t xml:space="preserve"> συχνότητας 1</w:t>
      </w:r>
      <w:r w:rsidR="0057501F" w:rsidRPr="008F719F">
        <w:rPr>
          <w:rFonts w:ascii="Arial" w:hAnsi="Arial"/>
          <w:sz w:val="24"/>
        </w:rPr>
        <w:t>min</w:t>
      </w:r>
      <w:r w:rsidR="0057501F" w:rsidRPr="008F719F">
        <w:rPr>
          <w:rFonts w:ascii="Arial" w:hAnsi="Arial"/>
          <w:sz w:val="24"/>
          <w:lang w:val="el-GR"/>
        </w:rPr>
        <w:t>, 50</w:t>
      </w:r>
      <w:r w:rsidR="0057501F" w:rsidRPr="008F719F">
        <w:rPr>
          <w:rFonts w:ascii="Arial" w:hAnsi="Arial"/>
          <w:sz w:val="24"/>
        </w:rPr>
        <w:t>Hz</w:t>
      </w:r>
      <w:r w:rsidR="002220A8">
        <w:rPr>
          <w:rFonts w:ascii="Arial" w:hAnsi="Arial"/>
          <w:sz w:val="24"/>
          <w:lang w:val="el-GR"/>
        </w:rPr>
        <w:tab/>
      </w:r>
      <w:r w:rsidR="002220A8">
        <w:rPr>
          <w:rFonts w:ascii="Arial" w:hAnsi="Arial"/>
          <w:sz w:val="24"/>
          <w:lang w:val="el-GR"/>
        </w:rPr>
        <w:tab/>
      </w:r>
      <w:r w:rsidR="002220A8">
        <w:rPr>
          <w:rFonts w:ascii="Arial" w:hAnsi="Arial"/>
          <w:sz w:val="24"/>
          <w:lang w:val="el-GR"/>
        </w:rPr>
        <w:tab/>
        <w:t>:</w:t>
      </w:r>
      <w:r w:rsidR="002220A8">
        <w:rPr>
          <w:rFonts w:ascii="Arial" w:hAnsi="Arial"/>
          <w:sz w:val="24"/>
          <w:lang w:val="el-GR"/>
        </w:rPr>
        <w:tab/>
        <w:t>……………........</w:t>
      </w:r>
      <w:proofErr w:type="gramStart"/>
      <w:r w:rsidR="002220A8">
        <w:rPr>
          <w:rFonts w:ascii="Arial" w:hAnsi="Arial"/>
          <w:sz w:val="24"/>
        </w:rPr>
        <w:t>k</w:t>
      </w:r>
      <w:r w:rsidR="006E0071" w:rsidRPr="008F719F">
        <w:rPr>
          <w:rFonts w:ascii="Arial" w:hAnsi="Arial"/>
          <w:sz w:val="24"/>
        </w:rPr>
        <w:t>V</w:t>
      </w:r>
      <w:proofErr w:type="gramEnd"/>
      <w:r w:rsidR="002220A8">
        <w:rPr>
          <w:rFonts w:ascii="Arial" w:hAnsi="Arial"/>
          <w:sz w:val="24"/>
          <w:lang w:val="el-GR"/>
        </w:rPr>
        <w:t xml:space="preserve"> </w:t>
      </w:r>
      <w:proofErr w:type="spellStart"/>
      <w:r w:rsidR="006E0071" w:rsidRPr="008F719F">
        <w:rPr>
          <w:rFonts w:ascii="Arial" w:hAnsi="Arial"/>
          <w:sz w:val="24"/>
        </w:rPr>
        <w:t>rms</w:t>
      </w:r>
      <w:proofErr w:type="spellEnd"/>
    </w:p>
    <w:p w:rsidR="0057501F" w:rsidRPr="008F719F" w:rsidRDefault="0057501F" w:rsidP="008F0CF2">
      <w:pPr>
        <w:tabs>
          <w:tab w:val="left" w:pos="993"/>
        </w:tabs>
        <w:jc w:val="both"/>
        <w:rPr>
          <w:rFonts w:ascii="Arial" w:hAnsi="Arial"/>
          <w:sz w:val="24"/>
          <w:lang w:val="el-GR"/>
        </w:rPr>
      </w:pPr>
      <w:r w:rsidRPr="008F719F">
        <w:rPr>
          <w:rFonts w:ascii="Arial" w:hAnsi="Arial"/>
          <w:sz w:val="24"/>
          <w:lang w:val="el-GR"/>
        </w:rPr>
        <w:tab/>
      </w:r>
      <w:r w:rsidR="009F1FA9" w:rsidRPr="008F719F">
        <w:rPr>
          <w:rFonts w:ascii="Arial" w:hAnsi="Arial"/>
          <w:sz w:val="24"/>
          <w:lang w:val="el-GR"/>
        </w:rPr>
        <w:t>- Ελάχιστο μήκος ερπυσμού</w:t>
      </w:r>
      <w:r w:rsidR="009F1FA9" w:rsidRPr="008F719F">
        <w:rPr>
          <w:rFonts w:ascii="Arial" w:hAnsi="Arial"/>
          <w:sz w:val="24"/>
          <w:lang w:val="el-GR"/>
        </w:rPr>
        <w:tab/>
      </w:r>
      <w:r w:rsidR="009F1FA9" w:rsidRPr="008F719F">
        <w:rPr>
          <w:rFonts w:ascii="Arial" w:hAnsi="Arial"/>
          <w:sz w:val="24"/>
          <w:lang w:val="el-GR"/>
        </w:rPr>
        <w:tab/>
        <w:t>:</w:t>
      </w:r>
      <w:r w:rsidR="009F1FA9" w:rsidRPr="008F719F">
        <w:rPr>
          <w:rFonts w:ascii="Arial" w:hAnsi="Arial"/>
          <w:sz w:val="24"/>
          <w:lang w:val="el-GR"/>
        </w:rPr>
        <w:tab/>
        <w:t>……………..............</w:t>
      </w:r>
      <w:proofErr w:type="gramStart"/>
      <w:r w:rsidR="006E0071" w:rsidRPr="008F719F">
        <w:rPr>
          <w:rFonts w:ascii="Arial" w:hAnsi="Arial"/>
          <w:sz w:val="24"/>
        </w:rPr>
        <w:t>mm</w:t>
      </w:r>
      <w:proofErr w:type="gramEnd"/>
    </w:p>
    <w:p w:rsidR="004C7326" w:rsidRPr="001D60BA" w:rsidRDefault="004C7326" w:rsidP="004C7326">
      <w:pPr>
        <w:tabs>
          <w:tab w:val="left" w:pos="993"/>
        </w:tabs>
        <w:jc w:val="both"/>
        <w:rPr>
          <w:rFonts w:ascii="Arial" w:hAnsi="Arial"/>
          <w:sz w:val="24"/>
          <w:lang w:val="el-GR"/>
        </w:rPr>
      </w:pPr>
      <w:r w:rsidRPr="008F719F">
        <w:rPr>
          <w:rFonts w:ascii="Arial" w:hAnsi="Arial"/>
          <w:sz w:val="24"/>
          <w:lang w:val="el-GR"/>
        </w:rPr>
        <w:tab/>
        <w:t xml:space="preserve">- </w:t>
      </w:r>
      <w:r>
        <w:rPr>
          <w:rFonts w:ascii="Arial" w:hAnsi="Arial"/>
          <w:sz w:val="24"/>
          <w:lang w:val="el-GR"/>
        </w:rPr>
        <w:t>Αντοχή σε κάμψη</w:t>
      </w:r>
      <w:r>
        <w:rPr>
          <w:rFonts w:ascii="Arial" w:hAnsi="Arial"/>
          <w:sz w:val="24"/>
          <w:lang w:val="el-GR"/>
        </w:rPr>
        <w:tab/>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w:t>
      </w:r>
      <w:r>
        <w:rPr>
          <w:rFonts w:ascii="Arial" w:hAnsi="Arial"/>
          <w:sz w:val="24"/>
          <w:lang w:val="el-GR"/>
        </w:rPr>
        <w:t>.</w:t>
      </w:r>
      <w:r w:rsidRPr="001D60BA">
        <w:rPr>
          <w:rFonts w:ascii="Arial" w:hAnsi="Arial"/>
          <w:sz w:val="24"/>
          <w:lang w:val="el-GR"/>
        </w:rPr>
        <w:t>.</w:t>
      </w:r>
      <w:r>
        <w:rPr>
          <w:rFonts w:ascii="Arial" w:hAnsi="Arial"/>
          <w:sz w:val="24"/>
          <w:lang w:val="el-GR"/>
        </w:rPr>
        <w:t>.</w:t>
      </w:r>
      <w:r>
        <w:rPr>
          <w:rFonts w:ascii="Arial" w:hAnsi="Arial"/>
          <w:sz w:val="24"/>
        </w:rPr>
        <w:t>N</w:t>
      </w:r>
    </w:p>
    <w:p w:rsidR="00562B61" w:rsidRPr="008F719F" w:rsidRDefault="0057501F" w:rsidP="00562B61">
      <w:pPr>
        <w:tabs>
          <w:tab w:val="left" w:pos="993"/>
        </w:tabs>
        <w:jc w:val="both"/>
        <w:rPr>
          <w:rFonts w:ascii="Arial" w:hAnsi="Arial"/>
          <w:sz w:val="24"/>
          <w:lang w:val="el-GR"/>
        </w:rPr>
      </w:pPr>
      <w:r w:rsidRPr="008F719F">
        <w:rPr>
          <w:rFonts w:ascii="Arial" w:hAnsi="Arial"/>
          <w:sz w:val="24"/>
          <w:lang w:val="el-GR"/>
        </w:rPr>
        <w:tab/>
      </w:r>
      <w:r w:rsidR="00562B61" w:rsidRPr="008F719F">
        <w:rPr>
          <w:rFonts w:ascii="Arial" w:hAnsi="Arial"/>
          <w:sz w:val="24"/>
          <w:lang w:val="el-GR"/>
        </w:rPr>
        <w:t>- Όρια ρύθμισης ακίδων υπερτάσεων</w:t>
      </w:r>
      <w:r w:rsidR="00562B61" w:rsidRPr="008F719F">
        <w:rPr>
          <w:rFonts w:ascii="Arial" w:hAnsi="Arial"/>
          <w:sz w:val="24"/>
          <w:lang w:val="el-GR"/>
        </w:rPr>
        <w:tab/>
        <w:t>:</w:t>
      </w:r>
      <w:r w:rsidR="00562B61" w:rsidRPr="008F719F">
        <w:rPr>
          <w:rFonts w:ascii="Arial" w:hAnsi="Arial"/>
          <w:sz w:val="24"/>
          <w:lang w:val="el-GR"/>
        </w:rPr>
        <w:tab/>
        <w:t>……………..............</w:t>
      </w:r>
      <w:proofErr w:type="gramStart"/>
      <w:r w:rsidR="00562B61" w:rsidRPr="008F719F">
        <w:rPr>
          <w:rFonts w:ascii="Arial" w:hAnsi="Arial"/>
          <w:sz w:val="24"/>
        </w:rPr>
        <w:t>mm</w:t>
      </w:r>
      <w:proofErr w:type="gramEnd"/>
    </w:p>
    <w:p w:rsidR="00562B61" w:rsidRPr="008F719F" w:rsidRDefault="00562B61" w:rsidP="00562B61">
      <w:pPr>
        <w:tabs>
          <w:tab w:val="left" w:pos="993"/>
        </w:tabs>
        <w:jc w:val="both"/>
        <w:rPr>
          <w:rFonts w:ascii="Arial" w:hAnsi="Arial"/>
          <w:sz w:val="24"/>
          <w:lang w:val="el-GR"/>
        </w:rPr>
      </w:pPr>
    </w:p>
    <w:p w:rsidR="008F0CF2" w:rsidRPr="008F719F" w:rsidRDefault="008F0CF2" w:rsidP="008F0CF2">
      <w:pPr>
        <w:ind w:left="709"/>
        <w:jc w:val="both"/>
        <w:rPr>
          <w:rFonts w:ascii="Arial" w:hAnsi="Arial"/>
          <w:sz w:val="24"/>
          <w:lang w:val="el-GR"/>
        </w:rPr>
      </w:pPr>
      <w:r w:rsidRPr="008F719F">
        <w:rPr>
          <w:rFonts w:ascii="Arial" w:hAnsi="Arial"/>
          <w:sz w:val="24"/>
          <w:lang w:val="el-GR"/>
        </w:rPr>
        <w:t>β.  Μονωτήρες ουδετέρου</w:t>
      </w:r>
    </w:p>
    <w:p w:rsidR="008F0CF2" w:rsidRPr="008F719F" w:rsidRDefault="008F0CF2" w:rsidP="008F0CF2">
      <w:pPr>
        <w:tabs>
          <w:tab w:val="left" w:pos="993"/>
        </w:tabs>
        <w:jc w:val="both"/>
        <w:rPr>
          <w:rFonts w:ascii="Arial" w:hAnsi="Arial"/>
          <w:sz w:val="24"/>
          <w:lang w:val="el-GR"/>
        </w:rPr>
      </w:pPr>
      <w:r w:rsidRPr="008F719F">
        <w:rPr>
          <w:rFonts w:ascii="Arial" w:hAnsi="Arial"/>
          <w:sz w:val="24"/>
          <w:lang w:val="el-GR"/>
        </w:rPr>
        <w:lastRenderedPageBreak/>
        <w:tab/>
        <w:t>- Τύπος</w:t>
      </w:r>
      <w:r w:rsidR="00185958" w:rsidRPr="008F719F">
        <w:rPr>
          <w:rFonts w:ascii="Arial" w:hAnsi="Arial"/>
          <w:sz w:val="24"/>
          <w:lang w:val="el-GR"/>
        </w:rPr>
        <w:t xml:space="preserve"> και κατασκευαστής</w:t>
      </w:r>
      <w:r w:rsidR="00185958" w:rsidRPr="008F719F">
        <w:rPr>
          <w:rFonts w:ascii="Arial" w:hAnsi="Arial"/>
          <w:sz w:val="24"/>
          <w:lang w:val="el-GR"/>
        </w:rPr>
        <w:tab/>
      </w:r>
      <w:r w:rsidR="00185958" w:rsidRPr="008F719F">
        <w:rPr>
          <w:rFonts w:ascii="Arial" w:hAnsi="Arial"/>
          <w:sz w:val="24"/>
          <w:lang w:val="el-GR"/>
        </w:rPr>
        <w:tab/>
      </w:r>
      <w:r w:rsidR="00541E9A" w:rsidRPr="008F719F">
        <w:rPr>
          <w:rFonts w:ascii="Arial" w:hAnsi="Arial"/>
          <w:sz w:val="24"/>
          <w:lang w:val="el-GR"/>
        </w:rPr>
        <w:t>:</w:t>
      </w:r>
      <w:r w:rsidR="00541E9A" w:rsidRPr="008F719F">
        <w:rPr>
          <w:rFonts w:ascii="Arial" w:hAnsi="Arial"/>
          <w:sz w:val="24"/>
          <w:lang w:val="el-GR"/>
        </w:rPr>
        <w:tab/>
        <w:t>……………....................</w:t>
      </w:r>
    </w:p>
    <w:p w:rsidR="00BB7375" w:rsidRPr="008F719F" w:rsidRDefault="00BB7375" w:rsidP="00BB7375">
      <w:pPr>
        <w:tabs>
          <w:tab w:val="left" w:pos="993"/>
        </w:tabs>
        <w:jc w:val="both"/>
        <w:rPr>
          <w:rFonts w:ascii="Arial" w:hAnsi="Arial"/>
          <w:sz w:val="24"/>
          <w:lang w:val="el-GR"/>
        </w:rPr>
      </w:pPr>
      <w:r w:rsidRPr="008F719F">
        <w:rPr>
          <w:rFonts w:ascii="Arial" w:hAnsi="Arial"/>
          <w:sz w:val="24"/>
          <w:lang w:val="el-GR"/>
        </w:rPr>
        <w:tab/>
        <w:t xml:space="preserve">- </w:t>
      </w:r>
      <w:r>
        <w:rPr>
          <w:rFonts w:ascii="Arial" w:hAnsi="Arial"/>
          <w:sz w:val="24"/>
          <w:lang w:val="el-GR"/>
        </w:rPr>
        <w:t>Μέγιστη πολική τάση λειτουργίας</w:t>
      </w:r>
      <w:r w:rsidRPr="008F719F">
        <w:rPr>
          <w:rFonts w:ascii="Arial" w:hAnsi="Arial"/>
          <w:sz w:val="24"/>
          <w:lang w:val="el-GR"/>
        </w:rPr>
        <w:tab/>
      </w:r>
      <w:r>
        <w:rPr>
          <w:rFonts w:ascii="Arial" w:hAnsi="Arial"/>
          <w:sz w:val="24"/>
          <w:lang w:val="el-GR"/>
        </w:rPr>
        <w:t>:</w:t>
      </w:r>
      <w:r>
        <w:rPr>
          <w:rFonts w:ascii="Arial" w:hAnsi="Arial"/>
          <w:sz w:val="24"/>
          <w:lang w:val="el-GR"/>
        </w:rPr>
        <w:tab/>
        <w:t>……………........</w:t>
      </w:r>
      <w:proofErr w:type="gramStart"/>
      <w:r>
        <w:rPr>
          <w:rFonts w:ascii="Arial" w:hAnsi="Arial"/>
          <w:sz w:val="24"/>
        </w:rPr>
        <w:t>k</w:t>
      </w:r>
      <w:r w:rsidRPr="008F719F">
        <w:rPr>
          <w:rFonts w:ascii="Arial" w:hAnsi="Arial"/>
          <w:sz w:val="24"/>
        </w:rPr>
        <w:t>V</w:t>
      </w:r>
      <w:proofErr w:type="gramEnd"/>
      <w:r>
        <w:rPr>
          <w:rFonts w:ascii="Arial" w:hAnsi="Arial"/>
          <w:sz w:val="24"/>
          <w:lang w:val="el-GR"/>
        </w:rPr>
        <w:t xml:space="preserve"> </w:t>
      </w:r>
      <w:proofErr w:type="spellStart"/>
      <w:r w:rsidRPr="008F719F">
        <w:rPr>
          <w:rFonts w:ascii="Arial" w:hAnsi="Arial"/>
          <w:sz w:val="24"/>
        </w:rPr>
        <w:t>rms</w:t>
      </w:r>
      <w:proofErr w:type="spellEnd"/>
    </w:p>
    <w:p w:rsidR="00BB7375" w:rsidRPr="008F719F" w:rsidRDefault="00BB7375" w:rsidP="00BB7375">
      <w:pPr>
        <w:tabs>
          <w:tab w:val="left" w:pos="993"/>
        </w:tabs>
        <w:jc w:val="both"/>
        <w:rPr>
          <w:rFonts w:ascii="Arial" w:hAnsi="Arial"/>
          <w:sz w:val="24"/>
          <w:lang w:val="el-GR"/>
        </w:rPr>
      </w:pPr>
      <w:r w:rsidRPr="008F719F">
        <w:rPr>
          <w:rFonts w:ascii="Arial" w:hAnsi="Arial"/>
          <w:sz w:val="24"/>
          <w:lang w:val="el-GR"/>
        </w:rPr>
        <w:tab/>
        <w:t xml:space="preserve">- </w:t>
      </w:r>
      <w:r>
        <w:rPr>
          <w:rFonts w:ascii="Arial" w:hAnsi="Arial"/>
          <w:sz w:val="24"/>
          <w:lang w:val="el-GR"/>
        </w:rPr>
        <w:t>Ονομαστική ένταση</w:t>
      </w:r>
      <w:r>
        <w:rPr>
          <w:rFonts w:ascii="Arial" w:hAnsi="Arial"/>
          <w:sz w:val="24"/>
          <w:lang w:val="el-GR"/>
        </w:rPr>
        <w:tab/>
      </w:r>
      <w:r w:rsidRPr="008F719F">
        <w:rPr>
          <w:rFonts w:ascii="Arial" w:hAnsi="Arial"/>
          <w:sz w:val="24"/>
          <w:lang w:val="el-GR"/>
        </w:rPr>
        <w:tab/>
      </w:r>
      <w:r w:rsidRPr="008F719F">
        <w:rPr>
          <w:rFonts w:ascii="Arial" w:hAnsi="Arial"/>
          <w:sz w:val="24"/>
          <w:lang w:val="el-GR"/>
        </w:rPr>
        <w:tab/>
      </w:r>
      <w:r>
        <w:rPr>
          <w:rFonts w:ascii="Arial" w:hAnsi="Arial"/>
          <w:sz w:val="24"/>
          <w:lang w:val="el-GR"/>
        </w:rPr>
        <w:t>:</w:t>
      </w:r>
      <w:r>
        <w:rPr>
          <w:rFonts w:ascii="Arial" w:hAnsi="Arial"/>
          <w:sz w:val="24"/>
          <w:lang w:val="el-GR"/>
        </w:rPr>
        <w:tab/>
        <w:t>…………….................Α</w:t>
      </w:r>
    </w:p>
    <w:p w:rsidR="00F91FE2" w:rsidRPr="008F719F" w:rsidRDefault="00F91FE2" w:rsidP="008F0CF2">
      <w:pPr>
        <w:tabs>
          <w:tab w:val="left" w:pos="993"/>
        </w:tabs>
        <w:jc w:val="both"/>
        <w:rPr>
          <w:rFonts w:ascii="Arial" w:hAnsi="Arial"/>
          <w:sz w:val="24"/>
          <w:lang w:val="el-GR"/>
        </w:rPr>
      </w:pPr>
      <w:r w:rsidRPr="008F719F">
        <w:rPr>
          <w:rFonts w:ascii="Arial" w:hAnsi="Arial"/>
          <w:sz w:val="24"/>
          <w:lang w:val="el-GR"/>
        </w:rPr>
        <w:tab/>
        <w:t>- Αντοχή σε κεραυνική</w:t>
      </w:r>
    </w:p>
    <w:p w:rsidR="008F0CF2" w:rsidRPr="002220A8" w:rsidRDefault="00F91FE2" w:rsidP="008F0CF2">
      <w:pPr>
        <w:tabs>
          <w:tab w:val="left" w:pos="993"/>
        </w:tabs>
        <w:jc w:val="both"/>
        <w:rPr>
          <w:rFonts w:ascii="Arial" w:hAnsi="Arial"/>
          <w:sz w:val="24"/>
          <w:lang w:val="el-GR"/>
        </w:rPr>
      </w:pPr>
      <w:r w:rsidRPr="008F719F">
        <w:rPr>
          <w:rFonts w:ascii="Arial" w:hAnsi="Arial"/>
          <w:sz w:val="24"/>
          <w:lang w:val="el-GR"/>
        </w:rPr>
        <w:t xml:space="preserve">                 κρουστική τάση</w:t>
      </w:r>
      <w:r w:rsidR="00541E9A" w:rsidRPr="008F719F">
        <w:rPr>
          <w:rFonts w:ascii="Arial" w:hAnsi="Arial"/>
          <w:sz w:val="24"/>
          <w:lang w:val="el-GR"/>
        </w:rPr>
        <w:tab/>
      </w:r>
      <w:r w:rsidR="00541E9A" w:rsidRPr="008F719F">
        <w:rPr>
          <w:rFonts w:ascii="Arial" w:hAnsi="Arial"/>
          <w:sz w:val="24"/>
          <w:lang w:val="el-GR"/>
        </w:rPr>
        <w:tab/>
      </w:r>
      <w:r w:rsidR="00541E9A" w:rsidRPr="008F719F">
        <w:rPr>
          <w:rFonts w:ascii="Arial" w:hAnsi="Arial"/>
          <w:sz w:val="24"/>
          <w:lang w:val="el-GR"/>
        </w:rPr>
        <w:tab/>
      </w:r>
      <w:r w:rsidRPr="008F719F">
        <w:rPr>
          <w:rFonts w:ascii="Arial" w:hAnsi="Arial"/>
          <w:sz w:val="24"/>
          <w:lang w:val="el-GR"/>
        </w:rPr>
        <w:tab/>
      </w:r>
      <w:r w:rsidR="002220A8">
        <w:rPr>
          <w:rFonts w:ascii="Arial" w:hAnsi="Arial"/>
          <w:sz w:val="24"/>
          <w:lang w:val="el-GR"/>
        </w:rPr>
        <w:t>:</w:t>
      </w:r>
      <w:r w:rsidR="002220A8">
        <w:rPr>
          <w:rFonts w:ascii="Arial" w:hAnsi="Arial"/>
          <w:sz w:val="24"/>
          <w:lang w:val="el-GR"/>
        </w:rPr>
        <w:tab/>
        <w:t>……………...............</w:t>
      </w:r>
      <w:proofErr w:type="gramStart"/>
      <w:r w:rsidR="002220A8">
        <w:rPr>
          <w:rFonts w:ascii="Arial" w:hAnsi="Arial"/>
          <w:sz w:val="24"/>
        </w:rPr>
        <w:t>kV</w:t>
      </w:r>
      <w:proofErr w:type="gramEnd"/>
    </w:p>
    <w:p w:rsidR="00541E9A" w:rsidRPr="008F719F" w:rsidRDefault="008F0CF2" w:rsidP="008F0CF2">
      <w:pPr>
        <w:tabs>
          <w:tab w:val="left" w:pos="993"/>
        </w:tabs>
        <w:jc w:val="both"/>
        <w:rPr>
          <w:rFonts w:ascii="Arial" w:hAnsi="Arial"/>
          <w:sz w:val="24"/>
          <w:lang w:val="el-GR"/>
        </w:rPr>
      </w:pPr>
      <w:r w:rsidRPr="008F719F">
        <w:rPr>
          <w:rFonts w:ascii="Arial" w:hAnsi="Arial"/>
          <w:sz w:val="24"/>
          <w:lang w:val="el-GR"/>
        </w:rPr>
        <w:tab/>
        <w:t>- Αντοχή σε τάση βιομηχανικής</w:t>
      </w:r>
    </w:p>
    <w:p w:rsidR="008F0CF2" w:rsidRPr="008F719F" w:rsidRDefault="00541E9A" w:rsidP="008F0CF2">
      <w:pPr>
        <w:tabs>
          <w:tab w:val="left" w:pos="993"/>
        </w:tabs>
        <w:jc w:val="both"/>
        <w:rPr>
          <w:rFonts w:ascii="Arial" w:hAnsi="Arial"/>
          <w:sz w:val="24"/>
          <w:lang w:val="el-GR"/>
        </w:rPr>
      </w:pPr>
      <w:r w:rsidRPr="008F719F">
        <w:rPr>
          <w:rFonts w:ascii="Arial" w:hAnsi="Arial"/>
          <w:sz w:val="24"/>
          <w:lang w:val="el-GR"/>
        </w:rPr>
        <w:tab/>
      </w:r>
      <w:r w:rsidR="008F0CF2" w:rsidRPr="008F719F">
        <w:rPr>
          <w:rFonts w:ascii="Arial" w:hAnsi="Arial"/>
          <w:sz w:val="24"/>
          <w:lang w:val="el-GR"/>
        </w:rPr>
        <w:t xml:space="preserve"> συχνότητας 1</w:t>
      </w:r>
      <w:r w:rsidR="008F0CF2" w:rsidRPr="008F719F">
        <w:rPr>
          <w:rFonts w:ascii="Arial" w:hAnsi="Arial"/>
          <w:sz w:val="24"/>
        </w:rPr>
        <w:t>min</w:t>
      </w:r>
      <w:r w:rsidR="008F0CF2" w:rsidRPr="008F719F">
        <w:rPr>
          <w:rFonts w:ascii="Arial" w:hAnsi="Arial"/>
          <w:sz w:val="24"/>
          <w:lang w:val="el-GR"/>
        </w:rPr>
        <w:t>, 50</w:t>
      </w:r>
      <w:r w:rsidR="008F0CF2" w:rsidRPr="008F719F">
        <w:rPr>
          <w:rFonts w:ascii="Arial" w:hAnsi="Arial"/>
          <w:sz w:val="24"/>
        </w:rPr>
        <w:t>Hz</w:t>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002220A8">
        <w:rPr>
          <w:rFonts w:ascii="Arial" w:hAnsi="Arial"/>
          <w:sz w:val="24"/>
          <w:lang w:val="el-GR"/>
        </w:rPr>
        <w:t>:</w:t>
      </w:r>
      <w:r w:rsidR="002220A8">
        <w:rPr>
          <w:rFonts w:ascii="Arial" w:hAnsi="Arial"/>
          <w:sz w:val="24"/>
          <w:lang w:val="el-GR"/>
        </w:rPr>
        <w:tab/>
        <w:t>……………........</w:t>
      </w:r>
      <w:proofErr w:type="gramStart"/>
      <w:r w:rsidR="002220A8">
        <w:rPr>
          <w:rFonts w:ascii="Arial" w:hAnsi="Arial"/>
          <w:sz w:val="24"/>
        </w:rPr>
        <w:t>k</w:t>
      </w:r>
      <w:r w:rsidR="006E0071" w:rsidRPr="008F719F">
        <w:rPr>
          <w:rFonts w:ascii="Arial" w:hAnsi="Arial"/>
          <w:sz w:val="24"/>
        </w:rPr>
        <w:t>V</w:t>
      </w:r>
      <w:proofErr w:type="gramEnd"/>
      <w:r w:rsidR="002220A8" w:rsidRPr="002220A8">
        <w:rPr>
          <w:rFonts w:ascii="Arial" w:hAnsi="Arial"/>
          <w:sz w:val="24"/>
          <w:lang w:val="el-GR"/>
        </w:rPr>
        <w:t xml:space="preserve"> </w:t>
      </w:r>
      <w:proofErr w:type="spellStart"/>
      <w:r w:rsidR="006E0071" w:rsidRPr="008F719F">
        <w:rPr>
          <w:rFonts w:ascii="Arial" w:hAnsi="Arial"/>
          <w:sz w:val="24"/>
        </w:rPr>
        <w:t>rms</w:t>
      </w:r>
      <w:proofErr w:type="spellEnd"/>
    </w:p>
    <w:p w:rsidR="004C7326" w:rsidRPr="001D60BA" w:rsidRDefault="004C7326" w:rsidP="004C7326">
      <w:pPr>
        <w:tabs>
          <w:tab w:val="left" w:pos="993"/>
        </w:tabs>
        <w:jc w:val="both"/>
        <w:rPr>
          <w:rFonts w:ascii="Arial" w:hAnsi="Arial"/>
          <w:sz w:val="24"/>
          <w:lang w:val="el-GR"/>
        </w:rPr>
      </w:pPr>
      <w:r w:rsidRPr="008F719F">
        <w:rPr>
          <w:rFonts w:ascii="Arial" w:hAnsi="Arial"/>
          <w:sz w:val="24"/>
          <w:lang w:val="el-GR"/>
        </w:rPr>
        <w:tab/>
        <w:t xml:space="preserve">- </w:t>
      </w:r>
      <w:r>
        <w:rPr>
          <w:rFonts w:ascii="Arial" w:hAnsi="Arial"/>
          <w:sz w:val="24"/>
          <w:lang w:val="el-GR"/>
        </w:rPr>
        <w:t>Αντοχή σε κάμψη</w:t>
      </w:r>
      <w:r>
        <w:rPr>
          <w:rFonts w:ascii="Arial" w:hAnsi="Arial"/>
          <w:sz w:val="24"/>
          <w:lang w:val="el-GR"/>
        </w:rPr>
        <w:tab/>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w:t>
      </w:r>
      <w:r>
        <w:rPr>
          <w:rFonts w:ascii="Arial" w:hAnsi="Arial"/>
          <w:sz w:val="24"/>
          <w:lang w:val="el-GR"/>
        </w:rPr>
        <w:t>.</w:t>
      </w:r>
      <w:r w:rsidRPr="001D60BA">
        <w:rPr>
          <w:rFonts w:ascii="Arial" w:hAnsi="Arial"/>
          <w:sz w:val="24"/>
          <w:lang w:val="el-GR"/>
        </w:rPr>
        <w:t>.</w:t>
      </w:r>
      <w:r>
        <w:rPr>
          <w:rFonts w:ascii="Arial" w:hAnsi="Arial"/>
          <w:sz w:val="24"/>
          <w:lang w:val="el-GR"/>
        </w:rPr>
        <w:t>.</w:t>
      </w:r>
      <w:r>
        <w:rPr>
          <w:rFonts w:ascii="Arial" w:hAnsi="Arial"/>
          <w:sz w:val="24"/>
        </w:rPr>
        <w:t>N</w:t>
      </w:r>
    </w:p>
    <w:p w:rsidR="008F0CF2" w:rsidRPr="008F719F" w:rsidRDefault="008F0CF2" w:rsidP="008F0CF2">
      <w:pPr>
        <w:tabs>
          <w:tab w:val="left" w:pos="993"/>
        </w:tabs>
        <w:jc w:val="both"/>
        <w:rPr>
          <w:rFonts w:ascii="Arial" w:hAnsi="Arial"/>
          <w:sz w:val="24"/>
          <w:lang w:val="el-GR"/>
        </w:rPr>
      </w:pPr>
      <w:r w:rsidRPr="008F719F">
        <w:rPr>
          <w:rFonts w:ascii="Arial" w:hAnsi="Arial"/>
          <w:sz w:val="24"/>
          <w:lang w:val="el-GR"/>
        </w:rPr>
        <w:tab/>
      </w:r>
      <w:r w:rsidR="009F1FA9" w:rsidRPr="008F719F">
        <w:rPr>
          <w:rFonts w:ascii="Arial" w:hAnsi="Arial"/>
          <w:sz w:val="24"/>
          <w:lang w:val="el-GR"/>
        </w:rPr>
        <w:t>- Ελάχιστο μήκος ερπυσμού</w:t>
      </w:r>
      <w:r w:rsidR="009F1FA9" w:rsidRPr="008F719F">
        <w:rPr>
          <w:rFonts w:ascii="Arial" w:hAnsi="Arial"/>
          <w:sz w:val="24"/>
          <w:lang w:val="el-GR"/>
        </w:rPr>
        <w:tab/>
      </w:r>
      <w:r w:rsidR="009F1FA9" w:rsidRPr="008F719F">
        <w:rPr>
          <w:rFonts w:ascii="Arial" w:hAnsi="Arial"/>
          <w:sz w:val="24"/>
          <w:lang w:val="el-GR"/>
        </w:rPr>
        <w:tab/>
        <w:t>:</w:t>
      </w:r>
      <w:r w:rsidR="009F1FA9" w:rsidRPr="008F719F">
        <w:rPr>
          <w:rFonts w:ascii="Arial" w:hAnsi="Arial"/>
          <w:sz w:val="24"/>
          <w:lang w:val="el-GR"/>
        </w:rPr>
        <w:tab/>
        <w:t>……………..............</w:t>
      </w:r>
      <w:proofErr w:type="gramStart"/>
      <w:r w:rsidR="006E0071" w:rsidRPr="008F719F">
        <w:rPr>
          <w:rFonts w:ascii="Arial" w:hAnsi="Arial"/>
          <w:sz w:val="24"/>
        </w:rPr>
        <w:t>mm</w:t>
      </w:r>
      <w:proofErr w:type="gramEnd"/>
    </w:p>
    <w:p w:rsidR="00BD579B" w:rsidRPr="001D60BA" w:rsidRDefault="008F0CF2" w:rsidP="00BD579B">
      <w:pPr>
        <w:jc w:val="both"/>
        <w:rPr>
          <w:rFonts w:ascii="Arial" w:hAnsi="Arial"/>
          <w:sz w:val="24"/>
          <w:lang w:val="el-GR"/>
        </w:rPr>
      </w:pPr>
      <w:r w:rsidRPr="008F719F">
        <w:rPr>
          <w:rFonts w:ascii="Arial" w:hAnsi="Arial"/>
          <w:sz w:val="24"/>
          <w:lang w:val="el-GR"/>
        </w:rPr>
        <w:tab/>
      </w:r>
    </w:p>
    <w:p w:rsidR="00BD579B" w:rsidRPr="001D60BA" w:rsidRDefault="00BD579B" w:rsidP="00BD579B">
      <w:pPr>
        <w:jc w:val="both"/>
        <w:rPr>
          <w:rFonts w:ascii="Arial" w:hAnsi="Arial"/>
          <w:sz w:val="24"/>
          <w:lang w:val="el-GR"/>
        </w:rPr>
      </w:pPr>
      <w:r w:rsidRPr="001D60BA">
        <w:rPr>
          <w:rFonts w:ascii="Arial" w:hAnsi="Arial"/>
          <w:sz w:val="24"/>
          <w:lang w:val="el-GR"/>
        </w:rPr>
        <w:tab/>
      </w:r>
      <w:r>
        <w:rPr>
          <w:rFonts w:ascii="Arial" w:hAnsi="Arial"/>
          <w:sz w:val="24"/>
          <w:lang w:val="el-GR"/>
        </w:rPr>
        <w:t>γ</w:t>
      </w:r>
      <w:r w:rsidRPr="001D60BA">
        <w:rPr>
          <w:rFonts w:ascii="Arial" w:hAnsi="Arial"/>
          <w:sz w:val="24"/>
          <w:lang w:val="el-GR"/>
        </w:rPr>
        <w:t xml:space="preserve">.  </w:t>
      </w:r>
      <w:r>
        <w:rPr>
          <w:rFonts w:ascii="Arial" w:hAnsi="Arial"/>
          <w:sz w:val="24"/>
          <w:lang w:val="el-GR"/>
        </w:rPr>
        <w:t>Είναι οι μονωτήρες εναλλάξιμοι με</w:t>
      </w:r>
    </w:p>
    <w:p w:rsidR="00BD579B" w:rsidRPr="001D60BA" w:rsidRDefault="00BD579B" w:rsidP="00BD579B">
      <w:pPr>
        <w:ind w:left="993"/>
        <w:jc w:val="both"/>
        <w:rPr>
          <w:rFonts w:ascii="Arial" w:hAnsi="Arial"/>
          <w:sz w:val="24"/>
          <w:lang w:val="el-GR"/>
        </w:rPr>
      </w:pPr>
      <w:r>
        <w:rPr>
          <w:rFonts w:ascii="Arial" w:hAnsi="Arial"/>
          <w:sz w:val="24"/>
          <w:lang w:val="el-GR"/>
        </w:rPr>
        <w:t>οποιονδήποτε άλλον που έχει τον ίδιο τύπο</w:t>
      </w:r>
      <w:r w:rsidRPr="001D60BA">
        <w:rPr>
          <w:rFonts w:ascii="Arial" w:hAnsi="Arial"/>
          <w:sz w:val="24"/>
          <w:lang w:val="el-GR"/>
        </w:rPr>
        <w:t>,</w:t>
      </w:r>
    </w:p>
    <w:p w:rsidR="00BD579B" w:rsidRPr="001D60BA" w:rsidRDefault="00BD579B" w:rsidP="00BD579B">
      <w:pPr>
        <w:ind w:left="993"/>
        <w:jc w:val="both"/>
        <w:rPr>
          <w:rFonts w:ascii="Arial" w:hAnsi="Arial"/>
          <w:sz w:val="24"/>
          <w:lang w:val="el-GR"/>
        </w:rPr>
      </w:pPr>
      <w:r>
        <w:rPr>
          <w:rFonts w:ascii="Arial" w:hAnsi="Arial"/>
          <w:sz w:val="24"/>
          <w:lang w:val="el-GR"/>
        </w:rPr>
        <w:t>σύμφωνα με το</w:t>
      </w:r>
      <w:r w:rsidRPr="001D60BA">
        <w:rPr>
          <w:rFonts w:ascii="Arial" w:hAnsi="Arial"/>
          <w:sz w:val="24"/>
          <w:lang w:val="el-GR"/>
        </w:rPr>
        <w:t xml:space="preserve"> </w:t>
      </w:r>
      <w:r>
        <w:rPr>
          <w:rFonts w:ascii="Arial" w:hAnsi="Arial"/>
          <w:sz w:val="24"/>
        </w:rPr>
        <w:t>EN</w:t>
      </w:r>
      <w:r w:rsidRPr="001D60BA">
        <w:rPr>
          <w:rFonts w:ascii="Arial" w:hAnsi="Arial"/>
          <w:sz w:val="24"/>
          <w:lang w:val="el-GR"/>
        </w:rPr>
        <w:t xml:space="preserve"> 50458?</w:t>
      </w:r>
      <w:r w:rsidRPr="001D60BA">
        <w:rPr>
          <w:rFonts w:ascii="Arial" w:hAnsi="Arial"/>
          <w:sz w:val="24"/>
          <w:lang w:val="el-GR"/>
        </w:rPr>
        <w:tab/>
      </w:r>
      <w:r w:rsidRPr="001D60BA">
        <w:rPr>
          <w:rFonts w:ascii="Arial" w:hAnsi="Arial"/>
          <w:sz w:val="24"/>
          <w:lang w:val="el-GR"/>
        </w:rPr>
        <w:tab/>
        <w:t>:</w:t>
      </w:r>
      <w:r w:rsidRPr="001D60BA">
        <w:rPr>
          <w:rFonts w:ascii="Arial" w:hAnsi="Arial"/>
          <w:sz w:val="24"/>
          <w:lang w:val="el-GR"/>
        </w:rPr>
        <w:tab/>
        <w:t>…………………………..</w:t>
      </w:r>
    </w:p>
    <w:p w:rsidR="00DE6B66" w:rsidRPr="008F719F" w:rsidRDefault="00DE6B66" w:rsidP="008F0CF2">
      <w:pPr>
        <w:tabs>
          <w:tab w:val="left" w:pos="993"/>
        </w:tabs>
        <w:jc w:val="both"/>
        <w:rPr>
          <w:rFonts w:ascii="Arial" w:hAnsi="Arial"/>
          <w:sz w:val="24"/>
          <w:lang w:val="el-GR"/>
        </w:rPr>
      </w:pPr>
    </w:p>
    <w:p w:rsidR="008F0CF2" w:rsidRPr="008F719F" w:rsidRDefault="00EB14CC" w:rsidP="008F0CF2">
      <w:pPr>
        <w:tabs>
          <w:tab w:val="left" w:pos="709"/>
        </w:tabs>
        <w:jc w:val="both"/>
        <w:rPr>
          <w:rFonts w:ascii="Arial" w:hAnsi="Arial"/>
          <w:sz w:val="24"/>
          <w:lang w:val="el-GR"/>
        </w:rPr>
      </w:pPr>
      <w:r>
        <w:rPr>
          <w:rFonts w:ascii="Arial" w:hAnsi="Arial"/>
          <w:sz w:val="24"/>
          <w:lang w:val="el-GR"/>
        </w:rPr>
        <w:t>2</w:t>
      </w:r>
      <w:r w:rsidR="00BD579B" w:rsidRPr="001D60BA">
        <w:rPr>
          <w:rFonts w:ascii="Arial" w:hAnsi="Arial"/>
          <w:sz w:val="24"/>
          <w:lang w:val="el-GR"/>
        </w:rPr>
        <w:t>3</w:t>
      </w:r>
      <w:r w:rsidR="008F0CF2" w:rsidRPr="008F719F">
        <w:rPr>
          <w:rFonts w:ascii="Arial" w:hAnsi="Arial"/>
          <w:sz w:val="24"/>
          <w:lang w:val="el-GR"/>
        </w:rPr>
        <w:t xml:space="preserve">. </w:t>
      </w:r>
      <w:r w:rsidR="008F0CF2" w:rsidRPr="008F719F">
        <w:rPr>
          <w:rFonts w:ascii="Arial" w:hAnsi="Arial"/>
          <w:sz w:val="24"/>
          <w:lang w:val="el-GR"/>
        </w:rPr>
        <w:tab/>
        <w:t>Μετασχηματιστές εντάσεως εντός μονωτήρων διελεύσεως</w:t>
      </w:r>
    </w:p>
    <w:p w:rsidR="008F0CF2" w:rsidRPr="008F719F" w:rsidRDefault="00D323F6" w:rsidP="008F0CF2">
      <w:pPr>
        <w:ind w:left="709"/>
        <w:jc w:val="both"/>
        <w:rPr>
          <w:rFonts w:ascii="Arial" w:hAnsi="Arial"/>
          <w:sz w:val="24"/>
          <w:lang w:val="el-GR"/>
        </w:rPr>
      </w:pPr>
      <w:r w:rsidRPr="008F719F">
        <w:rPr>
          <w:rFonts w:ascii="Arial" w:hAnsi="Arial"/>
          <w:sz w:val="24"/>
          <w:lang w:val="el-GR"/>
        </w:rPr>
        <w:t>α.  Γ</w:t>
      </w:r>
      <w:r w:rsidR="008F0CF2" w:rsidRPr="008F719F">
        <w:rPr>
          <w:rFonts w:ascii="Arial" w:hAnsi="Arial"/>
          <w:sz w:val="24"/>
          <w:lang w:val="el-GR"/>
        </w:rPr>
        <w:t>ραμμής</w:t>
      </w:r>
    </w:p>
    <w:p w:rsidR="008F0CF2" w:rsidRPr="002220A8" w:rsidRDefault="00D323F6" w:rsidP="008F0CF2">
      <w:pPr>
        <w:tabs>
          <w:tab w:val="left" w:pos="993"/>
        </w:tabs>
        <w:jc w:val="both"/>
        <w:rPr>
          <w:rFonts w:ascii="Arial" w:hAnsi="Arial"/>
          <w:sz w:val="24"/>
          <w:lang w:val="el-GR"/>
        </w:rPr>
      </w:pPr>
      <w:r w:rsidRPr="008F719F">
        <w:rPr>
          <w:rFonts w:ascii="Arial" w:hAnsi="Arial"/>
          <w:sz w:val="24"/>
          <w:lang w:val="el-GR"/>
        </w:rPr>
        <w:tab/>
        <w:t>- Σχέση</w:t>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541E9A" w:rsidRPr="008F719F">
        <w:rPr>
          <w:rFonts w:ascii="Arial" w:hAnsi="Arial"/>
          <w:sz w:val="24"/>
          <w:lang w:val="el-GR"/>
        </w:rPr>
        <w:t>:</w:t>
      </w:r>
      <w:r w:rsidR="00541E9A" w:rsidRPr="008F719F">
        <w:rPr>
          <w:rFonts w:ascii="Arial" w:hAnsi="Arial"/>
          <w:sz w:val="24"/>
          <w:lang w:val="el-GR"/>
        </w:rPr>
        <w:tab/>
        <w:t>……………....................</w:t>
      </w:r>
    </w:p>
    <w:p w:rsidR="000B14D6" w:rsidRPr="008F719F" w:rsidRDefault="000B14D6" w:rsidP="008F0CF2">
      <w:pPr>
        <w:tabs>
          <w:tab w:val="left" w:pos="993"/>
        </w:tabs>
        <w:jc w:val="both"/>
        <w:rPr>
          <w:rFonts w:ascii="Arial" w:hAnsi="Arial"/>
          <w:sz w:val="24"/>
          <w:lang w:val="el-GR"/>
        </w:rPr>
      </w:pPr>
      <w:r w:rsidRPr="002220A8">
        <w:rPr>
          <w:rFonts w:ascii="Arial" w:hAnsi="Arial"/>
          <w:sz w:val="24"/>
          <w:lang w:val="el-GR"/>
        </w:rPr>
        <w:tab/>
      </w:r>
      <w:r w:rsidRPr="008F719F">
        <w:rPr>
          <w:rFonts w:ascii="Arial" w:hAnsi="Arial"/>
          <w:sz w:val="24"/>
          <w:lang w:val="el-GR"/>
        </w:rPr>
        <w:t xml:space="preserve">- </w:t>
      </w:r>
      <w:r w:rsidR="004F6EE7">
        <w:rPr>
          <w:rFonts w:ascii="Arial" w:hAnsi="Arial"/>
          <w:sz w:val="24"/>
          <w:lang w:val="el-GR"/>
        </w:rPr>
        <w:t>Σ</w:t>
      </w:r>
      <w:r w:rsidRPr="008F719F">
        <w:rPr>
          <w:rFonts w:ascii="Arial" w:hAnsi="Arial"/>
          <w:sz w:val="24"/>
          <w:lang w:val="el-GR"/>
        </w:rPr>
        <w:t>υνεχ</w:t>
      </w:r>
      <w:r w:rsidR="004F6EE7">
        <w:rPr>
          <w:rFonts w:ascii="Arial" w:hAnsi="Arial"/>
          <w:sz w:val="24"/>
          <w:lang w:val="el-GR"/>
        </w:rPr>
        <w:t>ή</w:t>
      </w:r>
      <w:r w:rsidRPr="008F719F">
        <w:rPr>
          <w:rFonts w:ascii="Arial" w:hAnsi="Arial"/>
          <w:sz w:val="24"/>
          <w:lang w:val="el-GR"/>
        </w:rPr>
        <w:t>ς</w:t>
      </w:r>
      <w:r w:rsidRPr="008F719F">
        <w:rPr>
          <w:rFonts w:ascii="Arial" w:hAnsi="Arial"/>
          <w:sz w:val="24"/>
          <w:lang w:val="el-GR"/>
        </w:rPr>
        <w:tab/>
      </w:r>
      <w:r w:rsidR="004F6EE7">
        <w:rPr>
          <w:rFonts w:ascii="Arial" w:hAnsi="Arial"/>
          <w:sz w:val="24"/>
          <w:lang w:val="el-GR"/>
        </w:rPr>
        <w:t>θερμική ένταση</w:t>
      </w:r>
      <w:r w:rsidRPr="008F719F">
        <w:rPr>
          <w:rFonts w:ascii="Arial" w:hAnsi="Arial"/>
          <w:sz w:val="24"/>
          <w:lang w:val="el-GR"/>
        </w:rPr>
        <w:tab/>
        <w:t>:</w:t>
      </w:r>
      <w:r w:rsidRPr="008F719F">
        <w:rPr>
          <w:rFonts w:ascii="Arial" w:hAnsi="Arial"/>
          <w:sz w:val="24"/>
          <w:lang w:val="el-GR"/>
        </w:rPr>
        <w:tab/>
        <w:t>……………....................</w:t>
      </w:r>
    </w:p>
    <w:p w:rsidR="008F0CF2" w:rsidRPr="008F719F" w:rsidRDefault="00D323F6" w:rsidP="008F0CF2">
      <w:pPr>
        <w:tabs>
          <w:tab w:val="left" w:pos="993"/>
        </w:tabs>
        <w:jc w:val="both"/>
        <w:rPr>
          <w:rFonts w:ascii="Arial" w:hAnsi="Arial"/>
          <w:sz w:val="24"/>
          <w:lang w:val="el-GR"/>
        </w:rPr>
      </w:pPr>
      <w:r w:rsidRPr="008F719F">
        <w:rPr>
          <w:rFonts w:ascii="Arial" w:hAnsi="Arial"/>
          <w:sz w:val="24"/>
          <w:lang w:val="el-GR"/>
        </w:rPr>
        <w:tab/>
        <w:t xml:space="preserve">- </w:t>
      </w:r>
      <w:r w:rsidR="009F1FA9" w:rsidRPr="008F719F">
        <w:rPr>
          <w:rFonts w:ascii="Arial" w:hAnsi="Arial"/>
          <w:sz w:val="24"/>
          <w:lang w:val="el-GR"/>
        </w:rPr>
        <w:t>Επιφόρτιση</w:t>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6E0071" w:rsidRPr="008F719F">
        <w:rPr>
          <w:rFonts w:ascii="Arial" w:hAnsi="Arial"/>
          <w:sz w:val="24"/>
          <w:lang w:val="el-GR"/>
        </w:rPr>
        <w:t>:</w:t>
      </w:r>
      <w:r w:rsidR="006E0071" w:rsidRPr="008F719F">
        <w:rPr>
          <w:rFonts w:ascii="Arial" w:hAnsi="Arial"/>
          <w:sz w:val="24"/>
          <w:lang w:val="el-GR"/>
        </w:rPr>
        <w:tab/>
        <w:t>……………...............</w:t>
      </w:r>
      <w:r w:rsidR="006E0071" w:rsidRPr="008F719F">
        <w:rPr>
          <w:rFonts w:ascii="Arial" w:hAnsi="Arial"/>
          <w:sz w:val="24"/>
        </w:rPr>
        <w:t>VA</w:t>
      </w:r>
    </w:p>
    <w:p w:rsidR="008F0CF2" w:rsidRPr="008F719F" w:rsidRDefault="00D323F6" w:rsidP="008F0CF2">
      <w:pPr>
        <w:tabs>
          <w:tab w:val="left" w:pos="993"/>
        </w:tabs>
        <w:jc w:val="both"/>
        <w:rPr>
          <w:rFonts w:ascii="Arial" w:hAnsi="Arial"/>
          <w:sz w:val="24"/>
          <w:lang w:val="el-GR"/>
        </w:rPr>
      </w:pPr>
      <w:r w:rsidRPr="008F719F">
        <w:rPr>
          <w:rFonts w:ascii="Arial" w:hAnsi="Arial"/>
          <w:sz w:val="24"/>
          <w:lang w:val="el-GR"/>
        </w:rPr>
        <w:tab/>
        <w:t>- Κλάση ακριβείας</w:t>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541E9A" w:rsidRPr="008F719F">
        <w:rPr>
          <w:rFonts w:ascii="Arial" w:hAnsi="Arial"/>
          <w:sz w:val="24"/>
          <w:lang w:val="el-GR"/>
        </w:rPr>
        <w:t>:</w:t>
      </w:r>
      <w:r w:rsidR="00541E9A" w:rsidRPr="008F719F">
        <w:rPr>
          <w:rFonts w:ascii="Arial" w:hAnsi="Arial"/>
          <w:sz w:val="24"/>
          <w:lang w:val="el-GR"/>
        </w:rPr>
        <w:tab/>
        <w:t>……………....................</w:t>
      </w:r>
    </w:p>
    <w:p w:rsidR="008F0CF2" w:rsidRPr="008F719F" w:rsidRDefault="008F0CF2" w:rsidP="008F0CF2">
      <w:pPr>
        <w:jc w:val="both"/>
        <w:rPr>
          <w:rFonts w:ascii="Arial" w:hAnsi="Arial"/>
          <w:sz w:val="24"/>
          <w:lang w:val="el-GR"/>
        </w:rPr>
      </w:pPr>
    </w:p>
    <w:p w:rsidR="008F0CF2" w:rsidRPr="008F719F" w:rsidRDefault="00D323F6" w:rsidP="00D323F6">
      <w:pPr>
        <w:tabs>
          <w:tab w:val="left" w:pos="993"/>
        </w:tabs>
        <w:ind w:left="709"/>
        <w:jc w:val="both"/>
        <w:rPr>
          <w:rFonts w:ascii="Arial" w:hAnsi="Arial"/>
          <w:sz w:val="24"/>
          <w:lang w:val="el-GR"/>
        </w:rPr>
      </w:pPr>
      <w:r w:rsidRPr="008F719F">
        <w:rPr>
          <w:rFonts w:ascii="Arial" w:hAnsi="Arial"/>
          <w:sz w:val="24"/>
          <w:lang w:val="el-GR"/>
        </w:rPr>
        <w:t>β.  Ο</w:t>
      </w:r>
      <w:r w:rsidR="008F0CF2" w:rsidRPr="008F719F">
        <w:rPr>
          <w:rFonts w:ascii="Arial" w:hAnsi="Arial"/>
          <w:sz w:val="24"/>
          <w:lang w:val="el-GR"/>
        </w:rPr>
        <w:t>υδετέρου</w:t>
      </w:r>
    </w:p>
    <w:p w:rsidR="00D323F6" w:rsidRPr="008F719F" w:rsidRDefault="008F0CF2" w:rsidP="00D323F6">
      <w:pPr>
        <w:tabs>
          <w:tab w:val="left" w:pos="993"/>
        </w:tabs>
        <w:jc w:val="both"/>
        <w:rPr>
          <w:rFonts w:ascii="Arial" w:hAnsi="Arial"/>
          <w:sz w:val="24"/>
          <w:lang w:val="el-GR"/>
        </w:rPr>
      </w:pPr>
      <w:r w:rsidRPr="008F719F">
        <w:rPr>
          <w:rFonts w:ascii="Arial" w:hAnsi="Arial"/>
          <w:sz w:val="24"/>
          <w:lang w:val="el-GR"/>
        </w:rPr>
        <w:tab/>
      </w:r>
      <w:r w:rsidR="00D323F6" w:rsidRPr="008F719F">
        <w:rPr>
          <w:rFonts w:ascii="Arial" w:hAnsi="Arial"/>
          <w:sz w:val="24"/>
          <w:lang w:val="el-GR"/>
        </w:rPr>
        <w:t>- Σχέση</w:t>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t>:</w:t>
      </w:r>
      <w:r w:rsidR="004C182D" w:rsidRPr="008F719F">
        <w:rPr>
          <w:rFonts w:ascii="Arial" w:hAnsi="Arial"/>
          <w:sz w:val="24"/>
          <w:lang w:val="el-GR"/>
        </w:rPr>
        <w:tab/>
        <w:t>……………....................</w:t>
      </w:r>
    </w:p>
    <w:p w:rsidR="000B14D6" w:rsidRPr="008F719F" w:rsidRDefault="000B14D6" w:rsidP="00D323F6">
      <w:pPr>
        <w:tabs>
          <w:tab w:val="left" w:pos="993"/>
        </w:tabs>
        <w:jc w:val="both"/>
        <w:rPr>
          <w:rFonts w:ascii="Arial" w:hAnsi="Arial"/>
          <w:sz w:val="24"/>
          <w:lang w:val="el-GR"/>
        </w:rPr>
      </w:pPr>
      <w:r w:rsidRPr="008F719F">
        <w:rPr>
          <w:rFonts w:ascii="Arial" w:hAnsi="Arial"/>
          <w:sz w:val="24"/>
          <w:lang w:val="el-GR"/>
        </w:rPr>
        <w:tab/>
        <w:t xml:space="preserve">- </w:t>
      </w:r>
      <w:r w:rsidR="004F6EE7">
        <w:rPr>
          <w:rFonts w:ascii="Arial" w:hAnsi="Arial"/>
          <w:sz w:val="24"/>
          <w:lang w:val="el-GR"/>
        </w:rPr>
        <w:t>Σ</w:t>
      </w:r>
      <w:r w:rsidRPr="008F719F">
        <w:rPr>
          <w:rFonts w:ascii="Arial" w:hAnsi="Arial"/>
          <w:sz w:val="24"/>
          <w:lang w:val="el-GR"/>
        </w:rPr>
        <w:t>υνεχ</w:t>
      </w:r>
      <w:r w:rsidR="004F6EE7">
        <w:rPr>
          <w:rFonts w:ascii="Arial" w:hAnsi="Arial"/>
          <w:sz w:val="24"/>
          <w:lang w:val="el-GR"/>
        </w:rPr>
        <w:t>ή</w:t>
      </w:r>
      <w:r w:rsidRPr="008F719F">
        <w:rPr>
          <w:rFonts w:ascii="Arial" w:hAnsi="Arial"/>
          <w:sz w:val="24"/>
          <w:lang w:val="el-GR"/>
        </w:rPr>
        <w:t>ς</w:t>
      </w:r>
      <w:r w:rsidR="004F6EE7">
        <w:rPr>
          <w:rFonts w:ascii="Arial" w:hAnsi="Arial"/>
          <w:sz w:val="24"/>
          <w:lang w:val="el-GR"/>
        </w:rPr>
        <w:t xml:space="preserve"> θερμική ένταση</w:t>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w:t>
      </w:r>
    </w:p>
    <w:p w:rsidR="00D323F6" w:rsidRPr="008F719F" w:rsidRDefault="00D323F6" w:rsidP="00D323F6">
      <w:pPr>
        <w:tabs>
          <w:tab w:val="left" w:pos="993"/>
        </w:tabs>
        <w:jc w:val="both"/>
        <w:rPr>
          <w:rFonts w:ascii="Arial" w:hAnsi="Arial"/>
          <w:sz w:val="24"/>
          <w:lang w:val="el-GR"/>
        </w:rPr>
      </w:pPr>
      <w:r w:rsidRPr="008F719F">
        <w:rPr>
          <w:rFonts w:ascii="Arial" w:hAnsi="Arial"/>
          <w:sz w:val="24"/>
          <w:lang w:val="el-GR"/>
        </w:rPr>
        <w:tab/>
        <w:t xml:space="preserve">- </w:t>
      </w:r>
      <w:r w:rsidR="009F1FA9" w:rsidRPr="008F719F">
        <w:rPr>
          <w:rFonts w:ascii="Arial" w:hAnsi="Arial"/>
          <w:sz w:val="24"/>
          <w:lang w:val="el-GR"/>
        </w:rPr>
        <w:t>Επιφόρτιση</w:t>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6E0071" w:rsidRPr="008F719F">
        <w:rPr>
          <w:rFonts w:ascii="Arial" w:hAnsi="Arial"/>
          <w:sz w:val="24"/>
          <w:lang w:val="el-GR"/>
        </w:rPr>
        <w:t>:</w:t>
      </w:r>
      <w:r w:rsidR="006E0071" w:rsidRPr="008F719F">
        <w:rPr>
          <w:rFonts w:ascii="Arial" w:hAnsi="Arial"/>
          <w:sz w:val="24"/>
          <w:lang w:val="el-GR"/>
        </w:rPr>
        <w:tab/>
        <w:t>……………...............</w:t>
      </w:r>
      <w:r w:rsidR="006E0071" w:rsidRPr="008F719F">
        <w:rPr>
          <w:rFonts w:ascii="Arial" w:hAnsi="Arial"/>
          <w:sz w:val="24"/>
        </w:rPr>
        <w:t>VA</w:t>
      </w:r>
    </w:p>
    <w:p w:rsidR="00D323F6" w:rsidRPr="008F719F" w:rsidRDefault="00D323F6" w:rsidP="00D323F6">
      <w:pPr>
        <w:tabs>
          <w:tab w:val="left" w:pos="993"/>
        </w:tabs>
        <w:jc w:val="both"/>
        <w:rPr>
          <w:rFonts w:ascii="Arial" w:hAnsi="Arial"/>
          <w:sz w:val="24"/>
          <w:lang w:val="el-GR"/>
        </w:rPr>
      </w:pPr>
      <w:r w:rsidRPr="008F719F">
        <w:rPr>
          <w:rFonts w:ascii="Arial" w:hAnsi="Arial"/>
          <w:sz w:val="24"/>
          <w:lang w:val="el-GR"/>
        </w:rPr>
        <w:tab/>
        <w:t>- Κλάση ακριβείας</w:t>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t>:</w:t>
      </w:r>
      <w:r w:rsidR="004C182D" w:rsidRPr="008F719F">
        <w:rPr>
          <w:rFonts w:ascii="Arial" w:hAnsi="Arial"/>
          <w:sz w:val="24"/>
          <w:lang w:val="el-GR"/>
        </w:rPr>
        <w:tab/>
        <w:t>……………....................</w:t>
      </w:r>
    </w:p>
    <w:p w:rsidR="00D323F6" w:rsidRPr="008F719F" w:rsidRDefault="00D323F6" w:rsidP="00D323F6">
      <w:pPr>
        <w:tabs>
          <w:tab w:val="left" w:pos="993"/>
        </w:tabs>
        <w:jc w:val="both"/>
        <w:rPr>
          <w:rFonts w:ascii="Arial" w:hAnsi="Arial"/>
          <w:sz w:val="24"/>
          <w:lang w:val="el-GR"/>
        </w:rPr>
      </w:pPr>
    </w:p>
    <w:p w:rsidR="00D323F6" w:rsidRPr="008F719F" w:rsidRDefault="00EB14CC" w:rsidP="00D323F6">
      <w:pPr>
        <w:tabs>
          <w:tab w:val="left" w:pos="993"/>
        </w:tabs>
        <w:jc w:val="both"/>
        <w:rPr>
          <w:rFonts w:ascii="Arial" w:hAnsi="Arial"/>
          <w:sz w:val="24"/>
          <w:lang w:val="el-GR"/>
        </w:rPr>
      </w:pPr>
      <w:r>
        <w:rPr>
          <w:rFonts w:ascii="Arial" w:hAnsi="Arial"/>
          <w:sz w:val="24"/>
          <w:lang w:val="el-GR"/>
        </w:rPr>
        <w:t>2</w:t>
      </w:r>
      <w:r w:rsidR="00BD579B" w:rsidRPr="001D60BA">
        <w:rPr>
          <w:rFonts w:ascii="Arial" w:hAnsi="Arial"/>
          <w:sz w:val="24"/>
          <w:lang w:val="el-GR"/>
        </w:rPr>
        <w:t>4</w:t>
      </w:r>
      <w:r w:rsidR="00D323F6" w:rsidRPr="008F719F">
        <w:rPr>
          <w:rFonts w:ascii="Arial" w:hAnsi="Arial"/>
          <w:sz w:val="24"/>
          <w:lang w:val="el-GR"/>
        </w:rPr>
        <w:t>.</w:t>
      </w:r>
      <w:r w:rsidR="00D323F6" w:rsidRPr="008F719F">
        <w:rPr>
          <w:rFonts w:ascii="Arial" w:hAnsi="Arial"/>
          <w:sz w:val="24"/>
          <w:lang w:val="el-GR"/>
        </w:rPr>
        <w:tab/>
        <w:t xml:space="preserve">Τύπος και κατασκευαστής </w:t>
      </w:r>
      <w:r w:rsidR="00D323F6" w:rsidRPr="008F719F">
        <w:rPr>
          <w:rFonts w:ascii="Arial" w:hAnsi="Arial"/>
          <w:sz w:val="24"/>
        </w:rPr>
        <w:t>BUCHH</w:t>
      </w:r>
      <w:r w:rsidR="00621684" w:rsidRPr="008F719F">
        <w:rPr>
          <w:rFonts w:ascii="Arial" w:hAnsi="Arial"/>
          <w:sz w:val="24"/>
        </w:rPr>
        <w:t>O</w:t>
      </w:r>
      <w:r w:rsidR="00D323F6" w:rsidRPr="008F719F">
        <w:rPr>
          <w:rFonts w:ascii="Arial" w:hAnsi="Arial"/>
          <w:sz w:val="24"/>
        </w:rPr>
        <w:t>LZ</w:t>
      </w:r>
    </w:p>
    <w:p w:rsidR="00D323F6" w:rsidRPr="008F719F" w:rsidRDefault="00D323F6" w:rsidP="00D323F6">
      <w:pPr>
        <w:tabs>
          <w:tab w:val="left" w:pos="993"/>
        </w:tabs>
        <w:jc w:val="both"/>
        <w:rPr>
          <w:rFonts w:ascii="Arial" w:hAnsi="Arial"/>
          <w:sz w:val="24"/>
          <w:lang w:val="el-GR"/>
        </w:rPr>
      </w:pPr>
      <w:r w:rsidRPr="008F719F">
        <w:rPr>
          <w:rFonts w:ascii="Arial" w:hAnsi="Arial"/>
          <w:sz w:val="24"/>
          <w:lang w:val="el-GR"/>
        </w:rPr>
        <w:tab/>
        <w:t>- Τοποθέτηση</w:t>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r>
      <w:r w:rsidR="006E0071" w:rsidRPr="002E4E6F">
        <w:rPr>
          <w:rFonts w:ascii="Arial" w:hAnsi="Arial"/>
          <w:sz w:val="24"/>
          <w:lang w:val="el-GR"/>
        </w:rPr>
        <w:t xml:space="preserve">        </w:t>
      </w:r>
      <w:r w:rsidR="006E0071" w:rsidRPr="008F719F">
        <w:rPr>
          <w:rFonts w:ascii="Arial" w:hAnsi="Arial"/>
          <w:sz w:val="24"/>
          <w:lang w:val="el-GR"/>
        </w:rPr>
        <w:t>:  ……………...................</w:t>
      </w:r>
    </w:p>
    <w:p w:rsidR="00D323F6" w:rsidRPr="008F719F" w:rsidRDefault="00D323F6" w:rsidP="00D323F6">
      <w:pPr>
        <w:tabs>
          <w:tab w:val="left" w:pos="993"/>
        </w:tabs>
        <w:jc w:val="both"/>
        <w:rPr>
          <w:rFonts w:ascii="Arial" w:hAnsi="Arial"/>
          <w:sz w:val="24"/>
          <w:lang w:val="el-GR"/>
        </w:rPr>
      </w:pPr>
      <w:r w:rsidRPr="008F719F">
        <w:rPr>
          <w:rFonts w:ascii="Arial" w:hAnsi="Arial"/>
          <w:sz w:val="24"/>
          <w:lang w:val="el-GR"/>
        </w:rPr>
        <w:tab/>
        <w:t xml:space="preserve">- Χαρακτηριστικά των επαφών σημάνσεως </w:t>
      </w:r>
      <w:r w:rsidR="004C182D" w:rsidRPr="008F719F">
        <w:rPr>
          <w:rFonts w:ascii="Arial" w:hAnsi="Arial"/>
          <w:sz w:val="24"/>
          <w:lang w:val="el-GR"/>
        </w:rPr>
        <w:t>:</w:t>
      </w:r>
      <w:r w:rsidR="004C182D" w:rsidRPr="008F719F">
        <w:rPr>
          <w:rFonts w:ascii="Arial" w:hAnsi="Arial"/>
          <w:sz w:val="24"/>
          <w:lang w:val="el-GR"/>
        </w:rPr>
        <w:tab/>
        <w:t>……………....................</w:t>
      </w:r>
    </w:p>
    <w:p w:rsidR="00D323F6" w:rsidRPr="008F719F" w:rsidRDefault="00D323F6" w:rsidP="00D323F6">
      <w:pPr>
        <w:tabs>
          <w:tab w:val="left" w:pos="993"/>
        </w:tabs>
        <w:jc w:val="both"/>
        <w:rPr>
          <w:rFonts w:ascii="Arial" w:hAnsi="Arial"/>
          <w:sz w:val="24"/>
          <w:lang w:val="el-GR"/>
        </w:rPr>
      </w:pPr>
      <w:r w:rsidRPr="008F719F">
        <w:rPr>
          <w:rFonts w:ascii="Arial" w:hAnsi="Arial"/>
          <w:sz w:val="24"/>
          <w:lang w:val="el-GR"/>
        </w:rPr>
        <w:tab/>
        <w:t>- Χαρακτηριστικά των επαφών πτώσεως</w:t>
      </w:r>
      <w:r w:rsidR="006E0071" w:rsidRPr="008F719F">
        <w:rPr>
          <w:rFonts w:ascii="Arial" w:hAnsi="Arial"/>
          <w:sz w:val="24"/>
          <w:lang w:val="el-GR"/>
        </w:rPr>
        <w:t xml:space="preserve">     :</w:t>
      </w:r>
      <w:r w:rsidR="004C182D" w:rsidRPr="008F719F">
        <w:rPr>
          <w:rFonts w:ascii="Arial" w:hAnsi="Arial"/>
          <w:sz w:val="24"/>
          <w:lang w:val="el-GR"/>
        </w:rPr>
        <w:t>……………....................</w:t>
      </w:r>
    </w:p>
    <w:p w:rsidR="004C182D" w:rsidRPr="008F719F" w:rsidRDefault="004C182D" w:rsidP="00D323F6">
      <w:pPr>
        <w:tabs>
          <w:tab w:val="left" w:pos="993"/>
        </w:tabs>
        <w:jc w:val="both"/>
        <w:rPr>
          <w:rFonts w:ascii="Arial" w:hAnsi="Arial"/>
          <w:sz w:val="24"/>
          <w:lang w:val="el-GR"/>
        </w:rPr>
      </w:pPr>
    </w:p>
    <w:p w:rsidR="00E43DDF" w:rsidRPr="008F719F" w:rsidRDefault="00E43DDF" w:rsidP="0035548B">
      <w:pPr>
        <w:tabs>
          <w:tab w:val="left" w:pos="993"/>
        </w:tabs>
        <w:jc w:val="both"/>
        <w:rPr>
          <w:rFonts w:ascii="Arial" w:hAnsi="Arial"/>
          <w:sz w:val="24"/>
          <w:lang w:val="el-GR"/>
        </w:rPr>
      </w:pPr>
    </w:p>
    <w:p w:rsidR="006E0071" w:rsidRPr="008F719F" w:rsidRDefault="002E4E6F" w:rsidP="0035548B">
      <w:pPr>
        <w:tabs>
          <w:tab w:val="left" w:pos="993"/>
        </w:tabs>
        <w:jc w:val="both"/>
        <w:rPr>
          <w:rFonts w:ascii="Arial" w:hAnsi="Arial"/>
          <w:sz w:val="24"/>
          <w:lang w:val="el-GR"/>
        </w:rPr>
      </w:pPr>
      <w:r>
        <w:rPr>
          <w:rFonts w:ascii="Arial" w:hAnsi="Arial"/>
          <w:sz w:val="24"/>
          <w:lang w:val="el-GR"/>
        </w:rPr>
        <w:t>2</w:t>
      </w:r>
      <w:r w:rsidR="00BD579B" w:rsidRPr="001D60BA">
        <w:rPr>
          <w:rFonts w:ascii="Arial" w:hAnsi="Arial"/>
          <w:sz w:val="24"/>
          <w:lang w:val="el-GR"/>
        </w:rPr>
        <w:t>5</w:t>
      </w:r>
      <w:r w:rsidR="00E43DDF" w:rsidRPr="008F719F">
        <w:rPr>
          <w:rFonts w:ascii="Arial" w:hAnsi="Arial"/>
          <w:sz w:val="24"/>
          <w:lang w:val="el-GR"/>
        </w:rPr>
        <w:t>.</w:t>
      </w:r>
      <w:r w:rsidR="00E43DDF" w:rsidRPr="008F719F">
        <w:rPr>
          <w:rFonts w:ascii="Arial" w:hAnsi="Arial"/>
          <w:sz w:val="24"/>
          <w:lang w:val="el-GR"/>
        </w:rPr>
        <w:tab/>
        <w:t>Διαθέτει η αυτεπαγωγή δείκτη στάθμης</w:t>
      </w:r>
      <w:r w:rsidR="006E0071" w:rsidRPr="008F719F">
        <w:rPr>
          <w:rFonts w:ascii="Arial" w:hAnsi="Arial"/>
          <w:sz w:val="24"/>
          <w:lang w:val="el-GR"/>
        </w:rPr>
        <w:t xml:space="preserve"> </w:t>
      </w:r>
      <w:r w:rsidR="00E43DDF" w:rsidRPr="008F719F">
        <w:rPr>
          <w:rFonts w:ascii="Arial" w:hAnsi="Arial"/>
          <w:sz w:val="24"/>
          <w:lang w:val="el-GR"/>
        </w:rPr>
        <w:t>ελαίου</w:t>
      </w:r>
    </w:p>
    <w:p w:rsidR="00E43DDF" w:rsidRPr="008F719F" w:rsidRDefault="006E0071" w:rsidP="0035548B">
      <w:pPr>
        <w:tabs>
          <w:tab w:val="left" w:pos="993"/>
        </w:tabs>
        <w:jc w:val="both"/>
        <w:rPr>
          <w:rFonts w:ascii="Arial" w:hAnsi="Arial"/>
          <w:sz w:val="24"/>
          <w:lang w:val="el-GR"/>
        </w:rPr>
      </w:pPr>
      <w:r w:rsidRPr="008F719F">
        <w:rPr>
          <w:rFonts w:ascii="Arial" w:hAnsi="Arial"/>
          <w:sz w:val="24"/>
          <w:lang w:val="el-GR"/>
        </w:rPr>
        <w:tab/>
      </w:r>
      <w:r w:rsidR="00E43DDF" w:rsidRPr="008F719F">
        <w:rPr>
          <w:rFonts w:ascii="Arial" w:hAnsi="Arial"/>
          <w:sz w:val="24"/>
          <w:lang w:val="el-GR"/>
        </w:rPr>
        <w:t>με επαφές για σήμανση χαμηλής στάθμης</w:t>
      </w:r>
      <w:r w:rsidR="00621684" w:rsidRPr="008F719F">
        <w:rPr>
          <w:rFonts w:ascii="Arial" w:hAnsi="Arial"/>
          <w:sz w:val="24"/>
          <w:lang w:val="el-GR"/>
        </w:rPr>
        <w:t>;</w:t>
      </w:r>
      <w:r w:rsidRPr="008F719F">
        <w:rPr>
          <w:rFonts w:ascii="Arial" w:hAnsi="Arial"/>
          <w:sz w:val="24"/>
          <w:lang w:val="el-GR"/>
        </w:rPr>
        <w:t xml:space="preserve"> :  ………….......................</w:t>
      </w:r>
    </w:p>
    <w:p w:rsidR="00E43DDF" w:rsidRPr="008F719F" w:rsidRDefault="00E43DDF" w:rsidP="0035548B">
      <w:pPr>
        <w:tabs>
          <w:tab w:val="left" w:pos="993"/>
        </w:tabs>
        <w:jc w:val="both"/>
        <w:rPr>
          <w:rFonts w:ascii="Arial" w:hAnsi="Arial"/>
          <w:sz w:val="24"/>
          <w:lang w:val="el-GR"/>
        </w:rPr>
      </w:pPr>
    </w:p>
    <w:p w:rsidR="00E43DDF" w:rsidRPr="008F719F" w:rsidRDefault="002E4E6F" w:rsidP="0035548B">
      <w:pPr>
        <w:tabs>
          <w:tab w:val="left" w:pos="993"/>
        </w:tabs>
        <w:jc w:val="both"/>
        <w:rPr>
          <w:rFonts w:ascii="Arial" w:hAnsi="Arial"/>
          <w:sz w:val="24"/>
          <w:lang w:val="el-GR"/>
        </w:rPr>
      </w:pPr>
      <w:r>
        <w:rPr>
          <w:rFonts w:ascii="Arial" w:hAnsi="Arial"/>
          <w:sz w:val="24"/>
          <w:lang w:val="el-GR"/>
        </w:rPr>
        <w:t>2</w:t>
      </w:r>
      <w:r w:rsidR="00BD579B" w:rsidRPr="001D60BA">
        <w:rPr>
          <w:rFonts w:ascii="Arial" w:hAnsi="Arial"/>
          <w:sz w:val="24"/>
          <w:lang w:val="el-GR"/>
        </w:rPr>
        <w:t>6</w:t>
      </w:r>
      <w:r w:rsidR="00E43DDF" w:rsidRPr="008F719F">
        <w:rPr>
          <w:rFonts w:ascii="Arial" w:hAnsi="Arial"/>
          <w:sz w:val="24"/>
          <w:lang w:val="el-GR"/>
        </w:rPr>
        <w:t>.</w:t>
      </w:r>
      <w:r w:rsidR="00E43DDF" w:rsidRPr="008F719F">
        <w:rPr>
          <w:rFonts w:ascii="Arial" w:hAnsi="Arial"/>
          <w:sz w:val="24"/>
          <w:lang w:val="el-GR"/>
        </w:rPr>
        <w:tab/>
        <w:t xml:space="preserve">Τύπος και κατασκευαστής του οργάνου </w:t>
      </w:r>
    </w:p>
    <w:p w:rsidR="00E43DDF" w:rsidRPr="008F719F" w:rsidRDefault="00E43DDF" w:rsidP="0035548B">
      <w:pPr>
        <w:tabs>
          <w:tab w:val="left" w:pos="993"/>
        </w:tabs>
        <w:jc w:val="both"/>
        <w:rPr>
          <w:rFonts w:ascii="Arial" w:hAnsi="Arial"/>
          <w:sz w:val="24"/>
          <w:lang w:val="el-GR"/>
        </w:rPr>
      </w:pPr>
      <w:r w:rsidRPr="008F719F">
        <w:rPr>
          <w:rFonts w:ascii="Arial" w:hAnsi="Arial"/>
          <w:sz w:val="24"/>
          <w:lang w:val="el-GR"/>
        </w:rPr>
        <w:tab/>
        <w:t xml:space="preserve">μέτρησης θερμοκρασίας λαδιού </w:t>
      </w:r>
    </w:p>
    <w:p w:rsidR="00E43DDF" w:rsidRPr="008F719F" w:rsidRDefault="00E43DDF" w:rsidP="00E43DDF">
      <w:pPr>
        <w:tabs>
          <w:tab w:val="left" w:pos="993"/>
        </w:tabs>
        <w:jc w:val="both"/>
        <w:rPr>
          <w:rFonts w:ascii="Arial" w:hAnsi="Arial"/>
          <w:sz w:val="24"/>
          <w:lang w:val="el-GR"/>
        </w:rPr>
      </w:pPr>
      <w:r w:rsidRPr="008F719F">
        <w:rPr>
          <w:rFonts w:ascii="Arial" w:hAnsi="Arial"/>
          <w:sz w:val="24"/>
          <w:lang w:val="el-GR"/>
        </w:rPr>
        <w:tab/>
        <w:t xml:space="preserve">- Χαρακτηριστικά των επαφών σημάνσεως </w:t>
      </w:r>
      <w:r w:rsidR="004C182D" w:rsidRPr="008F719F">
        <w:rPr>
          <w:rFonts w:ascii="Arial" w:hAnsi="Arial"/>
          <w:sz w:val="24"/>
          <w:lang w:val="el-GR"/>
        </w:rPr>
        <w:t>:</w:t>
      </w:r>
      <w:r w:rsidR="004C182D" w:rsidRPr="008F719F">
        <w:rPr>
          <w:rFonts w:ascii="Arial" w:hAnsi="Arial"/>
          <w:sz w:val="24"/>
          <w:lang w:val="el-GR"/>
        </w:rPr>
        <w:tab/>
        <w:t>……………....................</w:t>
      </w:r>
    </w:p>
    <w:p w:rsidR="00E43DDF" w:rsidRPr="008F719F" w:rsidRDefault="00E43DDF" w:rsidP="00E43DDF">
      <w:pPr>
        <w:tabs>
          <w:tab w:val="left" w:pos="993"/>
        </w:tabs>
        <w:jc w:val="both"/>
        <w:rPr>
          <w:rFonts w:ascii="Arial" w:hAnsi="Arial"/>
          <w:sz w:val="24"/>
          <w:lang w:val="el-GR"/>
        </w:rPr>
      </w:pPr>
      <w:r w:rsidRPr="008F719F">
        <w:rPr>
          <w:rFonts w:ascii="Arial" w:hAnsi="Arial"/>
          <w:sz w:val="24"/>
          <w:lang w:val="el-GR"/>
        </w:rPr>
        <w:tab/>
        <w:t>- Χαρακτηριστικά των επαφών πτώσεως</w:t>
      </w:r>
      <w:r w:rsidR="006E0071" w:rsidRPr="008F719F">
        <w:rPr>
          <w:rFonts w:ascii="Arial" w:hAnsi="Arial"/>
          <w:sz w:val="24"/>
          <w:lang w:val="el-GR"/>
        </w:rPr>
        <w:t xml:space="preserve">    :  </w:t>
      </w:r>
      <w:r w:rsidR="004C182D" w:rsidRPr="008F719F">
        <w:rPr>
          <w:rFonts w:ascii="Arial" w:hAnsi="Arial"/>
          <w:sz w:val="24"/>
          <w:lang w:val="el-GR"/>
        </w:rPr>
        <w:t>……..............</w:t>
      </w:r>
      <w:r w:rsidR="006E0071" w:rsidRPr="008F719F">
        <w:rPr>
          <w:rFonts w:ascii="Arial" w:hAnsi="Arial"/>
          <w:sz w:val="24"/>
          <w:lang w:val="el-GR"/>
        </w:rPr>
        <w:t>..........</w:t>
      </w:r>
      <w:r w:rsidR="004C182D" w:rsidRPr="008F719F">
        <w:rPr>
          <w:rFonts w:ascii="Arial" w:hAnsi="Arial"/>
          <w:sz w:val="24"/>
          <w:lang w:val="el-GR"/>
        </w:rPr>
        <w:t>......</w:t>
      </w:r>
    </w:p>
    <w:p w:rsidR="00CF0628" w:rsidRPr="008F719F" w:rsidRDefault="00CF0628" w:rsidP="00E43DDF">
      <w:pPr>
        <w:tabs>
          <w:tab w:val="left" w:pos="993"/>
        </w:tabs>
        <w:jc w:val="both"/>
        <w:rPr>
          <w:rFonts w:ascii="Arial" w:hAnsi="Arial"/>
          <w:sz w:val="24"/>
          <w:lang w:val="el-GR"/>
        </w:rPr>
      </w:pPr>
    </w:p>
    <w:p w:rsidR="00CA5C08" w:rsidRPr="008F719F" w:rsidRDefault="002E4E6F" w:rsidP="00E43DDF">
      <w:pPr>
        <w:tabs>
          <w:tab w:val="left" w:pos="993"/>
        </w:tabs>
        <w:jc w:val="both"/>
        <w:rPr>
          <w:rFonts w:ascii="Arial" w:hAnsi="Arial"/>
          <w:sz w:val="24"/>
          <w:lang w:val="el-GR"/>
        </w:rPr>
      </w:pPr>
      <w:r>
        <w:rPr>
          <w:rFonts w:ascii="Arial" w:hAnsi="Arial"/>
          <w:sz w:val="24"/>
          <w:lang w:val="el-GR"/>
        </w:rPr>
        <w:t>2</w:t>
      </w:r>
      <w:r w:rsidR="00BD579B" w:rsidRPr="001D60BA">
        <w:rPr>
          <w:rFonts w:ascii="Arial" w:hAnsi="Arial"/>
          <w:sz w:val="24"/>
          <w:lang w:val="el-GR"/>
        </w:rPr>
        <w:t>7</w:t>
      </w:r>
      <w:r w:rsidR="00CF0628" w:rsidRPr="008F719F">
        <w:rPr>
          <w:rFonts w:ascii="Arial" w:hAnsi="Arial"/>
          <w:sz w:val="24"/>
          <w:lang w:val="el-GR"/>
        </w:rPr>
        <w:t>.</w:t>
      </w:r>
      <w:r w:rsidR="00CF0628" w:rsidRPr="008F719F">
        <w:rPr>
          <w:rFonts w:ascii="Arial" w:hAnsi="Arial"/>
          <w:sz w:val="24"/>
          <w:lang w:val="el-GR"/>
        </w:rPr>
        <w:tab/>
        <w:t>Τύπος και κατασκευαστής του οργάνου</w:t>
      </w:r>
    </w:p>
    <w:p w:rsidR="00CF0628" w:rsidRPr="008F719F" w:rsidRDefault="00CA5C08" w:rsidP="00E43DDF">
      <w:pPr>
        <w:tabs>
          <w:tab w:val="left" w:pos="993"/>
        </w:tabs>
        <w:jc w:val="both"/>
        <w:rPr>
          <w:rFonts w:ascii="Arial" w:hAnsi="Arial"/>
          <w:sz w:val="24"/>
          <w:lang w:val="el-GR"/>
        </w:rPr>
      </w:pPr>
      <w:r w:rsidRPr="008F719F">
        <w:rPr>
          <w:rFonts w:ascii="Arial" w:hAnsi="Arial"/>
          <w:sz w:val="24"/>
          <w:lang w:val="el-GR"/>
        </w:rPr>
        <w:tab/>
      </w:r>
      <w:r w:rsidR="00CF0628" w:rsidRPr="008F719F">
        <w:rPr>
          <w:rFonts w:ascii="Arial" w:hAnsi="Arial"/>
          <w:sz w:val="24"/>
          <w:lang w:val="el-GR"/>
        </w:rPr>
        <w:t xml:space="preserve"> </w:t>
      </w:r>
      <w:r w:rsidRPr="008F719F">
        <w:rPr>
          <w:rFonts w:ascii="Arial" w:hAnsi="Arial"/>
          <w:sz w:val="24"/>
          <w:lang w:val="el-GR"/>
        </w:rPr>
        <w:t xml:space="preserve">μέτρησης θερμοκρασίας τυλίγματος. </w:t>
      </w:r>
    </w:p>
    <w:p w:rsidR="00CA5C08" w:rsidRPr="008F719F" w:rsidRDefault="00CA5C08" w:rsidP="00CA5C08">
      <w:pPr>
        <w:tabs>
          <w:tab w:val="left" w:pos="993"/>
        </w:tabs>
        <w:jc w:val="both"/>
        <w:rPr>
          <w:rFonts w:ascii="Arial" w:hAnsi="Arial"/>
          <w:sz w:val="24"/>
          <w:lang w:val="el-GR"/>
        </w:rPr>
      </w:pPr>
      <w:r w:rsidRPr="008F719F">
        <w:rPr>
          <w:rFonts w:ascii="Arial" w:hAnsi="Arial"/>
          <w:sz w:val="24"/>
          <w:lang w:val="el-GR"/>
        </w:rPr>
        <w:tab/>
        <w:t>- Χαρακτηριστικά των επαφών σημάνσεως :</w:t>
      </w:r>
      <w:r w:rsidRPr="008F719F">
        <w:rPr>
          <w:rFonts w:ascii="Arial" w:hAnsi="Arial"/>
          <w:sz w:val="24"/>
          <w:lang w:val="el-GR"/>
        </w:rPr>
        <w:tab/>
        <w:t>……………....................</w:t>
      </w:r>
    </w:p>
    <w:p w:rsidR="00CA5C08" w:rsidRPr="008F719F" w:rsidRDefault="00CA5C08" w:rsidP="00CA5C08">
      <w:pPr>
        <w:tabs>
          <w:tab w:val="left" w:pos="993"/>
        </w:tabs>
        <w:jc w:val="both"/>
        <w:rPr>
          <w:rFonts w:ascii="Arial" w:hAnsi="Arial"/>
          <w:sz w:val="24"/>
          <w:lang w:val="el-GR"/>
        </w:rPr>
      </w:pPr>
      <w:r w:rsidRPr="008F719F">
        <w:rPr>
          <w:rFonts w:ascii="Arial" w:hAnsi="Arial"/>
          <w:sz w:val="24"/>
          <w:lang w:val="el-GR"/>
        </w:rPr>
        <w:tab/>
        <w:t>- Χαρακτηριστικά των επαφών πτώσεως    :  ……..............................</w:t>
      </w:r>
    </w:p>
    <w:p w:rsidR="00A0508C" w:rsidRPr="008F719F" w:rsidRDefault="00A0508C" w:rsidP="00E43DDF">
      <w:pPr>
        <w:tabs>
          <w:tab w:val="left" w:pos="993"/>
        </w:tabs>
        <w:jc w:val="both"/>
        <w:rPr>
          <w:rFonts w:ascii="Arial" w:hAnsi="Arial"/>
          <w:sz w:val="24"/>
          <w:lang w:val="el-GR"/>
        </w:rPr>
      </w:pPr>
    </w:p>
    <w:p w:rsidR="00A0508C" w:rsidRPr="008F719F" w:rsidRDefault="002E4E6F" w:rsidP="00E43DDF">
      <w:pPr>
        <w:tabs>
          <w:tab w:val="left" w:pos="993"/>
        </w:tabs>
        <w:jc w:val="both"/>
        <w:rPr>
          <w:rFonts w:ascii="Arial" w:hAnsi="Arial"/>
          <w:sz w:val="24"/>
          <w:lang w:val="el-GR"/>
        </w:rPr>
      </w:pPr>
      <w:r>
        <w:rPr>
          <w:rFonts w:ascii="Arial" w:hAnsi="Arial"/>
          <w:sz w:val="24"/>
          <w:lang w:val="el-GR"/>
        </w:rPr>
        <w:t>2</w:t>
      </w:r>
      <w:r w:rsidR="00BD579B" w:rsidRPr="001D60BA">
        <w:rPr>
          <w:rFonts w:ascii="Arial" w:hAnsi="Arial"/>
          <w:sz w:val="24"/>
          <w:lang w:val="el-GR"/>
        </w:rPr>
        <w:t>8</w:t>
      </w:r>
      <w:r w:rsidR="00A0508C" w:rsidRPr="008F719F">
        <w:rPr>
          <w:rFonts w:ascii="Arial" w:hAnsi="Arial"/>
          <w:sz w:val="24"/>
          <w:lang w:val="el-GR"/>
        </w:rPr>
        <w:t>.</w:t>
      </w:r>
      <w:r w:rsidR="00A0508C" w:rsidRPr="008F719F">
        <w:rPr>
          <w:rFonts w:ascii="Arial" w:hAnsi="Arial"/>
          <w:sz w:val="24"/>
          <w:lang w:val="el-GR"/>
        </w:rPr>
        <w:tab/>
        <w:t>Τύπος και κατασκευαστής ανακουφιστικής</w:t>
      </w:r>
    </w:p>
    <w:p w:rsidR="00A0508C" w:rsidRPr="008F719F" w:rsidRDefault="00A0508C" w:rsidP="00E43DDF">
      <w:pPr>
        <w:tabs>
          <w:tab w:val="left" w:pos="993"/>
        </w:tabs>
        <w:jc w:val="both"/>
        <w:rPr>
          <w:rFonts w:ascii="Arial" w:hAnsi="Arial"/>
          <w:sz w:val="24"/>
          <w:lang w:val="el-GR"/>
        </w:rPr>
      </w:pPr>
      <w:r w:rsidRPr="008F719F">
        <w:rPr>
          <w:rFonts w:ascii="Arial" w:hAnsi="Arial"/>
          <w:sz w:val="24"/>
          <w:lang w:val="el-GR"/>
        </w:rPr>
        <w:tab/>
        <w:t xml:space="preserve"> βαλβίδας ασφαλείας</w:t>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t>:</w:t>
      </w:r>
      <w:r w:rsidR="004C182D" w:rsidRPr="008F719F">
        <w:rPr>
          <w:rFonts w:ascii="Arial" w:hAnsi="Arial"/>
          <w:sz w:val="24"/>
          <w:lang w:val="el-GR"/>
        </w:rPr>
        <w:tab/>
        <w:t>……………....................</w:t>
      </w:r>
    </w:p>
    <w:p w:rsidR="003D3A54" w:rsidRPr="008F719F" w:rsidRDefault="003D3A54" w:rsidP="00E43DDF">
      <w:pPr>
        <w:tabs>
          <w:tab w:val="left" w:pos="993"/>
        </w:tabs>
        <w:jc w:val="both"/>
        <w:rPr>
          <w:rFonts w:ascii="Arial" w:hAnsi="Arial"/>
          <w:sz w:val="24"/>
          <w:lang w:val="el-GR"/>
        </w:rPr>
      </w:pPr>
    </w:p>
    <w:p w:rsidR="003D3A54" w:rsidRPr="008F719F" w:rsidRDefault="00BD579B" w:rsidP="00E43DDF">
      <w:pPr>
        <w:tabs>
          <w:tab w:val="left" w:pos="993"/>
        </w:tabs>
        <w:jc w:val="both"/>
        <w:rPr>
          <w:rFonts w:ascii="Arial" w:hAnsi="Arial"/>
          <w:sz w:val="24"/>
          <w:lang w:val="el-GR"/>
        </w:rPr>
      </w:pPr>
      <w:r w:rsidRPr="001D60BA">
        <w:rPr>
          <w:rFonts w:ascii="Arial" w:hAnsi="Arial"/>
          <w:sz w:val="24"/>
          <w:lang w:val="el-GR"/>
        </w:rPr>
        <w:t>29</w:t>
      </w:r>
      <w:r w:rsidR="003D3A54" w:rsidRPr="008F719F">
        <w:rPr>
          <w:rFonts w:ascii="Arial" w:hAnsi="Arial"/>
          <w:sz w:val="24"/>
          <w:lang w:val="el-GR"/>
        </w:rPr>
        <w:t>.</w:t>
      </w:r>
      <w:r w:rsidR="003D3A54" w:rsidRPr="008F719F">
        <w:rPr>
          <w:rFonts w:ascii="Arial" w:hAnsi="Arial"/>
          <w:sz w:val="24"/>
          <w:lang w:val="el-GR"/>
        </w:rPr>
        <w:tab/>
        <w:t>Είναι ο λέβητας της αυτεπαγωγής</w:t>
      </w:r>
    </w:p>
    <w:p w:rsidR="003D3A54" w:rsidRPr="008F719F" w:rsidRDefault="003D3A54" w:rsidP="00E43DDF">
      <w:pPr>
        <w:tabs>
          <w:tab w:val="left" w:pos="993"/>
        </w:tabs>
        <w:jc w:val="both"/>
        <w:rPr>
          <w:rFonts w:ascii="Arial" w:hAnsi="Arial"/>
          <w:sz w:val="24"/>
          <w:lang w:val="el-GR"/>
        </w:rPr>
      </w:pPr>
      <w:r w:rsidRPr="008F719F">
        <w:rPr>
          <w:rFonts w:ascii="Arial" w:hAnsi="Arial"/>
          <w:sz w:val="24"/>
          <w:lang w:val="el-GR"/>
        </w:rPr>
        <w:tab/>
        <w:t xml:space="preserve"> τύπου βιδωτού καλύμματος</w:t>
      </w:r>
      <w:r w:rsidR="008F0D90" w:rsidRPr="008F719F">
        <w:rPr>
          <w:rFonts w:ascii="Arial" w:hAnsi="Arial"/>
          <w:sz w:val="24"/>
          <w:lang w:val="el-GR"/>
        </w:rPr>
        <w:t>;</w:t>
      </w:r>
      <w:r w:rsidRPr="008F719F">
        <w:rPr>
          <w:rFonts w:ascii="Arial" w:hAnsi="Arial"/>
          <w:sz w:val="24"/>
          <w:lang w:val="el-GR"/>
        </w:rPr>
        <w:t xml:space="preserve"> </w:t>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w:t>
      </w:r>
    </w:p>
    <w:p w:rsidR="00A0508C" w:rsidRPr="008F719F" w:rsidRDefault="00A0508C" w:rsidP="00E43DDF">
      <w:pPr>
        <w:tabs>
          <w:tab w:val="left" w:pos="993"/>
        </w:tabs>
        <w:jc w:val="both"/>
        <w:rPr>
          <w:rFonts w:ascii="Arial" w:hAnsi="Arial"/>
          <w:sz w:val="24"/>
          <w:lang w:val="el-GR"/>
        </w:rPr>
      </w:pPr>
    </w:p>
    <w:p w:rsidR="00A0508C" w:rsidRPr="008F719F" w:rsidRDefault="002E4E6F" w:rsidP="00E43DDF">
      <w:pPr>
        <w:tabs>
          <w:tab w:val="left" w:pos="993"/>
        </w:tabs>
        <w:jc w:val="both"/>
        <w:rPr>
          <w:rFonts w:ascii="Arial" w:hAnsi="Arial"/>
          <w:sz w:val="24"/>
          <w:lang w:val="el-GR"/>
        </w:rPr>
      </w:pPr>
      <w:r>
        <w:rPr>
          <w:rFonts w:ascii="Arial" w:hAnsi="Arial"/>
          <w:sz w:val="24"/>
          <w:lang w:val="el-GR"/>
        </w:rPr>
        <w:lastRenderedPageBreak/>
        <w:t>3</w:t>
      </w:r>
      <w:r w:rsidR="00BD579B" w:rsidRPr="001D60BA">
        <w:rPr>
          <w:rFonts w:ascii="Arial" w:hAnsi="Arial"/>
          <w:sz w:val="24"/>
          <w:lang w:val="el-GR"/>
        </w:rPr>
        <w:t>0</w:t>
      </w:r>
      <w:r w:rsidR="00A0508C" w:rsidRPr="008F719F">
        <w:rPr>
          <w:rFonts w:ascii="Arial" w:hAnsi="Arial"/>
          <w:sz w:val="24"/>
          <w:lang w:val="el-GR"/>
        </w:rPr>
        <w:t>.</w:t>
      </w:r>
      <w:r w:rsidR="00A0508C" w:rsidRPr="008F719F">
        <w:rPr>
          <w:rFonts w:ascii="Arial" w:hAnsi="Arial"/>
          <w:sz w:val="24"/>
          <w:lang w:val="el-GR"/>
        </w:rPr>
        <w:tab/>
        <w:t xml:space="preserve">Τα εξαρτήματα και παρελκόμενα των </w:t>
      </w:r>
    </w:p>
    <w:p w:rsidR="00A0508C" w:rsidRPr="008F719F" w:rsidRDefault="00A0508C" w:rsidP="00E43DDF">
      <w:pPr>
        <w:tabs>
          <w:tab w:val="left" w:pos="993"/>
        </w:tabs>
        <w:jc w:val="both"/>
        <w:rPr>
          <w:rFonts w:ascii="Arial" w:hAnsi="Arial"/>
          <w:sz w:val="24"/>
          <w:lang w:val="el-GR"/>
        </w:rPr>
      </w:pPr>
      <w:r w:rsidRPr="008F719F">
        <w:rPr>
          <w:rFonts w:ascii="Arial" w:hAnsi="Arial"/>
          <w:sz w:val="24"/>
          <w:lang w:val="el-GR"/>
        </w:rPr>
        <w:tab/>
        <w:t>αυτεπαγωγών είναι σύμφωνα με την</w:t>
      </w:r>
    </w:p>
    <w:p w:rsidR="00A0508C" w:rsidRPr="008F719F" w:rsidRDefault="00A0508C" w:rsidP="00E43DDF">
      <w:pPr>
        <w:tabs>
          <w:tab w:val="left" w:pos="993"/>
        </w:tabs>
        <w:jc w:val="both"/>
        <w:rPr>
          <w:rFonts w:ascii="Arial" w:hAnsi="Arial"/>
          <w:sz w:val="24"/>
          <w:lang w:val="el-GR"/>
        </w:rPr>
      </w:pPr>
      <w:r w:rsidRPr="008F719F">
        <w:rPr>
          <w:rFonts w:ascii="Arial" w:hAnsi="Arial"/>
          <w:sz w:val="24"/>
          <w:lang w:val="el-GR"/>
        </w:rPr>
        <w:tab/>
        <w:t xml:space="preserve"> παράγραφο </w:t>
      </w:r>
      <w:r w:rsidRPr="008F719F">
        <w:rPr>
          <w:rFonts w:ascii="Arial" w:hAnsi="Arial"/>
          <w:sz w:val="24"/>
        </w:rPr>
        <w:t>VI</w:t>
      </w:r>
      <w:r w:rsidRPr="008F719F">
        <w:rPr>
          <w:rFonts w:ascii="Arial" w:hAnsi="Arial"/>
          <w:sz w:val="24"/>
          <w:lang w:val="el-GR"/>
        </w:rPr>
        <w:t>-5</w:t>
      </w:r>
      <w:r w:rsidR="00EE095C" w:rsidRPr="008F719F">
        <w:rPr>
          <w:rFonts w:ascii="Arial" w:hAnsi="Arial"/>
          <w:sz w:val="24"/>
          <w:lang w:val="el-GR"/>
        </w:rPr>
        <w:t>;</w:t>
      </w:r>
      <w:r w:rsidR="004C182D" w:rsidRPr="008F719F">
        <w:rPr>
          <w:rFonts w:ascii="Arial" w:hAnsi="Arial"/>
          <w:sz w:val="24"/>
          <w:lang w:val="el-GR"/>
        </w:rPr>
        <w:tab/>
      </w:r>
      <w:r w:rsidR="004C182D" w:rsidRPr="008F719F">
        <w:rPr>
          <w:rFonts w:ascii="Arial" w:hAnsi="Arial"/>
          <w:sz w:val="24"/>
          <w:lang w:val="el-GR"/>
        </w:rPr>
        <w:tab/>
      </w:r>
      <w:r w:rsidR="004C182D" w:rsidRPr="008F719F">
        <w:rPr>
          <w:rFonts w:ascii="Arial" w:hAnsi="Arial"/>
          <w:sz w:val="24"/>
          <w:lang w:val="el-GR"/>
        </w:rPr>
        <w:tab/>
        <w:t>:</w:t>
      </w:r>
      <w:r w:rsidR="004C182D" w:rsidRPr="008F719F">
        <w:rPr>
          <w:rFonts w:ascii="Arial" w:hAnsi="Arial"/>
          <w:sz w:val="24"/>
          <w:lang w:val="el-GR"/>
        </w:rPr>
        <w:tab/>
        <w:t>……………....................</w:t>
      </w:r>
    </w:p>
    <w:p w:rsidR="00A0508C" w:rsidRPr="008F719F" w:rsidRDefault="00A0508C" w:rsidP="00E43DDF">
      <w:pPr>
        <w:tabs>
          <w:tab w:val="left" w:pos="993"/>
        </w:tabs>
        <w:jc w:val="both"/>
        <w:rPr>
          <w:rFonts w:ascii="Arial" w:hAnsi="Arial"/>
          <w:sz w:val="24"/>
          <w:lang w:val="el-GR"/>
        </w:rPr>
      </w:pPr>
    </w:p>
    <w:p w:rsidR="00A0508C" w:rsidRPr="008F719F" w:rsidRDefault="002E4E6F" w:rsidP="00E43DDF">
      <w:pPr>
        <w:tabs>
          <w:tab w:val="left" w:pos="993"/>
        </w:tabs>
        <w:jc w:val="both"/>
        <w:rPr>
          <w:rFonts w:ascii="Arial" w:hAnsi="Arial"/>
          <w:sz w:val="24"/>
          <w:lang w:val="el-GR"/>
        </w:rPr>
      </w:pPr>
      <w:r>
        <w:rPr>
          <w:rFonts w:ascii="Arial" w:hAnsi="Arial"/>
          <w:sz w:val="24"/>
          <w:lang w:val="el-GR"/>
        </w:rPr>
        <w:t>3</w:t>
      </w:r>
      <w:r w:rsidR="00BD579B" w:rsidRPr="001D60BA">
        <w:rPr>
          <w:rFonts w:ascii="Arial" w:hAnsi="Arial"/>
          <w:sz w:val="24"/>
          <w:lang w:val="el-GR"/>
        </w:rPr>
        <w:t>1</w:t>
      </w:r>
      <w:r w:rsidR="00A0508C" w:rsidRPr="008F719F">
        <w:rPr>
          <w:rFonts w:ascii="Arial" w:hAnsi="Arial"/>
          <w:sz w:val="24"/>
          <w:lang w:val="el-GR"/>
        </w:rPr>
        <w:t>.</w:t>
      </w:r>
      <w:r w:rsidR="00A0508C" w:rsidRPr="008F719F">
        <w:rPr>
          <w:rFonts w:ascii="Arial" w:hAnsi="Arial"/>
          <w:sz w:val="24"/>
          <w:lang w:val="el-GR"/>
        </w:rPr>
        <w:tab/>
        <w:t>Λάδι αυτεπαγωγής</w:t>
      </w:r>
    </w:p>
    <w:p w:rsidR="00A0508C" w:rsidRPr="008F719F" w:rsidRDefault="00A0508C" w:rsidP="00E43DDF">
      <w:pPr>
        <w:tabs>
          <w:tab w:val="left" w:pos="993"/>
        </w:tabs>
        <w:jc w:val="both"/>
        <w:rPr>
          <w:rFonts w:ascii="Arial" w:hAnsi="Arial"/>
          <w:sz w:val="24"/>
          <w:lang w:val="el-GR"/>
        </w:rPr>
      </w:pPr>
      <w:r w:rsidRPr="008F719F">
        <w:rPr>
          <w:rFonts w:ascii="Arial" w:hAnsi="Arial"/>
          <w:sz w:val="24"/>
          <w:lang w:val="el-GR"/>
        </w:rPr>
        <w:tab/>
        <w:t>α. Τύπος και κατασκευαστής</w:t>
      </w:r>
      <w:r w:rsidR="004C182D" w:rsidRPr="008F719F">
        <w:rPr>
          <w:rFonts w:ascii="Arial" w:hAnsi="Arial"/>
          <w:sz w:val="24"/>
          <w:lang w:val="el-GR"/>
        </w:rPr>
        <w:tab/>
      </w:r>
      <w:r w:rsidR="004C182D" w:rsidRPr="008F719F">
        <w:rPr>
          <w:rFonts w:ascii="Arial" w:hAnsi="Arial"/>
          <w:sz w:val="24"/>
          <w:lang w:val="el-GR"/>
        </w:rPr>
        <w:tab/>
        <w:t>:</w:t>
      </w:r>
      <w:r w:rsidR="004C182D" w:rsidRPr="008F719F">
        <w:rPr>
          <w:rFonts w:ascii="Arial" w:hAnsi="Arial"/>
          <w:sz w:val="24"/>
          <w:lang w:val="el-GR"/>
        </w:rPr>
        <w:tab/>
        <w:t>……………....................</w:t>
      </w:r>
    </w:p>
    <w:p w:rsidR="00A0508C" w:rsidRPr="008F719F" w:rsidRDefault="00A0508C" w:rsidP="001D60BA">
      <w:pPr>
        <w:tabs>
          <w:tab w:val="left" w:pos="993"/>
        </w:tabs>
        <w:ind w:left="1276" w:hanging="1276"/>
        <w:jc w:val="both"/>
        <w:rPr>
          <w:rFonts w:ascii="Arial" w:hAnsi="Arial"/>
          <w:sz w:val="24"/>
          <w:lang w:val="el-GR"/>
        </w:rPr>
      </w:pPr>
      <w:r w:rsidRPr="008F719F">
        <w:rPr>
          <w:rFonts w:ascii="Arial" w:hAnsi="Arial"/>
          <w:sz w:val="24"/>
          <w:lang w:val="el-GR"/>
        </w:rPr>
        <w:tab/>
        <w:t xml:space="preserve">β. Περιέχει το λάδι </w:t>
      </w:r>
      <w:r w:rsidRPr="008F719F">
        <w:rPr>
          <w:rFonts w:ascii="Arial" w:hAnsi="Arial"/>
          <w:sz w:val="24"/>
        </w:rPr>
        <w:t>PCBs</w:t>
      </w:r>
      <w:r w:rsidR="00BD579B">
        <w:rPr>
          <w:rFonts w:ascii="Arial" w:hAnsi="Arial"/>
          <w:sz w:val="24"/>
          <w:lang w:val="el-GR"/>
        </w:rPr>
        <w:t xml:space="preserve">, </w:t>
      </w:r>
      <w:r w:rsidRPr="008F719F">
        <w:rPr>
          <w:rFonts w:ascii="Arial" w:hAnsi="Arial"/>
          <w:sz w:val="24"/>
        </w:rPr>
        <w:t>PCTs</w:t>
      </w:r>
      <w:r w:rsidR="0048312A">
        <w:rPr>
          <w:rFonts w:ascii="Arial" w:hAnsi="Arial"/>
          <w:sz w:val="24"/>
          <w:lang w:val="el-GR"/>
        </w:rPr>
        <w:br/>
        <w:t>ή διαβρωτικό θείο</w:t>
      </w:r>
      <w:r w:rsidR="00EE095C" w:rsidRPr="008F719F">
        <w:rPr>
          <w:rFonts w:ascii="Arial" w:hAnsi="Arial"/>
          <w:sz w:val="24"/>
          <w:lang w:val="el-GR"/>
        </w:rPr>
        <w:t>;</w:t>
      </w:r>
      <w:r w:rsidR="0048312A">
        <w:rPr>
          <w:rFonts w:ascii="Arial" w:hAnsi="Arial"/>
          <w:sz w:val="24"/>
          <w:lang w:val="el-GR"/>
        </w:rPr>
        <w:tab/>
      </w:r>
      <w:r w:rsidR="0048312A">
        <w:rPr>
          <w:rFonts w:ascii="Arial" w:hAnsi="Arial"/>
          <w:sz w:val="24"/>
          <w:lang w:val="el-GR"/>
        </w:rPr>
        <w:tab/>
      </w:r>
      <w:r w:rsidR="004C182D" w:rsidRPr="008F719F">
        <w:rPr>
          <w:rFonts w:ascii="Arial" w:hAnsi="Arial"/>
          <w:sz w:val="24"/>
          <w:lang w:val="el-GR"/>
        </w:rPr>
        <w:tab/>
        <w:t>:</w:t>
      </w:r>
      <w:r w:rsidR="004C182D" w:rsidRPr="008F719F">
        <w:rPr>
          <w:rFonts w:ascii="Arial" w:hAnsi="Arial"/>
          <w:sz w:val="24"/>
          <w:lang w:val="el-GR"/>
        </w:rPr>
        <w:tab/>
        <w:t>……………....................</w:t>
      </w:r>
    </w:p>
    <w:p w:rsidR="00A0508C" w:rsidRPr="008F719F" w:rsidRDefault="00A0508C" w:rsidP="001D60BA">
      <w:pPr>
        <w:tabs>
          <w:tab w:val="left" w:pos="993"/>
        </w:tabs>
        <w:ind w:left="1276" w:hanging="1276"/>
        <w:jc w:val="both"/>
        <w:rPr>
          <w:rFonts w:ascii="Arial" w:hAnsi="Arial"/>
          <w:sz w:val="24"/>
          <w:lang w:val="el-GR"/>
        </w:rPr>
      </w:pPr>
      <w:r w:rsidRPr="008F719F">
        <w:rPr>
          <w:rFonts w:ascii="Arial" w:hAnsi="Arial"/>
          <w:sz w:val="24"/>
          <w:lang w:val="el-GR"/>
        </w:rPr>
        <w:tab/>
        <w:t xml:space="preserve">γ. Είναι </w:t>
      </w:r>
      <w:r w:rsidR="0048312A">
        <w:rPr>
          <w:rFonts w:ascii="Arial" w:hAnsi="Arial"/>
          <w:sz w:val="24"/>
          <w:lang w:val="el-GR"/>
        </w:rPr>
        <w:t>κλάσης «λάδι μετασχηματιστή</w:t>
      </w:r>
      <w:r w:rsidR="0048312A" w:rsidRPr="001D60BA">
        <w:rPr>
          <w:rFonts w:ascii="Arial" w:hAnsi="Arial"/>
          <w:sz w:val="24"/>
          <w:lang w:val="el-GR"/>
        </w:rPr>
        <w:br/>
      </w:r>
      <w:r w:rsidR="0048312A">
        <w:rPr>
          <w:rFonts w:ascii="Arial" w:hAnsi="Arial"/>
          <w:sz w:val="24"/>
          <w:lang w:val="el-GR"/>
        </w:rPr>
        <w:t>με ανασταλτικά ο</w:t>
      </w:r>
      <w:r w:rsidR="002C1827">
        <w:rPr>
          <w:rFonts w:ascii="Arial" w:hAnsi="Arial"/>
          <w:sz w:val="24"/>
          <w:lang w:val="el-GR"/>
        </w:rPr>
        <w:t>ξείδωσης»</w:t>
      </w:r>
      <w:r w:rsidR="0048312A">
        <w:rPr>
          <w:rFonts w:ascii="Arial" w:hAnsi="Arial"/>
          <w:sz w:val="24"/>
          <w:lang w:val="el-GR"/>
        </w:rPr>
        <w:t xml:space="preserve"> </w:t>
      </w:r>
      <w:r w:rsidR="004C7326">
        <w:rPr>
          <w:rFonts w:ascii="Arial" w:hAnsi="Arial"/>
          <w:sz w:val="24"/>
          <w:lang w:val="el-GR"/>
        </w:rPr>
        <w:t>σύμφων</w:t>
      </w:r>
      <w:r w:rsidR="002C1827">
        <w:rPr>
          <w:rFonts w:ascii="Arial" w:hAnsi="Arial"/>
          <w:sz w:val="24"/>
          <w:lang w:val="el-GR"/>
        </w:rPr>
        <w:t>α</w:t>
      </w:r>
      <w:r w:rsidR="004C7326">
        <w:rPr>
          <w:rFonts w:ascii="Arial" w:hAnsi="Arial"/>
          <w:sz w:val="24"/>
          <w:lang w:val="el-GR"/>
        </w:rPr>
        <w:t xml:space="preserve"> </w:t>
      </w:r>
    </w:p>
    <w:p w:rsidR="00A0508C" w:rsidRPr="008F719F" w:rsidRDefault="004C7326" w:rsidP="001D60BA">
      <w:pPr>
        <w:tabs>
          <w:tab w:val="left" w:pos="993"/>
        </w:tabs>
        <w:ind w:left="1276" w:hanging="283"/>
        <w:jc w:val="both"/>
        <w:rPr>
          <w:rFonts w:ascii="Arial" w:hAnsi="Arial"/>
          <w:sz w:val="24"/>
          <w:lang w:val="el-GR"/>
        </w:rPr>
      </w:pPr>
      <w:r>
        <w:rPr>
          <w:rFonts w:ascii="Arial" w:hAnsi="Arial"/>
          <w:sz w:val="24"/>
          <w:lang w:val="el-GR"/>
        </w:rPr>
        <w:tab/>
      </w:r>
      <w:r w:rsidR="002C1827">
        <w:rPr>
          <w:rFonts w:ascii="Arial" w:hAnsi="Arial"/>
          <w:sz w:val="24"/>
          <w:lang w:val="el-GR"/>
        </w:rPr>
        <w:t>με το</w:t>
      </w:r>
      <w:r w:rsidR="002C1827" w:rsidRPr="0048312A">
        <w:rPr>
          <w:rFonts w:ascii="Arial" w:hAnsi="Arial"/>
          <w:sz w:val="24"/>
          <w:lang w:val="el-GR"/>
        </w:rPr>
        <w:t xml:space="preserve"> </w:t>
      </w:r>
      <w:r w:rsidR="00A0508C" w:rsidRPr="001D60BA">
        <w:rPr>
          <w:rFonts w:ascii="Arial" w:hAnsi="Arial"/>
          <w:sz w:val="24"/>
          <w:lang w:val="el-GR"/>
        </w:rPr>
        <w:t>IEC</w:t>
      </w:r>
      <w:r w:rsidR="002C1827">
        <w:rPr>
          <w:rFonts w:ascii="Arial" w:hAnsi="Arial"/>
          <w:sz w:val="24"/>
          <w:lang w:val="el-GR"/>
        </w:rPr>
        <w:t xml:space="preserve"> </w:t>
      </w:r>
      <w:r>
        <w:rPr>
          <w:rFonts w:ascii="Arial" w:hAnsi="Arial"/>
          <w:sz w:val="24"/>
          <w:lang w:val="el-GR"/>
        </w:rPr>
        <w:t>60296</w:t>
      </w:r>
      <w:r w:rsidRPr="008F719F">
        <w:rPr>
          <w:rFonts w:ascii="Arial" w:hAnsi="Arial"/>
          <w:sz w:val="24"/>
          <w:lang w:val="el-GR"/>
        </w:rPr>
        <w:t>;</w:t>
      </w:r>
      <w:r w:rsidR="002C1827">
        <w:rPr>
          <w:rFonts w:ascii="Arial" w:hAnsi="Arial"/>
          <w:sz w:val="24"/>
          <w:lang w:val="el-GR"/>
        </w:rPr>
        <w:tab/>
      </w:r>
      <w:r w:rsidR="002C1827">
        <w:rPr>
          <w:rFonts w:ascii="Arial" w:hAnsi="Arial"/>
          <w:sz w:val="24"/>
          <w:lang w:val="el-GR"/>
        </w:rPr>
        <w:tab/>
      </w:r>
      <w:r w:rsidR="002C1827">
        <w:rPr>
          <w:rFonts w:ascii="Arial" w:hAnsi="Arial"/>
          <w:sz w:val="24"/>
          <w:lang w:val="el-GR"/>
        </w:rPr>
        <w:tab/>
      </w:r>
      <w:r>
        <w:rPr>
          <w:rFonts w:ascii="Arial" w:hAnsi="Arial"/>
          <w:sz w:val="24"/>
          <w:lang w:val="el-GR"/>
        </w:rPr>
        <w:t xml:space="preserve"> </w:t>
      </w:r>
      <w:r w:rsidR="004C182D" w:rsidRPr="008F719F">
        <w:rPr>
          <w:rFonts w:ascii="Arial" w:hAnsi="Arial"/>
          <w:sz w:val="24"/>
          <w:lang w:val="el-GR"/>
        </w:rPr>
        <w:t>:</w:t>
      </w:r>
      <w:r w:rsidR="004C182D" w:rsidRPr="008F719F">
        <w:rPr>
          <w:rFonts w:ascii="Arial" w:hAnsi="Arial"/>
          <w:sz w:val="24"/>
          <w:lang w:val="el-GR"/>
        </w:rPr>
        <w:tab/>
        <w:t>……………....................</w:t>
      </w:r>
    </w:p>
    <w:p w:rsidR="00A0508C" w:rsidRPr="004C7326" w:rsidRDefault="00A0508C" w:rsidP="00E43DDF">
      <w:pPr>
        <w:tabs>
          <w:tab w:val="left" w:pos="993"/>
        </w:tabs>
        <w:jc w:val="both"/>
        <w:rPr>
          <w:rFonts w:ascii="Arial" w:hAnsi="Arial"/>
          <w:sz w:val="24"/>
          <w:lang w:val="el-GR"/>
        </w:rPr>
      </w:pPr>
    </w:p>
    <w:p w:rsidR="00BB3B26" w:rsidRPr="008F719F" w:rsidRDefault="002E4E6F" w:rsidP="00E43DDF">
      <w:pPr>
        <w:tabs>
          <w:tab w:val="left" w:pos="993"/>
        </w:tabs>
        <w:jc w:val="both"/>
        <w:rPr>
          <w:rFonts w:ascii="Arial" w:hAnsi="Arial"/>
          <w:sz w:val="24"/>
          <w:lang w:val="el-GR"/>
        </w:rPr>
      </w:pPr>
      <w:r>
        <w:rPr>
          <w:rFonts w:ascii="Arial" w:hAnsi="Arial"/>
          <w:sz w:val="24"/>
          <w:lang w:val="el-GR"/>
        </w:rPr>
        <w:t>3</w:t>
      </w:r>
      <w:r w:rsidR="00BD579B" w:rsidRPr="001D60BA">
        <w:rPr>
          <w:rFonts w:ascii="Arial" w:hAnsi="Arial"/>
          <w:sz w:val="24"/>
          <w:lang w:val="el-GR"/>
        </w:rPr>
        <w:t>2</w:t>
      </w:r>
      <w:r w:rsidR="00A0508C" w:rsidRPr="008F719F">
        <w:rPr>
          <w:rFonts w:ascii="Arial" w:hAnsi="Arial"/>
          <w:sz w:val="24"/>
          <w:lang w:val="el-GR"/>
        </w:rPr>
        <w:t>.</w:t>
      </w:r>
      <w:r w:rsidR="00A0508C" w:rsidRPr="008F719F">
        <w:rPr>
          <w:rFonts w:ascii="Arial" w:hAnsi="Arial"/>
          <w:sz w:val="24"/>
          <w:lang w:val="el-GR"/>
        </w:rPr>
        <w:tab/>
      </w:r>
      <w:r w:rsidR="00BB3B26" w:rsidRPr="008F719F">
        <w:rPr>
          <w:rFonts w:ascii="Arial" w:hAnsi="Arial"/>
          <w:sz w:val="24"/>
          <w:lang w:val="el-GR"/>
        </w:rPr>
        <w:t xml:space="preserve">Οι </w:t>
      </w:r>
      <w:r w:rsidR="004C7326">
        <w:rPr>
          <w:rFonts w:ascii="Arial" w:hAnsi="Arial"/>
          <w:sz w:val="24"/>
          <w:lang w:val="el-GR"/>
        </w:rPr>
        <w:t>ακροδέκτες</w:t>
      </w:r>
      <w:r w:rsidR="00BB3B26" w:rsidRPr="008F719F">
        <w:rPr>
          <w:rFonts w:ascii="Arial" w:hAnsi="Arial"/>
          <w:sz w:val="24"/>
          <w:lang w:val="el-GR"/>
        </w:rPr>
        <w:t xml:space="preserve"> </w:t>
      </w:r>
      <w:r w:rsidR="004C7326" w:rsidRPr="008F719F">
        <w:rPr>
          <w:rFonts w:ascii="Arial" w:hAnsi="Arial"/>
          <w:sz w:val="24"/>
          <w:lang w:val="el-GR"/>
        </w:rPr>
        <w:t xml:space="preserve">των </w:t>
      </w:r>
      <w:r w:rsidR="004C7326">
        <w:rPr>
          <w:rFonts w:ascii="Arial" w:hAnsi="Arial"/>
          <w:sz w:val="24"/>
          <w:lang w:val="el-GR"/>
        </w:rPr>
        <w:t>μονωτήρων</w:t>
      </w:r>
    </w:p>
    <w:p w:rsidR="00BB3B26" w:rsidRPr="008F719F" w:rsidRDefault="00BB3B26" w:rsidP="00E43DDF">
      <w:pPr>
        <w:tabs>
          <w:tab w:val="left" w:pos="993"/>
        </w:tabs>
        <w:jc w:val="both"/>
        <w:rPr>
          <w:rFonts w:ascii="Arial" w:hAnsi="Arial"/>
          <w:sz w:val="24"/>
          <w:lang w:val="el-GR"/>
        </w:rPr>
      </w:pPr>
      <w:r w:rsidRPr="008F719F">
        <w:rPr>
          <w:rFonts w:ascii="Arial" w:hAnsi="Arial"/>
          <w:sz w:val="24"/>
          <w:lang w:val="el-GR"/>
        </w:rPr>
        <w:tab/>
        <w:t xml:space="preserve">γραμμής είναι </w:t>
      </w:r>
      <w:r w:rsidR="004C7326">
        <w:rPr>
          <w:rFonts w:ascii="Arial" w:hAnsi="Arial"/>
          <w:sz w:val="24"/>
          <w:lang w:val="el-GR"/>
        </w:rPr>
        <w:t>κατασκευασμένοι</w:t>
      </w:r>
      <w:r w:rsidRPr="008F719F">
        <w:rPr>
          <w:rFonts w:ascii="Arial" w:hAnsi="Arial"/>
          <w:sz w:val="24"/>
          <w:lang w:val="el-GR"/>
        </w:rPr>
        <w:t xml:space="preserve"> </w:t>
      </w:r>
    </w:p>
    <w:p w:rsidR="00A0508C" w:rsidRPr="008F719F" w:rsidRDefault="004C7326" w:rsidP="001D60BA">
      <w:pPr>
        <w:tabs>
          <w:tab w:val="left" w:pos="993"/>
        </w:tabs>
        <w:rPr>
          <w:rFonts w:ascii="Arial" w:hAnsi="Arial"/>
          <w:sz w:val="24"/>
          <w:lang w:val="el-GR"/>
        </w:rPr>
      </w:pPr>
      <w:r>
        <w:rPr>
          <w:rFonts w:ascii="Arial" w:hAnsi="Arial"/>
          <w:sz w:val="24"/>
          <w:lang w:val="el-GR"/>
        </w:rPr>
        <w:tab/>
        <w:t>από</w:t>
      </w:r>
      <w:r w:rsidR="00BB3B26" w:rsidRPr="008F719F">
        <w:rPr>
          <w:rFonts w:ascii="Arial" w:hAnsi="Arial"/>
          <w:sz w:val="24"/>
          <w:lang w:val="el-GR"/>
        </w:rPr>
        <w:t xml:space="preserve"> χάλκιν</w:t>
      </w:r>
      <w:r>
        <w:rPr>
          <w:rFonts w:ascii="Arial" w:hAnsi="Arial"/>
          <w:sz w:val="24"/>
          <w:lang w:val="el-GR"/>
        </w:rPr>
        <w:t>η</w:t>
      </w:r>
      <w:r w:rsidR="00BB3B26" w:rsidRPr="008F719F">
        <w:rPr>
          <w:rFonts w:ascii="Arial" w:hAnsi="Arial"/>
          <w:sz w:val="24"/>
          <w:lang w:val="el-GR"/>
        </w:rPr>
        <w:t xml:space="preserve"> </w:t>
      </w:r>
      <w:r>
        <w:rPr>
          <w:rFonts w:ascii="Arial" w:hAnsi="Arial"/>
          <w:sz w:val="24"/>
          <w:lang w:val="el-GR"/>
        </w:rPr>
        <w:t>ράβδο</w:t>
      </w:r>
      <w:r w:rsidR="00BB3B26" w:rsidRPr="008F719F">
        <w:rPr>
          <w:rFonts w:ascii="Arial" w:hAnsi="Arial"/>
          <w:sz w:val="24"/>
          <w:lang w:val="el-GR"/>
        </w:rPr>
        <w:t xml:space="preserve"> διαμέτρου</w:t>
      </w:r>
      <w:r w:rsidR="002C1827">
        <w:rPr>
          <w:rFonts w:ascii="Arial" w:hAnsi="Arial"/>
          <w:sz w:val="24"/>
          <w:lang w:val="el-GR"/>
        </w:rPr>
        <w:t xml:space="preserve"> </w:t>
      </w:r>
      <w:r>
        <w:rPr>
          <w:rFonts w:ascii="Arial" w:hAnsi="Arial"/>
          <w:sz w:val="24"/>
          <w:lang w:val="el-GR"/>
        </w:rPr>
        <w:t xml:space="preserve">30 </w:t>
      </w:r>
      <w:r>
        <w:rPr>
          <w:rFonts w:ascii="Arial" w:hAnsi="Arial"/>
          <w:sz w:val="24"/>
        </w:rPr>
        <w:t>mm</w:t>
      </w:r>
      <w:r w:rsidR="00EE095C" w:rsidRPr="008F719F">
        <w:rPr>
          <w:rFonts w:ascii="Arial" w:hAnsi="Arial"/>
          <w:sz w:val="24"/>
          <w:lang w:val="el-GR"/>
        </w:rPr>
        <w:t>;</w:t>
      </w:r>
      <w:r w:rsidR="004C182D" w:rsidRPr="008F719F">
        <w:rPr>
          <w:rFonts w:ascii="Arial" w:hAnsi="Arial"/>
          <w:sz w:val="24"/>
          <w:lang w:val="el-GR"/>
        </w:rPr>
        <w:t xml:space="preserve"> :</w:t>
      </w:r>
      <w:r w:rsidR="004C182D" w:rsidRPr="008F719F">
        <w:rPr>
          <w:rFonts w:ascii="Arial" w:hAnsi="Arial"/>
          <w:sz w:val="24"/>
          <w:lang w:val="el-GR"/>
        </w:rPr>
        <w:tab/>
        <w:t>……………....................</w:t>
      </w:r>
    </w:p>
    <w:p w:rsidR="00C85695" w:rsidRPr="008F719F" w:rsidRDefault="00C85695" w:rsidP="00E43DDF">
      <w:pPr>
        <w:tabs>
          <w:tab w:val="left" w:pos="993"/>
        </w:tabs>
        <w:jc w:val="both"/>
        <w:rPr>
          <w:rFonts w:ascii="Arial" w:hAnsi="Arial"/>
          <w:sz w:val="24"/>
          <w:lang w:val="el-GR"/>
        </w:rPr>
      </w:pPr>
    </w:p>
    <w:p w:rsidR="00D07682" w:rsidRPr="008F719F" w:rsidRDefault="002E4E6F" w:rsidP="00E43DDF">
      <w:pPr>
        <w:tabs>
          <w:tab w:val="left" w:pos="993"/>
        </w:tabs>
        <w:jc w:val="both"/>
        <w:rPr>
          <w:rFonts w:ascii="Arial" w:hAnsi="Arial"/>
          <w:sz w:val="24"/>
          <w:lang w:val="el-GR"/>
        </w:rPr>
      </w:pPr>
      <w:r>
        <w:rPr>
          <w:rFonts w:ascii="Arial" w:hAnsi="Arial"/>
          <w:sz w:val="24"/>
          <w:lang w:val="el-GR"/>
        </w:rPr>
        <w:t>3</w:t>
      </w:r>
      <w:r w:rsidR="00BD579B" w:rsidRPr="001D60BA">
        <w:rPr>
          <w:rFonts w:ascii="Arial" w:hAnsi="Arial"/>
          <w:sz w:val="24"/>
          <w:lang w:val="el-GR"/>
        </w:rPr>
        <w:t>3</w:t>
      </w:r>
      <w:r w:rsidR="00C85695" w:rsidRPr="008F719F">
        <w:rPr>
          <w:rFonts w:ascii="Arial" w:hAnsi="Arial"/>
          <w:sz w:val="24"/>
          <w:lang w:val="el-GR"/>
        </w:rPr>
        <w:t>.</w:t>
      </w:r>
      <w:r w:rsidR="00C85695" w:rsidRPr="008F719F">
        <w:rPr>
          <w:rFonts w:ascii="Arial" w:hAnsi="Arial"/>
          <w:sz w:val="24"/>
          <w:lang w:val="el-GR"/>
        </w:rPr>
        <w:tab/>
        <w:t xml:space="preserve">Διαθέτει η αυτεπαγωγή </w:t>
      </w:r>
      <w:proofErr w:type="spellStart"/>
      <w:r w:rsidR="00C85695" w:rsidRPr="008F719F">
        <w:rPr>
          <w:rFonts w:ascii="Arial" w:hAnsi="Arial"/>
          <w:sz w:val="24"/>
          <w:lang w:val="el-GR"/>
        </w:rPr>
        <w:t>αφυγραντήρα</w:t>
      </w:r>
      <w:proofErr w:type="spellEnd"/>
      <w:r w:rsidR="00C85695" w:rsidRPr="008F719F">
        <w:rPr>
          <w:rFonts w:ascii="Arial" w:hAnsi="Arial"/>
          <w:sz w:val="24"/>
          <w:lang w:val="el-GR"/>
        </w:rPr>
        <w:t xml:space="preserve"> </w:t>
      </w:r>
      <w:r w:rsidR="00EE095C" w:rsidRPr="008F719F">
        <w:rPr>
          <w:rFonts w:ascii="Arial" w:hAnsi="Arial"/>
          <w:sz w:val="24"/>
        </w:rPr>
        <w:t>Silica</w:t>
      </w:r>
      <w:r w:rsidR="00C85695" w:rsidRPr="008F719F">
        <w:rPr>
          <w:rFonts w:ascii="Arial" w:hAnsi="Arial"/>
          <w:sz w:val="24"/>
          <w:lang w:val="el-GR"/>
        </w:rPr>
        <w:t xml:space="preserve"> </w:t>
      </w:r>
      <w:r w:rsidR="00C85695" w:rsidRPr="008F719F">
        <w:rPr>
          <w:rFonts w:ascii="Arial" w:hAnsi="Arial"/>
          <w:sz w:val="24"/>
        </w:rPr>
        <w:t>Gel</w:t>
      </w:r>
      <w:r w:rsidR="00C85695" w:rsidRPr="008F719F">
        <w:rPr>
          <w:rFonts w:ascii="Arial" w:hAnsi="Arial"/>
          <w:sz w:val="24"/>
          <w:lang w:val="el-GR"/>
        </w:rPr>
        <w:t xml:space="preserve"> </w:t>
      </w:r>
    </w:p>
    <w:p w:rsidR="00C85695" w:rsidRPr="008F719F" w:rsidRDefault="00D07682" w:rsidP="00E43DDF">
      <w:pPr>
        <w:tabs>
          <w:tab w:val="left" w:pos="993"/>
        </w:tabs>
        <w:jc w:val="both"/>
        <w:rPr>
          <w:rFonts w:ascii="Arial" w:hAnsi="Arial"/>
          <w:sz w:val="24"/>
          <w:lang w:val="el-GR"/>
        </w:rPr>
      </w:pPr>
      <w:r w:rsidRPr="008F719F">
        <w:rPr>
          <w:rFonts w:ascii="Arial" w:hAnsi="Arial"/>
          <w:sz w:val="24"/>
          <w:lang w:val="el-GR"/>
        </w:rPr>
        <w:tab/>
      </w:r>
      <w:r w:rsidR="00C85695" w:rsidRPr="008F719F">
        <w:rPr>
          <w:rFonts w:ascii="Arial" w:hAnsi="Arial"/>
          <w:sz w:val="24"/>
          <w:lang w:val="el-GR"/>
        </w:rPr>
        <w:t>επί του δοχείου διαστολής</w:t>
      </w:r>
      <w:r w:rsidR="00EE095C" w:rsidRPr="008F719F">
        <w:rPr>
          <w:rFonts w:ascii="Arial" w:hAnsi="Arial"/>
          <w:sz w:val="24"/>
          <w:lang w:val="el-GR"/>
        </w:rPr>
        <w:t>;</w:t>
      </w:r>
      <w:r w:rsidR="004C182D" w:rsidRPr="008F719F">
        <w:rPr>
          <w:rFonts w:ascii="Arial" w:hAnsi="Arial"/>
          <w:sz w:val="24"/>
          <w:lang w:val="el-GR"/>
        </w:rPr>
        <w:tab/>
      </w:r>
      <w:r w:rsidR="004C182D" w:rsidRPr="001D60BA">
        <w:rPr>
          <w:rFonts w:ascii="Arial" w:hAnsi="Arial"/>
          <w:sz w:val="24"/>
          <w:lang w:val="el-GR"/>
        </w:rPr>
        <w:tab/>
      </w:r>
      <w:r w:rsidR="004C182D" w:rsidRPr="008F719F">
        <w:rPr>
          <w:rFonts w:ascii="Arial" w:hAnsi="Arial"/>
          <w:sz w:val="24"/>
          <w:lang w:val="el-GR"/>
        </w:rPr>
        <w:t>:</w:t>
      </w:r>
      <w:r w:rsidR="004C182D" w:rsidRPr="008F719F">
        <w:rPr>
          <w:rFonts w:ascii="Arial" w:hAnsi="Arial"/>
          <w:sz w:val="24"/>
          <w:lang w:val="el-GR"/>
        </w:rPr>
        <w:tab/>
        <w:t>……………....................</w:t>
      </w:r>
    </w:p>
    <w:p w:rsidR="00185958" w:rsidRPr="008F719F" w:rsidRDefault="00185958" w:rsidP="00E43DDF">
      <w:pPr>
        <w:tabs>
          <w:tab w:val="left" w:pos="993"/>
        </w:tabs>
        <w:jc w:val="both"/>
        <w:rPr>
          <w:rFonts w:ascii="Arial" w:hAnsi="Arial"/>
          <w:sz w:val="24"/>
          <w:lang w:val="el-GR"/>
        </w:rPr>
      </w:pPr>
    </w:p>
    <w:p w:rsidR="008F0CF2" w:rsidRPr="008F719F" w:rsidRDefault="002E4E6F" w:rsidP="008F0CF2">
      <w:pPr>
        <w:tabs>
          <w:tab w:val="left" w:pos="993"/>
        </w:tabs>
        <w:jc w:val="both"/>
        <w:rPr>
          <w:rFonts w:ascii="Arial" w:hAnsi="Arial"/>
          <w:sz w:val="24"/>
          <w:lang w:val="el-GR"/>
        </w:rPr>
      </w:pPr>
      <w:r>
        <w:rPr>
          <w:rFonts w:ascii="Arial" w:hAnsi="Arial"/>
          <w:sz w:val="24"/>
          <w:lang w:val="el-GR"/>
        </w:rPr>
        <w:t>3</w:t>
      </w:r>
      <w:r w:rsidR="00BD579B" w:rsidRPr="001D60BA">
        <w:rPr>
          <w:rFonts w:ascii="Arial" w:hAnsi="Arial"/>
          <w:sz w:val="24"/>
          <w:lang w:val="el-GR"/>
        </w:rPr>
        <w:t>4</w:t>
      </w:r>
      <w:r w:rsidR="00185958" w:rsidRPr="008F719F">
        <w:rPr>
          <w:rFonts w:ascii="Arial" w:hAnsi="Arial"/>
          <w:sz w:val="24"/>
          <w:lang w:val="el-GR"/>
        </w:rPr>
        <w:t>.</w:t>
      </w:r>
      <w:r w:rsidR="00185958" w:rsidRPr="008F719F">
        <w:rPr>
          <w:rFonts w:ascii="Arial" w:hAnsi="Arial"/>
          <w:sz w:val="24"/>
          <w:lang w:val="el-GR"/>
        </w:rPr>
        <w:tab/>
        <w:t>Χρώμα αυτεπαγωγής</w:t>
      </w:r>
      <w:r w:rsidR="00185958" w:rsidRPr="008F719F">
        <w:rPr>
          <w:rFonts w:ascii="Arial" w:hAnsi="Arial"/>
          <w:sz w:val="24"/>
          <w:lang w:val="el-GR"/>
        </w:rPr>
        <w:tab/>
      </w:r>
      <w:r w:rsidR="00185958" w:rsidRPr="008F719F">
        <w:rPr>
          <w:rFonts w:ascii="Arial" w:hAnsi="Arial"/>
          <w:sz w:val="24"/>
          <w:lang w:val="el-GR"/>
        </w:rPr>
        <w:tab/>
      </w:r>
      <w:r w:rsidR="00185958" w:rsidRPr="008F719F">
        <w:rPr>
          <w:rFonts w:ascii="Arial" w:hAnsi="Arial"/>
          <w:sz w:val="24"/>
          <w:lang w:val="el-GR"/>
        </w:rPr>
        <w:tab/>
        <w:t>:</w:t>
      </w:r>
      <w:r w:rsidR="00185958" w:rsidRPr="008F719F">
        <w:rPr>
          <w:rFonts w:ascii="Arial" w:hAnsi="Arial"/>
          <w:sz w:val="24"/>
          <w:lang w:val="el-GR"/>
        </w:rPr>
        <w:tab/>
        <w:t>……………....................</w:t>
      </w:r>
    </w:p>
    <w:p w:rsidR="002C1827" w:rsidRPr="008F719F" w:rsidRDefault="002C1827" w:rsidP="002C1827">
      <w:pPr>
        <w:tabs>
          <w:tab w:val="left" w:pos="993"/>
        </w:tabs>
        <w:jc w:val="both"/>
        <w:rPr>
          <w:rFonts w:ascii="Arial" w:hAnsi="Arial"/>
          <w:sz w:val="24"/>
          <w:lang w:val="el-GR"/>
        </w:rPr>
      </w:pPr>
    </w:p>
    <w:p w:rsidR="002C1827" w:rsidRPr="008F719F" w:rsidRDefault="002C1827" w:rsidP="002C1827">
      <w:pPr>
        <w:tabs>
          <w:tab w:val="left" w:pos="993"/>
        </w:tabs>
        <w:jc w:val="both"/>
        <w:rPr>
          <w:rFonts w:ascii="Arial" w:hAnsi="Arial"/>
          <w:sz w:val="24"/>
          <w:lang w:val="el-GR"/>
        </w:rPr>
      </w:pPr>
      <w:r>
        <w:rPr>
          <w:rFonts w:ascii="Arial" w:hAnsi="Arial"/>
          <w:sz w:val="24"/>
          <w:lang w:val="el-GR"/>
        </w:rPr>
        <w:t>3</w:t>
      </w:r>
      <w:r w:rsidRPr="001D60BA">
        <w:rPr>
          <w:rFonts w:ascii="Arial" w:hAnsi="Arial"/>
          <w:sz w:val="24"/>
          <w:lang w:val="el-GR"/>
        </w:rPr>
        <w:t>5</w:t>
      </w:r>
      <w:r w:rsidRPr="008F719F">
        <w:rPr>
          <w:rFonts w:ascii="Arial" w:hAnsi="Arial"/>
          <w:sz w:val="24"/>
          <w:lang w:val="el-GR"/>
        </w:rPr>
        <w:t>.</w:t>
      </w:r>
      <w:r w:rsidRPr="008F719F">
        <w:rPr>
          <w:rFonts w:ascii="Arial" w:hAnsi="Arial"/>
          <w:sz w:val="24"/>
          <w:lang w:val="el-GR"/>
        </w:rPr>
        <w:tab/>
      </w:r>
      <w:r>
        <w:rPr>
          <w:rFonts w:ascii="Arial" w:hAnsi="Arial"/>
          <w:sz w:val="24"/>
          <w:lang w:val="el-GR"/>
        </w:rPr>
        <w:t>Κατηγορία διαβρωτικότητας και</w:t>
      </w:r>
      <w:r w:rsidRPr="008F719F">
        <w:rPr>
          <w:rFonts w:ascii="Arial" w:hAnsi="Arial"/>
          <w:sz w:val="24"/>
          <w:lang w:val="el-GR"/>
        </w:rPr>
        <w:t xml:space="preserve"> </w:t>
      </w:r>
      <w:r>
        <w:rPr>
          <w:rFonts w:ascii="Arial" w:hAnsi="Arial"/>
          <w:sz w:val="24"/>
          <w:lang w:val="el-GR"/>
        </w:rPr>
        <w:t>κατηγορία</w:t>
      </w:r>
    </w:p>
    <w:p w:rsidR="002C1827" w:rsidRPr="002C1827" w:rsidRDefault="002C1827" w:rsidP="002C1827">
      <w:pPr>
        <w:tabs>
          <w:tab w:val="left" w:pos="993"/>
        </w:tabs>
        <w:jc w:val="both"/>
        <w:rPr>
          <w:rFonts w:ascii="Arial" w:hAnsi="Arial"/>
          <w:sz w:val="24"/>
          <w:lang w:val="el-GR"/>
        </w:rPr>
      </w:pPr>
      <w:r w:rsidRPr="008F719F">
        <w:rPr>
          <w:rFonts w:ascii="Arial" w:hAnsi="Arial"/>
          <w:sz w:val="24"/>
          <w:lang w:val="el-GR"/>
        </w:rPr>
        <w:tab/>
      </w:r>
      <w:r>
        <w:rPr>
          <w:rFonts w:ascii="Arial" w:hAnsi="Arial"/>
          <w:sz w:val="24"/>
          <w:lang w:val="el-GR"/>
        </w:rPr>
        <w:t>αντοχής της βαφής της</w:t>
      </w:r>
      <w:r w:rsidRPr="002C1827">
        <w:rPr>
          <w:rFonts w:ascii="Arial" w:hAnsi="Arial"/>
          <w:sz w:val="24"/>
          <w:lang w:val="el-GR"/>
        </w:rPr>
        <w:t xml:space="preserve"> </w:t>
      </w:r>
      <w:r>
        <w:rPr>
          <w:rFonts w:ascii="Arial" w:hAnsi="Arial"/>
          <w:sz w:val="24"/>
          <w:lang w:val="el-GR"/>
        </w:rPr>
        <w:t>αυτεπαγωγής</w:t>
      </w:r>
      <w:r w:rsidRPr="001D60BA">
        <w:rPr>
          <w:rFonts w:ascii="Arial" w:hAnsi="Arial"/>
          <w:sz w:val="24"/>
          <w:lang w:val="el-GR"/>
        </w:rPr>
        <w:t>,</w:t>
      </w:r>
    </w:p>
    <w:p w:rsidR="002C1827" w:rsidRPr="008F719F" w:rsidRDefault="002C1827" w:rsidP="002C1827">
      <w:pPr>
        <w:tabs>
          <w:tab w:val="left" w:pos="993"/>
        </w:tabs>
        <w:jc w:val="both"/>
        <w:rPr>
          <w:rFonts w:ascii="Arial" w:hAnsi="Arial"/>
          <w:sz w:val="24"/>
          <w:lang w:val="el-GR"/>
        </w:rPr>
      </w:pPr>
      <w:r w:rsidRPr="008F719F">
        <w:rPr>
          <w:rFonts w:ascii="Arial" w:hAnsi="Arial"/>
          <w:sz w:val="24"/>
          <w:lang w:val="el-GR"/>
        </w:rPr>
        <w:tab/>
      </w:r>
      <w:r>
        <w:rPr>
          <w:rFonts w:ascii="Arial" w:hAnsi="Arial"/>
          <w:sz w:val="24"/>
          <w:lang w:val="el-GR"/>
        </w:rPr>
        <w:t xml:space="preserve">σύμφωνα με το </w:t>
      </w:r>
      <w:r>
        <w:rPr>
          <w:rFonts w:ascii="Arial" w:hAnsi="Arial"/>
          <w:sz w:val="24"/>
        </w:rPr>
        <w:t>IS</w:t>
      </w:r>
      <w:r w:rsidR="00AC1C55">
        <w:rPr>
          <w:rFonts w:ascii="Arial" w:hAnsi="Arial"/>
          <w:sz w:val="24"/>
        </w:rPr>
        <w:t>O</w:t>
      </w:r>
      <w:r w:rsidRPr="001D60BA">
        <w:rPr>
          <w:rFonts w:ascii="Arial" w:hAnsi="Arial"/>
          <w:sz w:val="24"/>
          <w:lang w:val="el-GR"/>
        </w:rPr>
        <w:t xml:space="preserve"> 12944</w:t>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w:t>
      </w:r>
    </w:p>
    <w:p w:rsidR="008F0CF2" w:rsidRPr="008F719F" w:rsidRDefault="008F0CF2" w:rsidP="008F0CF2">
      <w:pPr>
        <w:tabs>
          <w:tab w:val="left" w:pos="993"/>
        </w:tabs>
        <w:jc w:val="both"/>
        <w:rPr>
          <w:rFonts w:ascii="Arial" w:hAnsi="Arial"/>
          <w:sz w:val="24"/>
          <w:lang w:val="el-GR"/>
        </w:rPr>
      </w:pPr>
    </w:p>
    <w:p w:rsidR="00FC0DF7" w:rsidRPr="008F719F" w:rsidRDefault="002E4E6F">
      <w:pPr>
        <w:jc w:val="both"/>
        <w:rPr>
          <w:rFonts w:ascii="Arial" w:hAnsi="Arial"/>
          <w:sz w:val="24"/>
          <w:lang w:val="el-GR"/>
        </w:rPr>
      </w:pPr>
      <w:r>
        <w:rPr>
          <w:rFonts w:ascii="Arial" w:hAnsi="Arial"/>
          <w:sz w:val="24"/>
          <w:lang w:val="el-GR"/>
        </w:rPr>
        <w:t>3</w:t>
      </w:r>
      <w:r w:rsidR="004C7326" w:rsidRPr="004C7326">
        <w:rPr>
          <w:rFonts w:ascii="Arial" w:hAnsi="Arial"/>
          <w:sz w:val="24"/>
          <w:lang w:val="el-GR"/>
        </w:rPr>
        <w:t>6</w:t>
      </w:r>
      <w:r w:rsidR="00FC0DF7" w:rsidRPr="008F719F">
        <w:rPr>
          <w:rFonts w:ascii="Arial" w:hAnsi="Arial"/>
          <w:sz w:val="24"/>
          <w:lang w:val="el-GR"/>
        </w:rPr>
        <w:t>.</w:t>
      </w:r>
      <w:r w:rsidR="00FC0DF7" w:rsidRPr="008F719F">
        <w:rPr>
          <w:rFonts w:ascii="Arial" w:hAnsi="Arial"/>
          <w:sz w:val="24"/>
          <w:lang w:val="el-GR"/>
        </w:rPr>
        <w:tab/>
        <w:t>Τεχνικά στοιχεία κατά προσέγγιση</w:t>
      </w:r>
    </w:p>
    <w:p w:rsidR="00FC0DF7" w:rsidRPr="008F719F" w:rsidRDefault="00FC0DF7">
      <w:pPr>
        <w:jc w:val="both"/>
        <w:rPr>
          <w:rFonts w:ascii="Arial" w:hAnsi="Arial"/>
          <w:sz w:val="12"/>
          <w:lang w:val="el-GR"/>
        </w:rPr>
      </w:pPr>
    </w:p>
    <w:p w:rsidR="00EE095C" w:rsidRPr="008F719F" w:rsidRDefault="00FC0DF7" w:rsidP="00EE095C">
      <w:pPr>
        <w:jc w:val="both"/>
        <w:rPr>
          <w:rFonts w:ascii="Arial" w:hAnsi="Arial"/>
          <w:sz w:val="24"/>
          <w:lang w:val="el-GR"/>
        </w:rPr>
      </w:pPr>
      <w:r w:rsidRPr="008F719F">
        <w:rPr>
          <w:rFonts w:ascii="Arial" w:hAnsi="Arial"/>
          <w:sz w:val="24"/>
          <w:lang w:val="el-GR"/>
        </w:rPr>
        <w:tab/>
        <w:t>α.</w:t>
      </w:r>
      <w:r w:rsidRPr="008F719F">
        <w:rPr>
          <w:rFonts w:ascii="Arial" w:hAnsi="Arial"/>
          <w:sz w:val="24"/>
          <w:lang w:val="el-GR"/>
        </w:rPr>
        <w:tab/>
      </w:r>
      <w:r w:rsidR="00EE095C" w:rsidRPr="008F719F">
        <w:rPr>
          <w:rFonts w:ascii="Arial" w:hAnsi="Arial"/>
          <w:sz w:val="24"/>
          <w:lang w:val="el-GR"/>
        </w:rPr>
        <w:t>Βάρος μεταφοράς</w:t>
      </w:r>
      <w:r w:rsidR="00EE095C" w:rsidRPr="008F719F">
        <w:rPr>
          <w:rFonts w:ascii="Arial" w:hAnsi="Arial"/>
          <w:sz w:val="24"/>
          <w:lang w:val="el-GR"/>
        </w:rPr>
        <w:tab/>
      </w:r>
      <w:r w:rsidR="00EE095C" w:rsidRPr="008F719F">
        <w:rPr>
          <w:rFonts w:ascii="Arial" w:hAnsi="Arial"/>
          <w:sz w:val="24"/>
          <w:lang w:val="el-GR"/>
        </w:rPr>
        <w:tab/>
      </w:r>
      <w:r w:rsidR="00EE095C" w:rsidRPr="008F719F">
        <w:rPr>
          <w:rFonts w:ascii="Arial" w:hAnsi="Arial"/>
          <w:sz w:val="24"/>
          <w:lang w:val="el-GR"/>
        </w:rPr>
        <w:tab/>
        <w:t>:</w:t>
      </w:r>
      <w:r w:rsidR="00EE095C" w:rsidRPr="008F719F">
        <w:rPr>
          <w:rFonts w:ascii="Arial" w:hAnsi="Arial"/>
          <w:sz w:val="24"/>
          <w:lang w:val="el-GR"/>
        </w:rPr>
        <w:tab/>
        <w:t xml:space="preserve">……………………… </w:t>
      </w:r>
      <w:r w:rsidR="00EE095C" w:rsidRPr="008F719F">
        <w:rPr>
          <w:rFonts w:ascii="Arial" w:hAnsi="Arial"/>
          <w:sz w:val="24"/>
        </w:rPr>
        <w:t>kg</w:t>
      </w:r>
    </w:p>
    <w:p w:rsidR="00FC0DF7" w:rsidRPr="008F719F" w:rsidRDefault="00EE095C">
      <w:pPr>
        <w:jc w:val="both"/>
        <w:rPr>
          <w:rFonts w:ascii="Arial" w:hAnsi="Arial"/>
          <w:sz w:val="24"/>
          <w:lang w:val="el-GR"/>
        </w:rPr>
      </w:pPr>
      <w:r w:rsidRPr="008F719F">
        <w:rPr>
          <w:rFonts w:ascii="Arial" w:hAnsi="Arial"/>
          <w:sz w:val="24"/>
          <w:lang w:val="el-GR"/>
        </w:rPr>
        <w:t xml:space="preserve">           β.       </w:t>
      </w:r>
      <w:r w:rsidR="00FC0DF7" w:rsidRPr="008F719F">
        <w:rPr>
          <w:rFonts w:ascii="Arial" w:hAnsi="Arial"/>
          <w:sz w:val="24"/>
          <w:lang w:val="el-GR"/>
        </w:rPr>
        <w:t>Πυρήνας και τυλίγματα</w:t>
      </w:r>
      <w:r w:rsidR="00FC0DF7" w:rsidRPr="008F719F">
        <w:rPr>
          <w:rFonts w:ascii="Arial" w:hAnsi="Arial"/>
          <w:sz w:val="24"/>
          <w:lang w:val="el-GR"/>
        </w:rPr>
        <w:tab/>
      </w:r>
      <w:r w:rsidR="00FC0DF7" w:rsidRPr="008F719F">
        <w:rPr>
          <w:rFonts w:ascii="Arial" w:hAnsi="Arial"/>
          <w:sz w:val="24"/>
          <w:lang w:val="el-GR"/>
        </w:rPr>
        <w:tab/>
        <w:t>:</w:t>
      </w:r>
      <w:r w:rsidR="00FC0DF7" w:rsidRPr="008F719F">
        <w:rPr>
          <w:rFonts w:ascii="Arial" w:hAnsi="Arial"/>
          <w:sz w:val="24"/>
          <w:lang w:val="el-GR"/>
        </w:rPr>
        <w:tab/>
        <w:t xml:space="preserve">……………………… </w:t>
      </w:r>
      <w:r w:rsidR="00FC0DF7" w:rsidRPr="008F719F">
        <w:rPr>
          <w:rFonts w:ascii="Arial" w:hAnsi="Arial"/>
          <w:sz w:val="24"/>
        </w:rPr>
        <w:t>kg</w:t>
      </w:r>
    </w:p>
    <w:p w:rsidR="00EE095C" w:rsidRPr="008F719F" w:rsidRDefault="00EE095C" w:rsidP="00EE095C">
      <w:pPr>
        <w:ind w:firstLine="720"/>
        <w:jc w:val="both"/>
        <w:rPr>
          <w:rFonts w:ascii="Arial" w:hAnsi="Arial"/>
          <w:sz w:val="24"/>
          <w:lang w:val="el-GR"/>
        </w:rPr>
      </w:pPr>
      <w:r w:rsidRPr="008F719F">
        <w:rPr>
          <w:rFonts w:ascii="Arial" w:hAnsi="Arial"/>
          <w:sz w:val="24"/>
          <w:lang w:val="el-GR"/>
        </w:rPr>
        <w:t xml:space="preserve">γ. </w:t>
      </w:r>
      <w:r w:rsidRPr="008F719F">
        <w:rPr>
          <w:rFonts w:ascii="Arial" w:hAnsi="Arial"/>
          <w:sz w:val="24"/>
          <w:lang w:val="el-GR"/>
        </w:rPr>
        <w:tab/>
        <w:t>Συνολικό βάρος</w:t>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t xml:space="preserve">: </w:t>
      </w:r>
      <w:r w:rsidRPr="008F719F">
        <w:rPr>
          <w:rFonts w:ascii="Arial" w:hAnsi="Arial"/>
          <w:sz w:val="24"/>
          <w:lang w:val="el-GR"/>
        </w:rPr>
        <w:tab/>
        <w:t xml:space="preserve">……………………… </w:t>
      </w:r>
      <w:r w:rsidRPr="008F719F">
        <w:rPr>
          <w:rFonts w:ascii="Arial" w:hAnsi="Arial"/>
          <w:sz w:val="24"/>
        </w:rPr>
        <w:t>kg</w:t>
      </w:r>
    </w:p>
    <w:p w:rsidR="00FC0DF7" w:rsidRPr="008F719F" w:rsidRDefault="00EE095C">
      <w:pPr>
        <w:jc w:val="both"/>
        <w:rPr>
          <w:rFonts w:ascii="Arial" w:hAnsi="Arial"/>
          <w:sz w:val="24"/>
          <w:lang w:val="el-GR"/>
        </w:rPr>
      </w:pPr>
      <w:r w:rsidRPr="008F719F">
        <w:rPr>
          <w:rFonts w:ascii="Arial" w:hAnsi="Arial"/>
          <w:sz w:val="24"/>
          <w:lang w:val="el-GR"/>
        </w:rPr>
        <w:tab/>
        <w:t>δ</w:t>
      </w:r>
      <w:r w:rsidR="00FC0DF7" w:rsidRPr="008F719F">
        <w:rPr>
          <w:rFonts w:ascii="Arial" w:hAnsi="Arial"/>
          <w:sz w:val="24"/>
          <w:lang w:val="el-GR"/>
        </w:rPr>
        <w:t>.</w:t>
      </w:r>
      <w:r w:rsidR="00FC0DF7" w:rsidRPr="008F719F">
        <w:rPr>
          <w:rFonts w:ascii="Arial" w:hAnsi="Arial"/>
          <w:sz w:val="24"/>
          <w:lang w:val="el-GR"/>
        </w:rPr>
        <w:tab/>
        <w:t>Δοχείο και εξαρτήματα</w:t>
      </w:r>
      <w:r w:rsidR="00FC0DF7" w:rsidRPr="008F719F">
        <w:rPr>
          <w:rFonts w:ascii="Arial" w:hAnsi="Arial"/>
          <w:sz w:val="24"/>
          <w:lang w:val="el-GR"/>
        </w:rPr>
        <w:tab/>
      </w:r>
      <w:r w:rsidR="00FC0DF7" w:rsidRPr="008F719F">
        <w:rPr>
          <w:rFonts w:ascii="Arial" w:hAnsi="Arial"/>
          <w:sz w:val="24"/>
          <w:lang w:val="el-GR"/>
        </w:rPr>
        <w:tab/>
        <w:t xml:space="preserve">: </w:t>
      </w:r>
      <w:r w:rsidR="00FC0DF7" w:rsidRPr="008F719F">
        <w:rPr>
          <w:rFonts w:ascii="Arial" w:hAnsi="Arial"/>
          <w:sz w:val="24"/>
          <w:lang w:val="el-GR"/>
        </w:rPr>
        <w:tab/>
        <w:t xml:space="preserve">……………………… </w:t>
      </w:r>
      <w:r w:rsidR="00FC0DF7" w:rsidRPr="008F719F">
        <w:rPr>
          <w:rFonts w:ascii="Arial" w:hAnsi="Arial"/>
          <w:sz w:val="24"/>
        </w:rPr>
        <w:t>kg</w:t>
      </w:r>
    </w:p>
    <w:p w:rsidR="00FC0DF7" w:rsidRPr="008F719F" w:rsidRDefault="00EE095C">
      <w:pPr>
        <w:jc w:val="both"/>
        <w:rPr>
          <w:rFonts w:ascii="Arial" w:hAnsi="Arial"/>
          <w:sz w:val="24"/>
          <w:lang w:val="el-GR"/>
        </w:rPr>
      </w:pPr>
      <w:r w:rsidRPr="008F719F">
        <w:rPr>
          <w:rFonts w:ascii="Arial" w:hAnsi="Arial"/>
          <w:sz w:val="24"/>
          <w:lang w:val="el-GR"/>
        </w:rPr>
        <w:tab/>
        <w:t>ε</w:t>
      </w:r>
      <w:r w:rsidR="00FC0DF7" w:rsidRPr="008F719F">
        <w:rPr>
          <w:rFonts w:ascii="Arial" w:hAnsi="Arial"/>
          <w:sz w:val="24"/>
          <w:lang w:val="el-GR"/>
        </w:rPr>
        <w:t>.</w:t>
      </w:r>
      <w:r w:rsidR="00FC0DF7" w:rsidRPr="008F719F">
        <w:rPr>
          <w:rFonts w:ascii="Arial" w:hAnsi="Arial"/>
          <w:sz w:val="24"/>
          <w:lang w:val="el-GR"/>
        </w:rPr>
        <w:tab/>
        <w:t>‘</w:t>
      </w:r>
      <w:proofErr w:type="spellStart"/>
      <w:r w:rsidR="00FC0DF7" w:rsidRPr="008F719F">
        <w:rPr>
          <w:rFonts w:ascii="Arial" w:hAnsi="Arial"/>
          <w:sz w:val="24"/>
          <w:lang w:val="el-GR"/>
        </w:rPr>
        <w:t>Ελαιο</w:t>
      </w:r>
      <w:proofErr w:type="spellEnd"/>
      <w:r w:rsidR="00FC0DF7" w:rsidRPr="008F719F">
        <w:rPr>
          <w:rFonts w:ascii="Arial" w:hAnsi="Arial"/>
          <w:sz w:val="24"/>
          <w:lang w:val="el-GR"/>
        </w:rPr>
        <w:tab/>
      </w:r>
      <w:r w:rsidR="00FC0DF7" w:rsidRPr="008F719F">
        <w:rPr>
          <w:rFonts w:ascii="Arial" w:hAnsi="Arial"/>
          <w:sz w:val="24"/>
          <w:lang w:val="el-GR"/>
        </w:rPr>
        <w:tab/>
      </w:r>
      <w:r w:rsidR="00FC0DF7" w:rsidRPr="008F719F">
        <w:rPr>
          <w:rFonts w:ascii="Arial" w:hAnsi="Arial"/>
          <w:sz w:val="24"/>
          <w:lang w:val="el-GR"/>
        </w:rPr>
        <w:tab/>
      </w:r>
      <w:r w:rsidR="00FC0DF7" w:rsidRPr="008F719F">
        <w:rPr>
          <w:rFonts w:ascii="Arial" w:hAnsi="Arial"/>
          <w:sz w:val="24"/>
          <w:lang w:val="el-GR"/>
        </w:rPr>
        <w:tab/>
      </w:r>
      <w:r w:rsidR="00FC0DF7" w:rsidRPr="008F719F">
        <w:rPr>
          <w:rFonts w:ascii="Arial" w:hAnsi="Arial"/>
          <w:sz w:val="24"/>
          <w:lang w:val="el-GR"/>
        </w:rPr>
        <w:tab/>
        <w:t xml:space="preserve">: </w:t>
      </w:r>
      <w:r w:rsidR="00FC0DF7" w:rsidRPr="008F719F">
        <w:rPr>
          <w:rFonts w:ascii="Arial" w:hAnsi="Arial"/>
          <w:sz w:val="24"/>
          <w:lang w:val="el-GR"/>
        </w:rPr>
        <w:tab/>
        <w:t xml:space="preserve">……………………… </w:t>
      </w:r>
      <w:r w:rsidR="00FC0DF7" w:rsidRPr="008F719F">
        <w:rPr>
          <w:rFonts w:ascii="Arial" w:hAnsi="Arial"/>
          <w:sz w:val="24"/>
        </w:rPr>
        <w:t>kg</w:t>
      </w:r>
    </w:p>
    <w:p w:rsidR="00FC0DF7" w:rsidRPr="008F719F" w:rsidRDefault="00FC0DF7">
      <w:pPr>
        <w:jc w:val="both"/>
        <w:rPr>
          <w:rFonts w:ascii="Arial" w:hAnsi="Arial"/>
          <w:sz w:val="24"/>
          <w:lang w:val="el-GR"/>
        </w:rPr>
      </w:pPr>
      <w:r w:rsidRPr="008F719F">
        <w:rPr>
          <w:rFonts w:ascii="Arial" w:hAnsi="Arial"/>
          <w:sz w:val="24"/>
          <w:lang w:val="el-GR"/>
        </w:rPr>
        <w:tab/>
      </w:r>
      <w:r w:rsidR="00EE095C" w:rsidRPr="008F719F">
        <w:rPr>
          <w:rFonts w:ascii="Arial" w:hAnsi="Arial"/>
          <w:sz w:val="24"/>
          <w:lang w:val="el-GR"/>
        </w:rPr>
        <w:t>ζ</w:t>
      </w:r>
      <w:r w:rsidRPr="008F719F">
        <w:rPr>
          <w:rFonts w:ascii="Arial" w:hAnsi="Arial"/>
          <w:sz w:val="24"/>
          <w:lang w:val="el-GR"/>
        </w:rPr>
        <w:t>.</w:t>
      </w:r>
      <w:r w:rsidRPr="008F719F">
        <w:rPr>
          <w:rFonts w:ascii="Arial" w:hAnsi="Arial"/>
          <w:sz w:val="24"/>
          <w:lang w:val="el-GR"/>
        </w:rPr>
        <w:tab/>
        <w:t xml:space="preserve">Βαρύτερο τεμάχιο προς ανύψωση: </w:t>
      </w:r>
      <w:r w:rsidRPr="008F719F">
        <w:rPr>
          <w:rFonts w:ascii="Arial" w:hAnsi="Arial"/>
          <w:sz w:val="24"/>
          <w:lang w:val="el-GR"/>
        </w:rPr>
        <w:tab/>
        <w:t xml:space="preserve">……………………… </w:t>
      </w:r>
      <w:r w:rsidRPr="008F719F">
        <w:rPr>
          <w:rFonts w:ascii="Arial" w:hAnsi="Arial"/>
          <w:sz w:val="24"/>
        </w:rPr>
        <w:t>kg</w:t>
      </w:r>
    </w:p>
    <w:p w:rsidR="00FC0DF7" w:rsidRPr="008F719F" w:rsidRDefault="00FC0DF7">
      <w:pPr>
        <w:jc w:val="both"/>
        <w:rPr>
          <w:rFonts w:ascii="Arial" w:hAnsi="Arial"/>
          <w:sz w:val="24"/>
          <w:lang w:val="el-GR"/>
        </w:rPr>
      </w:pPr>
      <w:r w:rsidRPr="008F719F">
        <w:rPr>
          <w:rFonts w:ascii="Arial" w:hAnsi="Arial"/>
          <w:sz w:val="24"/>
          <w:lang w:val="el-GR"/>
        </w:rPr>
        <w:tab/>
        <w:t>στ.</w:t>
      </w:r>
      <w:r w:rsidRPr="008F719F">
        <w:rPr>
          <w:rFonts w:ascii="Arial" w:hAnsi="Arial"/>
          <w:sz w:val="24"/>
          <w:lang w:val="el-GR"/>
        </w:rPr>
        <w:tab/>
        <w:t>Συνολικό ύψος</w:t>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 xml:space="preserve">………………………. </w:t>
      </w:r>
      <w:proofErr w:type="gramStart"/>
      <w:r w:rsidRPr="008F719F">
        <w:rPr>
          <w:rFonts w:ascii="Arial" w:hAnsi="Arial"/>
          <w:sz w:val="24"/>
        </w:rPr>
        <w:t>m</w:t>
      </w:r>
      <w:proofErr w:type="gramEnd"/>
    </w:p>
    <w:p w:rsidR="00FC0DF7" w:rsidRPr="008F719F" w:rsidRDefault="00EE095C">
      <w:pPr>
        <w:jc w:val="both"/>
        <w:rPr>
          <w:rFonts w:ascii="Arial" w:hAnsi="Arial"/>
          <w:sz w:val="24"/>
          <w:lang w:val="el-GR"/>
        </w:rPr>
      </w:pPr>
      <w:r w:rsidRPr="008F719F">
        <w:rPr>
          <w:rFonts w:ascii="Arial" w:hAnsi="Arial"/>
          <w:sz w:val="24"/>
          <w:lang w:val="el-GR"/>
        </w:rPr>
        <w:tab/>
        <w:t>η</w:t>
      </w:r>
      <w:r w:rsidR="00FC0DF7" w:rsidRPr="008F719F">
        <w:rPr>
          <w:rFonts w:ascii="Arial" w:hAnsi="Arial"/>
          <w:sz w:val="24"/>
          <w:lang w:val="el-GR"/>
        </w:rPr>
        <w:t>.</w:t>
      </w:r>
      <w:r w:rsidR="00FC0DF7" w:rsidRPr="008F719F">
        <w:rPr>
          <w:rFonts w:ascii="Arial" w:hAnsi="Arial"/>
          <w:sz w:val="24"/>
          <w:lang w:val="el-GR"/>
        </w:rPr>
        <w:tab/>
        <w:t>‘</w:t>
      </w:r>
      <w:proofErr w:type="spellStart"/>
      <w:r w:rsidR="00FC0DF7" w:rsidRPr="008F719F">
        <w:rPr>
          <w:rFonts w:ascii="Arial" w:hAnsi="Arial"/>
          <w:sz w:val="24"/>
          <w:lang w:val="el-GR"/>
        </w:rPr>
        <w:t>Υψος</w:t>
      </w:r>
      <w:proofErr w:type="spellEnd"/>
      <w:r w:rsidR="00FC0DF7" w:rsidRPr="008F719F">
        <w:rPr>
          <w:rFonts w:ascii="Arial" w:hAnsi="Arial"/>
          <w:sz w:val="24"/>
          <w:lang w:val="el-GR"/>
        </w:rPr>
        <w:t xml:space="preserve"> πάνω από το δοχείο</w:t>
      </w:r>
      <w:r w:rsidR="00FC0DF7" w:rsidRPr="008F719F">
        <w:rPr>
          <w:rFonts w:ascii="Arial" w:hAnsi="Arial"/>
          <w:sz w:val="24"/>
          <w:lang w:val="el-GR"/>
        </w:rPr>
        <w:tab/>
      </w:r>
      <w:r w:rsidR="00FC0DF7" w:rsidRPr="008F719F">
        <w:rPr>
          <w:rFonts w:ascii="Arial" w:hAnsi="Arial"/>
          <w:sz w:val="24"/>
          <w:lang w:val="el-GR"/>
        </w:rPr>
        <w:tab/>
        <w:t>:</w:t>
      </w:r>
      <w:r w:rsidR="00FC0DF7" w:rsidRPr="008F719F">
        <w:rPr>
          <w:rFonts w:ascii="Arial" w:hAnsi="Arial"/>
          <w:sz w:val="24"/>
          <w:lang w:val="el-GR"/>
        </w:rPr>
        <w:tab/>
        <w:t xml:space="preserve">………………………. </w:t>
      </w:r>
      <w:proofErr w:type="gramStart"/>
      <w:r w:rsidR="00FC0DF7" w:rsidRPr="008F719F">
        <w:rPr>
          <w:rFonts w:ascii="Arial" w:hAnsi="Arial"/>
          <w:sz w:val="24"/>
        </w:rPr>
        <w:t>m</w:t>
      </w:r>
      <w:proofErr w:type="gramEnd"/>
    </w:p>
    <w:p w:rsidR="00FC0DF7" w:rsidRPr="008F719F" w:rsidRDefault="00EE095C">
      <w:pPr>
        <w:jc w:val="both"/>
        <w:rPr>
          <w:rFonts w:ascii="Arial" w:hAnsi="Arial"/>
          <w:sz w:val="24"/>
          <w:lang w:val="el-GR"/>
        </w:rPr>
      </w:pPr>
      <w:r w:rsidRPr="008F719F">
        <w:rPr>
          <w:rFonts w:ascii="Arial" w:hAnsi="Arial"/>
          <w:sz w:val="24"/>
          <w:lang w:val="el-GR"/>
        </w:rPr>
        <w:tab/>
        <w:t>θ</w:t>
      </w:r>
      <w:r w:rsidR="00FC0DF7" w:rsidRPr="008F719F">
        <w:rPr>
          <w:rFonts w:ascii="Arial" w:hAnsi="Arial"/>
          <w:sz w:val="24"/>
          <w:lang w:val="el-GR"/>
        </w:rPr>
        <w:t>.</w:t>
      </w:r>
      <w:r w:rsidR="00FC0DF7" w:rsidRPr="008F719F">
        <w:rPr>
          <w:rFonts w:ascii="Arial" w:hAnsi="Arial"/>
          <w:sz w:val="24"/>
          <w:lang w:val="el-GR"/>
        </w:rPr>
        <w:tab/>
        <w:t>‘</w:t>
      </w:r>
      <w:proofErr w:type="spellStart"/>
      <w:r w:rsidR="00FC0DF7" w:rsidRPr="008F719F">
        <w:rPr>
          <w:rFonts w:ascii="Arial" w:hAnsi="Arial"/>
          <w:sz w:val="24"/>
          <w:lang w:val="el-GR"/>
        </w:rPr>
        <w:t>Υψος</w:t>
      </w:r>
      <w:proofErr w:type="spellEnd"/>
      <w:r w:rsidR="00FC0DF7" w:rsidRPr="008F719F">
        <w:rPr>
          <w:rFonts w:ascii="Arial" w:hAnsi="Arial"/>
          <w:sz w:val="24"/>
          <w:lang w:val="el-GR"/>
        </w:rPr>
        <w:t xml:space="preserve"> απαιτούμενο για απομάκρυνση</w:t>
      </w:r>
    </w:p>
    <w:p w:rsidR="00FC0DF7" w:rsidRPr="008F719F" w:rsidRDefault="00FC0DF7">
      <w:pPr>
        <w:jc w:val="both"/>
        <w:rPr>
          <w:rFonts w:ascii="Arial" w:hAnsi="Arial"/>
          <w:sz w:val="24"/>
          <w:lang w:val="el-GR"/>
        </w:rPr>
      </w:pPr>
      <w:r w:rsidRPr="008F719F">
        <w:rPr>
          <w:rFonts w:ascii="Arial" w:hAnsi="Arial"/>
          <w:sz w:val="24"/>
          <w:lang w:val="el-GR"/>
        </w:rPr>
        <w:tab/>
      </w:r>
      <w:r w:rsidRPr="008F719F">
        <w:rPr>
          <w:rFonts w:ascii="Arial" w:hAnsi="Arial"/>
          <w:sz w:val="24"/>
          <w:lang w:val="el-GR"/>
        </w:rPr>
        <w:tab/>
        <w:t>του δοχείου μαζί με τους μονωτήρες:</w:t>
      </w:r>
      <w:r w:rsidRPr="008F719F">
        <w:rPr>
          <w:rFonts w:ascii="Arial" w:hAnsi="Arial"/>
          <w:sz w:val="24"/>
          <w:lang w:val="el-GR"/>
        </w:rPr>
        <w:tab/>
        <w:t xml:space="preserve">………………………. </w:t>
      </w:r>
      <w:proofErr w:type="gramStart"/>
      <w:r w:rsidRPr="008F719F">
        <w:rPr>
          <w:rFonts w:ascii="Arial" w:hAnsi="Arial"/>
          <w:sz w:val="24"/>
        </w:rPr>
        <w:t>m</w:t>
      </w:r>
      <w:proofErr w:type="gramEnd"/>
    </w:p>
    <w:p w:rsidR="00FC0DF7" w:rsidRPr="008F719F" w:rsidRDefault="00FC0DF7">
      <w:pPr>
        <w:jc w:val="both"/>
        <w:rPr>
          <w:rFonts w:ascii="Arial" w:hAnsi="Arial"/>
          <w:sz w:val="24"/>
          <w:lang w:val="el-GR"/>
        </w:rPr>
      </w:pPr>
    </w:p>
    <w:p w:rsidR="00FC0DF7" w:rsidRPr="008F719F" w:rsidRDefault="002E4E6F">
      <w:pPr>
        <w:jc w:val="both"/>
        <w:rPr>
          <w:rFonts w:ascii="Arial" w:hAnsi="Arial"/>
          <w:sz w:val="24"/>
          <w:lang w:val="el-GR"/>
        </w:rPr>
      </w:pPr>
      <w:r>
        <w:rPr>
          <w:rFonts w:ascii="Arial" w:hAnsi="Arial"/>
          <w:sz w:val="24"/>
          <w:lang w:val="el-GR"/>
        </w:rPr>
        <w:t>3</w:t>
      </w:r>
      <w:r w:rsidR="004C7326" w:rsidRPr="004C7326">
        <w:rPr>
          <w:rFonts w:ascii="Arial" w:hAnsi="Arial"/>
          <w:sz w:val="24"/>
          <w:lang w:val="el-GR"/>
        </w:rPr>
        <w:t>7</w:t>
      </w:r>
      <w:r w:rsidR="00FC0DF7" w:rsidRPr="008F719F">
        <w:rPr>
          <w:rFonts w:ascii="Arial" w:hAnsi="Arial"/>
          <w:sz w:val="24"/>
          <w:lang w:val="el-GR"/>
        </w:rPr>
        <w:t>.</w:t>
      </w:r>
      <w:r w:rsidR="00FC0DF7" w:rsidRPr="008F719F">
        <w:rPr>
          <w:rFonts w:ascii="Arial" w:hAnsi="Arial"/>
          <w:sz w:val="24"/>
          <w:lang w:val="el-GR"/>
        </w:rPr>
        <w:tab/>
        <w:t>Αποδοχή των προδιαγραφόμενων δοκιμών :</w:t>
      </w:r>
      <w:r w:rsidR="00FC0DF7" w:rsidRPr="008F719F">
        <w:rPr>
          <w:rFonts w:ascii="Arial" w:hAnsi="Arial"/>
          <w:sz w:val="24"/>
          <w:lang w:val="el-GR"/>
        </w:rPr>
        <w:tab/>
        <w:t>…………………………..</w:t>
      </w:r>
    </w:p>
    <w:p w:rsidR="00FC0DF7" w:rsidRPr="008F719F" w:rsidRDefault="00FC0DF7">
      <w:pPr>
        <w:jc w:val="both"/>
        <w:rPr>
          <w:rFonts w:ascii="Arial" w:hAnsi="Arial"/>
          <w:sz w:val="24"/>
          <w:lang w:val="el-GR"/>
        </w:rPr>
      </w:pPr>
    </w:p>
    <w:p w:rsidR="005126C6" w:rsidRPr="008F719F" w:rsidRDefault="002E4E6F">
      <w:pPr>
        <w:jc w:val="both"/>
        <w:rPr>
          <w:rFonts w:ascii="Arial" w:hAnsi="Arial"/>
          <w:sz w:val="24"/>
          <w:lang w:val="el-GR"/>
        </w:rPr>
      </w:pPr>
      <w:r>
        <w:rPr>
          <w:rFonts w:ascii="Arial" w:hAnsi="Arial"/>
          <w:sz w:val="24"/>
          <w:lang w:val="el-GR"/>
        </w:rPr>
        <w:t>3</w:t>
      </w:r>
      <w:r w:rsidR="004C7326" w:rsidRPr="004C7326">
        <w:rPr>
          <w:rFonts w:ascii="Arial" w:hAnsi="Arial"/>
          <w:sz w:val="24"/>
          <w:lang w:val="el-GR"/>
        </w:rPr>
        <w:t>8</w:t>
      </w:r>
      <w:r w:rsidR="00386BEF" w:rsidRPr="008F719F">
        <w:rPr>
          <w:rFonts w:ascii="Arial" w:hAnsi="Arial"/>
          <w:sz w:val="24"/>
          <w:lang w:val="el-GR"/>
        </w:rPr>
        <w:t>.</w:t>
      </w:r>
      <w:r w:rsidR="00386BEF" w:rsidRPr="008F719F">
        <w:rPr>
          <w:rFonts w:ascii="Arial" w:hAnsi="Arial"/>
          <w:sz w:val="24"/>
          <w:lang w:val="el-GR"/>
        </w:rPr>
        <w:tab/>
        <w:t xml:space="preserve">Η συσκευασία είναι σύμφωνη με την </w:t>
      </w:r>
    </w:p>
    <w:p w:rsidR="00386BEF" w:rsidRPr="008F719F" w:rsidRDefault="00386BEF" w:rsidP="005126C6">
      <w:pPr>
        <w:ind w:firstLine="720"/>
        <w:jc w:val="both"/>
        <w:rPr>
          <w:rFonts w:ascii="Arial" w:hAnsi="Arial"/>
          <w:sz w:val="24"/>
          <w:lang w:val="el-GR"/>
        </w:rPr>
      </w:pPr>
      <w:r w:rsidRPr="008F719F">
        <w:rPr>
          <w:rFonts w:ascii="Arial" w:hAnsi="Arial"/>
          <w:sz w:val="24"/>
          <w:lang w:val="el-GR"/>
        </w:rPr>
        <w:t xml:space="preserve">παράγραφο </w:t>
      </w:r>
      <w:r w:rsidRPr="008F719F">
        <w:rPr>
          <w:rFonts w:ascii="Arial" w:hAnsi="Arial"/>
          <w:sz w:val="24"/>
        </w:rPr>
        <w:t>X</w:t>
      </w:r>
      <w:r w:rsidR="004C7326">
        <w:rPr>
          <w:rFonts w:ascii="Arial" w:hAnsi="Arial"/>
          <w:sz w:val="24"/>
        </w:rPr>
        <w:t>I</w:t>
      </w:r>
      <w:r w:rsidRPr="008F719F">
        <w:rPr>
          <w:rFonts w:ascii="Arial" w:hAnsi="Arial"/>
          <w:sz w:val="24"/>
          <w:lang w:val="el-GR"/>
        </w:rPr>
        <w:t xml:space="preserve"> της προδιαγραφής</w:t>
      </w:r>
      <w:r w:rsidR="00E3028A">
        <w:rPr>
          <w:rFonts w:ascii="Arial" w:hAnsi="Arial"/>
          <w:sz w:val="24"/>
          <w:lang w:val="el-GR"/>
        </w:rPr>
        <w:t>;</w:t>
      </w:r>
      <w:r w:rsidR="005126C6" w:rsidRPr="008F719F">
        <w:rPr>
          <w:rFonts w:ascii="Arial" w:hAnsi="Arial"/>
          <w:sz w:val="24"/>
          <w:lang w:val="el-GR"/>
        </w:rPr>
        <w:tab/>
        <w:t>:</w:t>
      </w:r>
      <w:r w:rsidR="005126C6" w:rsidRPr="008F719F">
        <w:rPr>
          <w:rFonts w:ascii="Arial" w:hAnsi="Arial"/>
          <w:sz w:val="24"/>
          <w:lang w:val="el-GR"/>
        </w:rPr>
        <w:tab/>
        <w:t>…………………………..</w:t>
      </w:r>
    </w:p>
    <w:p w:rsidR="003168C7" w:rsidRPr="008F719F" w:rsidRDefault="003168C7" w:rsidP="005126C6">
      <w:pPr>
        <w:ind w:firstLine="720"/>
        <w:jc w:val="both"/>
        <w:rPr>
          <w:rFonts w:ascii="Arial" w:hAnsi="Arial"/>
          <w:sz w:val="24"/>
          <w:lang w:val="el-GR"/>
        </w:rPr>
      </w:pPr>
    </w:p>
    <w:p w:rsidR="00FC0DF7" w:rsidRPr="008F719F" w:rsidRDefault="002E4E6F">
      <w:pPr>
        <w:jc w:val="both"/>
        <w:rPr>
          <w:rFonts w:ascii="Arial" w:hAnsi="Arial"/>
          <w:sz w:val="24"/>
          <w:lang w:val="el-GR"/>
        </w:rPr>
      </w:pPr>
      <w:r>
        <w:rPr>
          <w:rFonts w:ascii="Arial" w:hAnsi="Arial"/>
          <w:sz w:val="24"/>
          <w:lang w:val="el-GR"/>
        </w:rPr>
        <w:t>3</w:t>
      </w:r>
      <w:r w:rsidR="004C7326" w:rsidRPr="001D60BA">
        <w:rPr>
          <w:rFonts w:ascii="Arial" w:hAnsi="Arial"/>
          <w:sz w:val="24"/>
          <w:lang w:val="el-GR"/>
        </w:rPr>
        <w:t>9</w:t>
      </w:r>
      <w:r w:rsidR="00FC0DF7" w:rsidRPr="008F719F">
        <w:rPr>
          <w:rFonts w:ascii="Arial" w:hAnsi="Arial"/>
          <w:sz w:val="24"/>
          <w:lang w:val="el-GR"/>
        </w:rPr>
        <w:t>.</w:t>
      </w:r>
      <w:r w:rsidR="00FC0DF7" w:rsidRPr="008F719F">
        <w:rPr>
          <w:rFonts w:ascii="Arial" w:hAnsi="Arial"/>
          <w:sz w:val="24"/>
          <w:lang w:val="el-GR"/>
        </w:rPr>
        <w:tab/>
        <w:t>Αποκλίσεις από αυτή την προδιαγραφή</w:t>
      </w:r>
    </w:p>
    <w:p w:rsidR="00FC0DF7" w:rsidRPr="008F719F" w:rsidRDefault="00FC0DF7">
      <w:pPr>
        <w:jc w:val="both"/>
        <w:rPr>
          <w:rFonts w:ascii="Arial" w:hAnsi="Arial"/>
          <w:sz w:val="24"/>
          <w:lang w:val="el-GR"/>
        </w:rPr>
      </w:pPr>
      <w:r w:rsidRPr="008F719F">
        <w:rPr>
          <w:rFonts w:ascii="Arial" w:hAnsi="Arial"/>
          <w:sz w:val="24"/>
          <w:lang w:val="el-GR"/>
        </w:rPr>
        <w:tab/>
        <w:t xml:space="preserve">και οι λόγοι </w:t>
      </w:r>
      <w:proofErr w:type="spellStart"/>
      <w:r w:rsidRPr="008F719F">
        <w:rPr>
          <w:rFonts w:ascii="Arial" w:hAnsi="Arial"/>
          <w:sz w:val="24"/>
          <w:lang w:val="el-GR"/>
        </w:rPr>
        <w:t>γι’αυτό</w:t>
      </w:r>
      <w:proofErr w:type="spellEnd"/>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t>:</w:t>
      </w:r>
      <w:r w:rsidRPr="008F719F">
        <w:rPr>
          <w:rFonts w:ascii="Arial" w:hAnsi="Arial"/>
          <w:sz w:val="24"/>
          <w:lang w:val="el-GR"/>
        </w:rPr>
        <w:tab/>
        <w:t>…………………………..</w:t>
      </w:r>
    </w:p>
    <w:p w:rsidR="00FC0DF7" w:rsidRPr="008F719F" w:rsidRDefault="00FC0DF7">
      <w:pPr>
        <w:jc w:val="both"/>
        <w:rPr>
          <w:rFonts w:ascii="Arial" w:hAnsi="Arial"/>
          <w:sz w:val="24"/>
          <w:lang w:val="el-GR"/>
        </w:rPr>
      </w:pP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t>…………………………..</w:t>
      </w:r>
    </w:p>
    <w:p w:rsidR="00FC0DF7" w:rsidRPr="008F719F" w:rsidRDefault="00FC0DF7">
      <w:pPr>
        <w:jc w:val="both"/>
        <w:rPr>
          <w:rFonts w:ascii="Arial" w:hAnsi="Arial"/>
          <w:sz w:val="24"/>
          <w:lang w:val="el-GR"/>
        </w:rPr>
      </w:pP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t>…………………………..</w:t>
      </w:r>
    </w:p>
    <w:p w:rsidR="00CA2294" w:rsidRPr="008F719F" w:rsidRDefault="00CA2294" w:rsidP="00CA2294">
      <w:pPr>
        <w:jc w:val="both"/>
        <w:rPr>
          <w:rFonts w:ascii="Arial" w:hAnsi="Arial"/>
          <w:sz w:val="24"/>
          <w:lang w:val="el-GR"/>
        </w:rPr>
      </w:pP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r w:rsidRPr="008F719F">
        <w:rPr>
          <w:rFonts w:ascii="Arial" w:hAnsi="Arial"/>
          <w:sz w:val="24"/>
          <w:lang w:val="el-GR"/>
        </w:rPr>
        <w:tab/>
      </w:r>
    </w:p>
    <w:p w:rsidR="00CA2294" w:rsidRPr="008F719F" w:rsidRDefault="00CA2294">
      <w:pPr>
        <w:jc w:val="both"/>
        <w:rPr>
          <w:rFonts w:ascii="Arial" w:hAnsi="Arial"/>
          <w:sz w:val="24"/>
          <w:lang w:val="el-GR"/>
        </w:rPr>
      </w:pPr>
    </w:p>
    <w:p w:rsidR="00FC0DF7" w:rsidRPr="008F719F" w:rsidRDefault="00FC0DF7">
      <w:pPr>
        <w:jc w:val="both"/>
        <w:rPr>
          <w:rFonts w:ascii="Arial" w:hAnsi="Arial"/>
          <w:sz w:val="24"/>
          <w:lang w:val="el-GR"/>
        </w:rPr>
      </w:pPr>
    </w:p>
    <w:p w:rsidR="00FC0DF7" w:rsidRPr="00DC7476" w:rsidRDefault="00FC0DF7">
      <w:pPr>
        <w:jc w:val="center"/>
        <w:rPr>
          <w:rFonts w:ascii="Arial" w:hAnsi="Arial"/>
          <w:b/>
          <w:sz w:val="24"/>
          <w:u w:val="double"/>
          <w:lang w:val="el-GR"/>
        </w:rPr>
      </w:pPr>
      <w:r w:rsidRPr="008F719F">
        <w:rPr>
          <w:rFonts w:ascii="Arial" w:hAnsi="Arial"/>
          <w:sz w:val="24"/>
          <w:lang w:val="el-GR"/>
        </w:rPr>
        <w:br w:type="page"/>
      </w:r>
    </w:p>
    <w:p w:rsidR="004F4E5F" w:rsidRPr="008F719F" w:rsidRDefault="00CE3899">
      <w:pPr>
        <w:jc w:val="center"/>
        <w:rPr>
          <w:rFonts w:ascii="Arial" w:hAnsi="Arial"/>
          <w:b/>
          <w:sz w:val="24"/>
          <w:u w:val="double"/>
          <w:lang w:val="el-GR"/>
        </w:rPr>
      </w:pPr>
      <w:r w:rsidRPr="008F719F">
        <w:rPr>
          <w:rFonts w:ascii="Arial" w:hAnsi="Arial"/>
          <w:b/>
          <w:sz w:val="24"/>
          <w:u w:val="double"/>
          <w:lang w:val="el-GR"/>
        </w:rPr>
        <w:lastRenderedPageBreak/>
        <w:t>ΑΥΤΕΠΑΓΩΓΕΣ</w:t>
      </w:r>
      <w:r w:rsidR="00FC0DF7" w:rsidRPr="008F719F">
        <w:rPr>
          <w:rFonts w:ascii="Arial" w:hAnsi="Arial"/>
          <w:b/>
          <w:sz w:val="24"/>
          <w:u w:val="double"/>
          <w:lang w:val="el-GR"/>
        </w:rPr>
        <w:t xml:space="preserve"> </w:t>
      </w:r>
      <w:r w:rsidR="004F7C04" w:rsidRPr="008F719F">
        <w:rPr>
          <w:rFonts w:ascii="Arial" w:hAnsi="Arial"/>
          <w:b/>
          <w:sz w:val="24"/>
          <w:u w:val="double"/>
          <w:lang w:val="el-GR"/>
        </w:rPr>
        <w:t xml:space="preserve">ΠΑΡΑΛΛΗΛΗΣ </w:t>
      </w:r>
      <w:r w:rsidR="00FC0DF7" w:rsidRPr="008F719F">
        <w:rPr>
          <w:rFonts w:ascii="Arial" w:hAnsi="Arial"/>
          <w:b/>
          <w:sz w:val="24"/>
          <w:u w:val="double"/>
          <w:lang w:val="el-GR"/>
        </w:rPr>
        <w:t>ΑΝΤΙΣΤΑΘΜΙΣΗΣ 157,5</w:t>
      </w:r>
      <w:r w:rsidR="00FC0DF7" w:rsidRPr="008F719F">
        <w:rPr>
          <w:rFonts w:ascii="Arial" w:hAnsi="Arial"/>
          <w:b/>
          <w:sz w:val="24"/>
          <w:u w:val="double"/>
        </w:rPr>
        <w:t>kV</w:t>
      </w:r>
      <w:r w:rsidR="00FC0DF7" w:rsidRPr="008F719F">
        <w:rPr>
          <w:rFonts w:ascii="Arial" w:hAnsi="Arial"/>
          <w:b/>
          <w:sz w:val="24"/>
          <w:u w:val="double"/>
          <w:lang w:val="el-GR"/>
        </w:rPr>
        <w:t>,</w:t>
      </w:r>
    </w:p>
    <w:p w:rsidR="00FC0DF7" w:rsidRPr="001D60BA" w:rsidRDefault="002E4E6F">
      <w:pPr>
        <w:jc w:val="center"/>
        <w:rPr>
          <w:rFonts w:ascii="Arial" w:hAnsi="Arial"/>
          <w:b/>
          <w:sz w:val="24"/>
          <w:u w:val="double"/>
          <w:lang w:val="el-GR"/>
        </w:rPr>
      </w:pPr>
      <w:r w:rsidRPr="001D60BA">
        <w:rPr>
          <w:rFonts w:ascii="Arial" w:hAnsi="Arial"/>
          <w:b/>
          <w:sz w:val="24"/>
          <w:u w:val="double"/>
          <w:lang w:val="el-GR"/>
        </w:rPr>
        <w:t>8</w:t>
      </w:r>
      <w:r w:rsidR="00FC6CCD">
        <w:rPr>
          <w:rFonts w:ascii="Arial" w:hAnsi="Arial"/>
          <w:b/>
          <w:sz w:val="24"/>
          <w:u w:val="double"/>
          <w:lang w:val="el-GR"/>
        </w:rPr>
        <w:t xml:space="preserve"> </w:t>
      </w:r>
      <w:r w:rsidRPr="008F719F">
        <w:rPr>
          <w:rFonts w:ascii="Arial" w:hAnsi="Arial"/>
          <w:b/>
          <w:sz w:val="24"/>
          <w:u w:val="double"/>
        </w:rPr>
        <w:t>MVAR</w:t>
      </w:r>
      <w:r w:rsidR="00FC6CCD">
        <w:rPr>
          <w:rFonts w:ascii="Arial" w:hAnsi="Arial"/>
          <w:b/>
          <w:sz w:val="24"/>
          <w:u w:val="double"/>
          <w:lang w:val="el-GR"/>
        </w:rPr>
        <w:t xml:space="preserve"> – </w:t>
      </w:r>
      <w:r w:rsidR="00912302" w:rsidRPr="001D60BA">
        <w:rPr>
          <w:rFonts w:ascii="Arial" w:hAnsi="Arial"/>
          <w:b/>
          <w:sz w:val="24"/>
          <w:u w:val="double"/>
          <w:lang w:val="el-GR"/>
        </w:rPr>
        <w:t>50</w:t>
      </w:r>
      <w:r w:rsidR="00FC6CCD">
        <w:rPr>
          <w:rFonts w:ascii="Arial" w:hAnsi="Arial"/>
          <w:b/>
          <w:sz w:val="24"/>
          <w:u w:val="double"/>
          <w:lang w:val="el-GR"/>
        </w:rPr>
        <w:t xml:space="preserve"> </w:t>
      </w:r>
      <w:r w:rsidR="00CC461E" w:rsidRPr="008F719F">
        <w:rPr>
          <w:rFonts w:ascii="Arial" w:hAnsi="Arial"/>
          <w:b/>
          <w:sz w:val="24"/>
          <w:u w:val="double"/>
        </w:rPr>
        <w:t>MVAR</w:t>
      </w:r>
    </w:p>
    <w:p w:rsidR="00FC0DF7" w:rsidRPr="001D60BA" w:rsidRDefault="00FC0DF7">
      <w:pPr>
        <w:ind w:left="709" w:hanging="709"/>
        <w:jc w:val="both"/>
        <w:rPr>
          <w:rFonts w:ascii="Arial" w:hAnsi="Arial"/>
          <w:sz w:val="12"/>
          <w:u w:val="double"/>
          <w:lang w:val="el-GR"/>
        </w:rPr>
      </w:pPr>
    </w:p>
    <w:p w:rsidR="00FC0DF7" w:rsidRPr="008F719F" w:rsidRDefault="00FC0DF7">
      <w:pPr>
        <w:ind w:left="709" w:hanging="709"/>
        <w:jc w:val="center"/>
        <w:rPr>
          <w:rFonts w:ascii="Arial" w:hAnsi="Arial"/>
          <w:b/>
          <w:sz w:val="24"/>
          <w:u w:val="double"/>
          <w:lang w:val="el-GR"/>
        </w:rPr>
      </w:pPr>
      <w:r w:rsidRPr="008F719F">
        <w:rPr>
          <w:rFonts w:ascii="Arial" w:hAnsi="Arial"/>
          <w:b/>
          <w:sz w:val="24"/>
          <w:u w:val="double"/>
          <w:lang w:val="el-GR"/>
        </w:rPr>
        <w:t>ΠΑΡΑΡΤΗΜΑ  “</w:t>
      </w:r>
      <w:r w:rsidRPr="008F719F">
        <w:rPr>
          <w:rFonts w:ascii="Arial" w:hAnsi="Arial"/>
          <w:b/>
          <w:sz w:val="24"/>
          <w:u w:val="double"/>
        </w:rPr>
        <w:t>B</w:t>
      </w:r>
      <w:r w:rsidRPr="008F719F">
        <w:rPr>
          <w:rFonts w:ascii="Arial" w:hAnsi="Arial"/>
          <w:b/>
          <w:sz w:val="24"/>
          <w:u w:val="double"/>
          <w:lang w:val="el-GR"/>
        </w:rPr>
        <w:t>”</w:t>
      </w:r>
    </w:p>
    <w:p w:rsidR="00FC0DF7" w:rsidRPr="008F719F" w:rsidRDefault="00FC0DF7">
      <w:pPr>
        <w:ind w:left="709" w:hanging="709"/>
        <w:jc w:val="both"/>
        <w:rPr>
          <w:rFonts w:ascii="Arial" w:hAnsi="Arial"/>
          <w:sz w:val="12"/>
          <w:lang w:val="el-GR"/>
        </w:rPr>
      </w:pPr>
    </w:p>
    <w:p w:rsidR="00FC0DF7" w:rsidRPr="00FC6CCD" w:rsidRDefault="00912302">
      <w:pPr>
        <w:jc w:val="center"/>
        <w:rPr>
          <w:rFonts w:ascii="Arial" w:hAnsi="Arial"/>
          <w:b/>
          <w:sz w:val="22"/>
          <w:u w:val="single"/>
          <w:lang w:val="el-GR"/>
        </w:rPr>
      </w:pPr>
      <w:r>
        <w:rPr>
          <w:rFonts w:ascii="Arial" w:hAnsi="Arial"/>
          <w:b/>
          <w:sz w:val="22"/>
          <w:u w:val="single"/>
          <w:lang w:val="el-GR"/>
        </w:rPr>
        <w:t>ΚΕΦΑΛΑΙΟΠΟΙΗΣΗ</w:t>
      </w:r>
      <w:r w:rsidR="00FC0DF7" w:rsidRPr="00FC6CCD">
        <w:rPr>
          <w:rFonts w:ascii="Arial" w:hAnsi="Arial"/>
          <w:b/>
          <w:sz w:val="22"/>
          <w:u w:val="single"/>
          <w:lang w:val="el-GR"/>
        </w:rPr>
        <w:t xml:space="preserve"> ΑΠΩΛΕΙΩΝ</w:t>
      </w:r>
    </w:p>
    <w:p w:rsidR="00FC0DF7" w:rsidRPr="00BE34F8" w:rsidRDefault="00FC0DF7">
      <w:pPr>
        <w:jc w:val="both"/>
        <w:rPr>
          <w:rFonts w:ascii="Arial" w:hAnsi="Arial"/>
          <w:sz w:val="24"/>
          <w:lang w:val="el-GR"/>
        </w:rPr>
      </w:pPr>
    </w:p>
    <w:p w:rsidR="00BE34F8" w:rsidRPr="00F041C8" w:rsidRDefault="00BE34F8">
      <w:pPr>
        <w:jc w:val="both"/>
        <w:rPr>
          <w:rFonts w:ascii="Arial" w:hAnsi="Arial"/>
          <w:sz w:val="24"/>
          <w:lang w:val="el-GR"/>
        </w:rPr>
      </w:pPr>
    </w:p>
    <w:p w:rsidR="00BE34F8" w:rsidRPr="00BE34F8" w:rsidRDefault="00BE34F8" w:rsidP="00BE34F8">
      <w:pPr>
        <w:jc w:val="both"/>
        <w:rPr>
          <w:rFonts w:ascii="Arial" w:hAnsi="Arial"/>
          <w:sz w:val="24"/>
          <w:lang w:val="el-GR"/>
        </w:rPr>
      </w:pPr>
      <w:r>
        <w:rPr>
          <w:rFonts w:ascii="Arial" w:hAnsi="Arial"/>
          <w:sz w:val="24"/>
          <w:lang w:val="el-GR"/>
        </w:rPr>
        <w:t>Για</w:t>
      </w:r>
      <w:r w:rsidRPr="00BE34F8">
        <w:rPr>
          <w:rFonts w:ascii="Arial" w:hAnsi="Arial"/>
          <w:sz w:val="24"/>
          <w:lang w:val="el-GR"/>
        </w:rPr>
        <w:t xml:space="preserve"> </w:t>
      </w:r>
      <w:r>
        <w:rPr>
          <w:rFonts w:ascii="Arial" w:hAnsi="Arial"/>
          <w:sz w:val="24"/>
          <w:lang w:val="el-GR"/>
        </w:rPr>
        <w:t>την</w:t>
      </w:r>
      <w:r w:rsidRPr="00BE34F8">
        <w:rPr>
          <w:rFonts w:ascii="Arial" w:hAnsi="Arial"/>
          <w:sz w:val="24"/>
          <w:lang w:val="el-GR"/>
        </w:rPr>
        <w:t xml:space="preserve"> </w:t>
      </w:r>
      <w:r>
        <w:rPr>
          <w:rFonts w:ascii="Arial" w:hAnsi="Arial"/>
          <w:sz w:val="24"/>
          <w:lang w:val="el-GR"/>
        </w:rPr>
        <w:t>κεφαλαιοποίηση</w:t>
      </w:r>
      <w:r w:rsidRPr="00BE34F8">
        <w:rPr>
          <w:rFonts w:ascii="Arial" w:hAnsi="Arial"/>
          <w:sz w:val="24"/>
          <w:lang w:val="el-GR"/>
        </w:rPr>
        <w:t xml:space="preserve"> </w:t>
      </w:r>
      <w:r>
        <w:rPr>
          <w:rFonts w:ascii="Arial" w:hAnsi="Arial"/>
          <w:sz w:val="24"/>
          <w:lang w:val="el-GR"/>
        </w:rPr>
        <w:t>απωλειών</w:t>
      </w:r>
      <w:r w:rsidRPr="00BE34F8">
        <w:rPr>
          <w:rFonts w:ascii="Arial" w:hAnsi="Arial"/>
          <w:sz w:val="24"/>
          <w:lang w:val="el-GR"/>
        </w:rPr>
        <w:t xml:space="preserve"> </w:t>
      </w:r>
      <w:r>
        <w:rPr>
          <w:rFonts w:ascii="Arial" w:hAnsi="Arial"/>
          <w:sz w:val="24"/>
          <w:lang w:val="el-GR"/>
        </w:rPr>
        <w:t>χρησιμοποιείται</w:t>
      </w:r>
      <w:r w:rsidRPr="00BE34F8">
        <w:rPr>
          <w:rFonts w:ascii="Arial" w:hAnsi="Arial"/>
          <w:sz w:val="24"/>
          <w:lang w:val="el-GR"/>
        </w:rPr>
        <w:t xml:space="preserve"> </w:t>
      </w:r>
      <w:r>
        <w:rPr>
          <w:rFonts w:ascii="Arial" w:hAnsi="Arial"/>
          <w:sz w:val="24"/>
          <w:lang w:val="el-GR"/>
        </w:rPr>
        <w:t>η</w:t>
      </w:r>
      <w:r w:rsidRPr="00BE34F8">
        <w:rPr>
          <w:rFonts w:ascii="Arial" w:hAnsi="Arial"/>
          <w:sz w:val="24"/>
          <w:lang w:val="el-GR"/>
        </w:rPr>
        <w:t xml:space="preserve"> </w:t>
      </w:r>
      <w:r>
        <w:rPr>
          <w:rFonts w:ascii="Arial" w:hAnsi="Arial"/>
          <w:sz w:val="24"/>
          <w:lang w:val="el-GR"/>
        </w:rPr>
        <w:t>μέθοδος</w:t>
      </w:r>
      <w:r w:rsidRPr="00BE34F8">
        <w:rPr>
          <w:rFonts w:ascii="Arial" w:hAnsi="Arial"/>
          <w:sz w:val="24"/>
          <w:lang w:val="el-GR"/>
        </w:rPr>
        <w:t xml:space="preserve"> </w:t>
      </w:r>
      <w:r>
        <w:rPr>
          <w:rFonts w:ascii="Arial" w:hAnsi="Arial"/>
          <w:sz w:val="24"/>
          <w:lang w:val="el-GR"/>
        </w:rPr>
        <w:t>του</w:t>
      </w:r>
      <w:r w:rsidRPr="00BE34F8">
        <w:rPr>
          <w:rFonts w:ascii="Arial" w:hAnsi="Arial"/>
          <w:sz w:val="24"/>
          <w:lang w:val="el-GR"/>
        </w:rPr>
        <w:t xml:space="preserve"> </w:t>
      </w:r>
      <w:r w:rsidRPr="00BE34F8">
        <w:rPr>
          <w:rFonts w:ascii="Arial" w:hAnsi="Arial"/>
          <w:sz w:val="24"/>
        </w:rPr>
        <w:t>EN</w:t>
      </w:r>
      <w:r w:rsidRPr="00BE34F8">
        <w:rPr>
          <w:rFonts w:ascii="Arial" w:hAnsi="Arial"/>
          <w:sz w:val="24"/>
          <w:lang w:val="el-GR"/>
        </w:rPr>
        <w:t xml:space="preserve"> 50629, </w:t>
      </w:r>
      <w:r>
        <w:rPr>
          <w:rFonts w:ascii="Arial" w:hAnsi="Arial"/>
          <w:sz w:val="24"/>
          <w:lang w:val="el-GR"/>
        </w:rPr>
        <w:t>Παράρτημα</w:t>
      </w:r>
      <w:r w:rsidRPr="00BE34F8">
        <w:rPr>
          <w:rFonts w:ascii="Arial" w:hAnsi="Arial"/>
          <w:sz w:val="24"/>
          <w:lang w:val="el-GR"/>
        </w:rPr>
        <w:t xml:space="preserve"> </w:t>
      </w:r>
      <w:r w:rsidRPr="00BE34F8">
        <w:rPr>
          <w:rFonts w:ascii="Arial" w:hAnsi="Arial"/>
          <w:sz w:val="24"/>
        </w:rPr>
        <w:t>E</w:t>
      </w:r>
      <w:r w:rsidRPr="00BE34F8">
        <w:rPr>
          <w:rFonts w:ascii="Arial" w:hAnsi="Arial"/>
          <w:sz w:val="24"/>
          <w:lang w:val="el-GR"/>
        </w:rPr>
        <w:t xml:space="preserve">, </w:t>
      </w:r>
      <w:r w:rsidR="004322D6">
        <w:rPr>
          <w:rFonts w:ascii="Arial" w:hAnsi="Arial"/>
          <w:sz w:val="24"/>
          <w:lang w:val="el-GR"/>
        </w:rPr>
        <w:t>προσαρμοσμένη</w:t>
      </w:r>
      <w:r>
        <w:rPr>
          <w:rFonts w:ascii="Arial" w:hAnsi="Arial"/>
          <w:sz w:val="24"/>
          <w:lang w:val="el-GR"/>
        </w:rPr>
        <w:t xml:space="preserve"> για αυτεπαγωγές</w:t>
      </w:r>
      <w:r w:rsidRPr="00BE34F8">
        <w:rPr>
          <w:rFonts w:ascii="Arial" w:hAnsi="Arial"/>
          <w:sz w:val="24"/>
          <w:lang w:val="el-GR"/>
        </w:rPr>
        <w:t>.</w:t>
      </w:r>
    </w:p>
    <w:p w:rsidR="00BE34F8" w:rsidRPr="00BE34F8" w:rsidRDefault="00BE34F8">
      <w:pPr>
        <w:jc w:val="both"/>
        <w:rPr>
          <w:rFonts w:ascii="Arial" w:hAnsi="Arial"/>
          <w:sz w:val="24"/>
          <w:lang w:val="el-GR"/>
        </w:rPr>
      </w:pPr>
    </w:p>
    <w:p w:rsidR="00FC0DF7" w:rsidRPr="008F719F" w:rsidRDefault="00FC0DF7">
      <w:pPr>
        <w:jc w:val="both"/>
        <w:rPr>
          <w:rFonts w:ascii="Arial" w:hAnsi="Arial"/>
          <w:sz w:val="24"/>
          <w:lang w:val="el-GR"/>
        </w:rPr>
      </w:pPr>
      <w:r w:rsidRPr="008F719F">
        <w:rPr>
          <w:rFonts w:ascii="Arial" w:hAnsi="Arial"/>
          <w:sz w:val="24"/>
          <w:lang w:val="el-GR"/>
        </w:rPr>
        <w:t>1.</w:t>
      </w:r>
      <w:r w:rsidRPr="008F719F">
        <w:rPr>
          <w:rFonts w:ascii="Arial" w:hAnsi="Arial"/>
          <w:sz w:val="24"/>
          <w:lang w:val="el-GR"/>
        </w:rPr>
        <w:tab/>
      </w:r>
      <w:r w:rsidR="00CE3899" w:rsidRPr="001D60BA">
        <w:rPr>
          <w:rFonts w:ascii="Arial" w:hAnsi="Arial"/>
          <w:sz w:val="24"/>
          <w:u w:val="single"/>
          <w:lang w:val="el-GR"/>
        </w:rPr>
        <w:t xml:space="preserve">Αρχικό κόστος </w:t>
      </w:r>
      <w:r w:rsidR="009F1FA9" w:rsidRPr="001D60BA">
        <w:rPr>
          <w:rFonts w:ascii="Arial" w:hAnsi="Arial"/>
          <w:sz w:val="24"/>
          <w:u w:val="single"/>
          <w:lang w:val="el-GR"/>
        </w:rPr>
        <w:t>αυτεπαγωγής</w:t>
      </w:r>
      <w:r w:rsidRPr="001D60BA">
        <w:rPr>
          <w:rFonts w:ascii="Arial" w:hAnsi="Arial"/>
          <w:sz w:val="24"/>
          <w:u w:val="single"/>
          <w:lang w:val="el-GR"/>
        </w:rPr>
        <w:t xml:space="preserve"> και απώλειες</w:t>
      </w:r>
      <w:r w:rsidR="009C3063" w:rsidRPr="001D60BA">
        <w:rPr>
          <w:rFonts w:ascii="Arial" w:hAnsi="Arial"/>
          <w:sz w:val="24"/>
          <w:u w:val="single"/>
          <w:lang w:val="el-GR"/>
        </w:rPr>
        <w:t>:</w:t>
      </w:r>
    </w:p>
    <w:p w:rsidR="00FC0DF7" w:rsidRPr="008F719F" w:rsidRDefault="00FC0DF7">
      <w:pPr>
        <w:jc w:val="both"/>
        <w:rPr>
          <w:rFonts w:ascii="Arial" w:hAnsi="Arial"/>
          <w:sz w:val="12"/>
          <w:lang w:val="el-GR"/>
        </w:rPr>
      </w:pPr>
    </w:p>
    <w:p w:rsidR="00FC0DF7" w:rsidRPr="008F719F" w:rsidRDefault="00FC0DF7">
      <w:pPr>
        <w:jc w:val="both"/>
        <w:rPr>
          <w:rFonts w:ascii="Arial" w:hAnsi="Arial"/>
          <w:sz w:val="24"/>
          <w:lang w:val="el-GR"/>
        </w:rPr>
      </w:pPr>
      <w:r w:rsidRPr="008F719F">
        <w:rPr>
          <w:rFonts w:ascii="Arial" w:hAnsi="Arial"/>
          <w:sz w:val="24"/>
          <w:lang w:val="el-GR"/>
        </w:rPr>
        <w:tab/>
        <w:t>α.</w:t>
      </w:r>
      <w:r w:rsidRPr="008F719F">
        <w:rPr>
          <w:rFonts w:ascii="Arial" w:hAnsi="Arial"/>
          <w:sz w:val="24"/>
          <w:lang w:val="el-GR"/>
        </w:rPr>
        <w:tab/>
      </w:r>
      <w:r w:rsidR="00CE3899" w:rsidRPr="008F719F">
        <w:rPr>
          <w:rFonts w:ascii="Arial" w:hAnsi="Arial"/>
          <w:sz w:val="24"/>
          <w:lang w:val="el-GR"/>
        </w:rPr>
        <w:t>Αρχικό κόστος αυτεπαγωγής</w:t>
      </w:r>
    </w:p>
    <w:p w:rsidR="00FC0DF7" w:rsidRPr="006146D8" w:rsidRDefault="00FC0DF7">
      <w:pPr>
        <w:jc w:val="both"/>
        <w:rPr>
          <w:rFonts w:ascii="Arial" w:hAnsi="Arial"/>
          <w:sz w:val="24"/>
          <w:szCs w:val="24"/>
          <w:lang w:val="el-GR"/>
        </w:rPr>
      </w:pPr>
      <w:r w:rsidRPr="006146D8">
        <w:rPr>
          <w:rFonts w:ascii="Arial" w:hAnsi="Arial"/>
          <w:sz w:val="24"/>
          <w:szCs w:val="24"/>
          <w:lang w:val="el-GR"/>
        </w:rPr>
        <w:tab/>
      </w:r>
      <w:r w:rsidRPr="006146D8">
        <w:rPr>
          <w:rFonts w:ascii="Arial" w:hAnsi="Arial"/>
          <w:sz w:val="24"/>
          <w:szCs w:val="24"/>
          <w:lang w:val="el-GR"/>
        </w:rPr>
        <w:tab/>
        <w:t xml:space="preserve">(Το </w:t>
      </w:r>
      <w:r w:rsidR="00912302" w:rsidRPr="006146D8">
        <w:rPr>
          <w:rFonts w:ascii="Arial" w:hAnsi="Arial"/>
          <w:sz w:val="24"/>
          <w:szCs w:val="24"/>
          <w:lang w:val="el-GR"/>
        </w:rPr>
        <w:t xml:space="preserve">συνολικό </w:t>
      </w:r>
      <w:r w:rsidRPr="006146D8">
        <w:rPr>
          <w:rFonts w:ascii="Arial" w:hAnsi="Arial"/>
          <w:sz w:val="24"/>
          <w:szCs w:val="24"/>
          <w:lang w:val="el-GR"/>
        </w:rPr>
        <w:t>αρχικό κόστος θα υπολογισθεί</w:t>
      </w:r>
    </w:p>
    <w:p w:rsidR="00FC0DF7" w:rsidRPr="006146D8" w:rsidRDefault="00FC0DF7">
      <w:pPr>
        <w:ind w:left="720" w:firstLine="720"/>
        <w:jc w:val="both"/>
        <w:rPr>
          <w:rFonts w:ascii="Arial" w:hAnsi="Arial"/>
          <w:sz w:val="24"/>
          <w:szCs w:val="24"/>
          <w:lang w:val="el-GR"/>
        </w:rPr>
      </w:pPr>
      <w:r w:rsidRPr="006146D8">
        <w:rPr>
          <w:rFonts w:ascii="Arial" w:hAnsi="Arial"/>
          <w:sz w:val="24"/>
          <w:szCs w:val="24"/>
          <w:lang w:val="el-GR"/>
        </w:rPr>
        <w:t xml:space="preserve">από τον αγοραστή </w:t>
      </w:r>
      <w:r w:rsidR="002C2C2E" w:rsidRPr="006146D8">
        <w:rPr>
          <w:rFonts w:ascii="Arial" w:hAnsi="Arial"/>
          <w:sz w:val="24"/>
          <w:szCs w:val="24"/>
          <w:lang w:val="el-GR"/>
        </w:rPr>
        <w:t>σύμφωνα με τους</w:t>
      </w:r>
    </w:p>
    <w:p w:rsidR="00FC0DF7" w:rsidRPr="006146D8" w:rsidRDefault="002C2C2E">
      <w:pPr>
        <w:ind w:left="720" w:firstLine="720"/>
        <w:jc w:val="both"/>
        <w:rPr>
          <w:rFonts w:ascii="Arial" w:hAnsi="Arial"/>
          <w:sz w:val="24"/>
          <w:szCs w:val="24"/>
          <w:lang w:val="el-GR"/>
        </w:rPr>
      </w:pPr>
      <w:r w:rsidRPr="006146D8">
        <w:rPr>
          <w:rFonts w:ascii="Arial" w:hAnsi="Arial"/>
          <w:sz w:val="24"/>
          <w:szCs w:val="24"/>
          <w:lang w:val="el-GR"/>
        </w:rPr>
        <w:t xml:space="preserve">Ειδικούς Όρους της Διακήρυξης – </w:t>
      </w:r>
    </w:p>
    <w:p w:rsidR="00FC0DF7" w:rsidRPr="006146D8" w:rsidRDefault="002C2C2E">
      <w:pPr>
        <w:ind w:left="720" w:firstLine="720"/>
        <w:jc w:val="both"/>
        <w:rPr>
          <w:rFonts w:ascii="Arial" w:hAnsi="Arial"/>
          <w:sz w:val="24"/>
          <w:szCs w:val="24"/>
          <w:lang w:val="el-GR"/>
        </w:rPr>
      </w:pPr>
      <w:r w:rsidRPr="006146D8">
        <w:rPr>
          <w:rFonts w:ascii="Arial" w:hAnsi="Arial"/>
          <w:sz w:val="24"/>
          <w:szCs w:val="24"/>
          <w:lang w:val="el-GR"/>
        </w:rPr>
        <w:t>κριτήριο αξιολόγησης προσφορών</w:t>
      </w:r>
      <w:r w:rsidR="00FC0DF7" w:rsidRPr="006146D8">
        <w:rPr>
          <w:rFonts w:ascii="Arial" w:hAnsi="Arial"/>
          <w:sz w:val="24"/>
          <w:szCs w:val="24"/>
          <w:lang w:val="el-GR"/>
        </w:rPr>
        <w:t>):</w:t>
      </w:r>
      <w:r w:rsidR="00FC0DF7" w:rsidRPr="006146D8">
        <w:rPr>
          <w:rFonts w:ascii="Arial" w:hAnsi="Arial"/>
          <w:sz w:val="24"/>
          <w:szCs w:val="24"/>
          <w:lang w:val="el-GR"/>
        </w:rPr>
        <w:tab/>
      </w:r>
      <w:r w:rsidR="00912302" w:rsidRPr="006146D8">
        <w:rPr>
          <w:rFonts w:ascii="Arial" w:hAnsi="Arial"/>
          <w:sz w:val="24"/>
          <w:szCs w:val="24"/>
        </w:rPr>
        <w:t>IC</w:t>
      </w:r>
      <w:r w:rsidR="00FC0DF7" w:rsidRPr="006146D8">
        <w:rPr>
          <w:rFonts w:ascii="Arial" w:hAnsi="Arial"/>
          <w:sz w:val="24"/>
          <w:szCs w:val="24"/>
          <w:lang w:val="el-GR"/>
        </w:rPr>
        <w:t xml:space="preserve"> = ……………….. </w:t>
      </w:r>
      <w:r w:rsidR="000F60D4" w:rsidRPr="006146D8">
        <w:rPr>
          <w:rFonts w:ascii="Arial" w:hAnsi="Arial"/>
          <w:sz w:val="24"/>
          <w:szCs w:val="24"/>
          <w:lang w:val="el-GR"/>
        </w:rPr>
        <w:t>€</w:t>
      </w:r>
      <w:r w:rsidR="00FC0DF7" w:rsidRPr="006146D8">
        <w:rPr>
          <w:rFonts w:ascii="Arial" w:hAnsi="Arial"/>
          <w:sz w:val="24"/>
          <w:szCs w:val="24"/>
          <w:lang w:val="el-GR"/>
        </w:rPr>
        <w:t>.</w:t>
      </w:r>
    </w:p>
    <w:p w:rsidR="00FC0DF7" w:rsidRPr="001D60BA" w:rsidRDefault="00FC0DF7">
      <w:pPr>
        <w:ind w:left="720" w:firstLine="720"/>
        <w:jc w:val="both"/>
        <w:rPr>
          <w:rFonts w:ascii="Arial" w:hAnsi="Arial"/>
          <w:sz w:val="24"/>
          <w:szCs w:val="24"/>
          <w:lang w:val="el-GR"/>
        </w:rPr>
      </w:pPr>
    </w:p>
    <w:p w:rsidR="00FC0DF7" w:rsidRPr="00F041C8" w:rsidRDefault="00FC0DF7">
      <w:pPr>
        <w:ind w:left="720" w:hanging="11"/>
        <w:jc w:val="both"/>
        <w:rPr>
          <w:rFonts w:ascii="Arial" w:hAnsi="Arial"/>
          <w:sz w:val="24"/>
          <w:szCs w:val="24"/>
          <w:u w:val="single"/>
          <w:lang w:val="el-GR"/>
        </w:rPr>
      </w:pPr>
      <w:r w:rsidRPr="004F6EE7">
        <w:rPr>
          <w:rFonts w:ascii="Arial" w:hAnsi="Arial"/>
          <w:sz w:val="24"/>
          <w:szCs w:val="24"/>
          <w:lang w:val="el-GR"/>
        </w:rPr>
        <w:t>β.</w:t>
      </w:r>
      <w:r w:rsidRPr="004F6EE7">
        <w:rPr>
          <w:rFonts w:ascii="Arial" w:hAnsi="Arial"/>
          <w:sz w:val="24"/>
          <w:szCs w:val="24"/>
          <w:lang w:val="el-GR"/>
        </w:rPr>
        <w:tab/>
        <w:t>Συνολικές απώλειες στην</w:t>
      </w:r>
      <w:r w:rsidR="00647437" w:rsidRPr="00647437">
        <w:rPr>
          <w:rFonts w:ascii="Arial" w:hAnsi="Arial"/>
          <w:sz w:val="24"/>
          <w:szCs w:val="24"/>
          <w:lang w:val="el-GR"/>
        </w:rPr>
        <w:t xml:space="preserve"> </w:t>
      </w:r>
      <w:r w:rsidR="00647437" w:rsidRPr="00024FDA">
        <w:rPr>
          <w:rFonts w:ascii="Arial" w:hAnsi="Arial"/>
          <w:sz w:val="24"/>
          <w:szCs w:val="24"/>
          <w:lang w:val="el-GR"/>
        </w:rPr>
        <w:t>ονομαστική</w:t>
      </w:r>
      <w:r w:rsidR="00F041C8" w:rsidRPr="00F041C8">
        <w:rPr>
          <w:rFonts w:ascii="Arial" w:hAnsi="Arial"/>
          <w:sz w:val="24"/>
          <w:szCs w:val="24"/>
          <w:lang w:val="el-GR"/>
        </w:rPr>
        <w:t xml:space="preserve"> </w:t>
      </w:r>
      <w:r w:rsidR="00F041C8">
        <w:rPr>
          <w:rFonts w:ascii="Arial" w:hAnsi="Arial"/>
          <w:sz w:val="24"/>
          <w:szCs w:val="24"/>
          <w:lang w:val="el-GR"/>
        </w:rPr>
        <w:t>τάση</w:t>
      </w:r>
    </w:p>
    <w:p w:rsidR="00FC0DF7" w:rsidRPr="004F6EE7" w:rsidRDefault="00FC0DF7">
      <w:pPr>
        <w:ind w:left="720" w:hanging="11"/>
        <w:jc w:val="both"/>
        <w:rPr>
          <w:rFonts w:ascii="Arial" w:hAnsi="Arial"/>
          <w:sz w:val="24"/>
          <w:szCs w:val="24"/>
          <w:lang w:val="el-GR"/>
        </w:rPr>
      </w:pPr>
      <w:r w:rsidRPr="001D60BA">
        <w:rPr>
          <w:rFonts w:ascii="Arial" w:hAnsi="Arial"/>
          <w:sz w:val="24"/>
          <w:szCs w:val="24"/>
          <w:lang w:val="el-GR"/>
        </w:rPr>
        <w:tab/>
      </w:r>
      <w:r w:rsidRPr="001D60BA">
        <w:rPr>
          <w:rFonts w:ascii="Arial" w:hAnsi="Arial"/>
          <w:sz w:val="24"/>
          <w:szCs w:val="24"/>
          <w:lang w:val="el-GR"/>
        </w:rPr>
        <w:tab/>
      </w:r>
      <w:r w:rsidR="00F041C8">
        <w:rPr>
          <w:rFonts w:ascii="Arial" w:hAnsi="Arial"/>
          <w:sz w:val="24"/>
          <w:szCs w:val="24"/>
          <w:lang w:val="el-GR"/>
        </w:rPr>
        <w:t xml:space="preserve">και </w:t>
      </w:r>
      <w:r w:rsidR="00647437">
        <w:rPr>
          <w:rFonts w:ascii="Arial" w:hAnsi="Arial"/>
          <w:sz w:val="24"/>
          <w:szCs w:val="24"/>
          <w:lang w:val="el-GR"/>
        </w:rPr>
        <w:t>ένταση, σε θερμοκρασία</w:t>
      </w:r>
      <w:r w:rsidR="00AE146C" w:rsidRPr="00AE146C">
        <w:rPr>
          <w:rFonts w:ascii="Arial" w:hAnsi="Arial"/>
          <w:sz w:val="24"/>
          <w:szCs w:val="24"/>
          <w:lang w:val="el-GR"/>
        </w:rPr>
        <w:t xml:space="preserve"> </w:t>
      </w:r>
      <w:r w:rsidR="00AE146C">
        <w:rPr>
          <w:rFonts w:ascii="Arial" w:hAnsi="Arial"/>
          <w:sz w:val="24"/>
          <w:szCs w:val="24"/>
          <w:lang w:val="el-GR"/>
        </w:rPr>
        <w:t>αναφοράς</w:t>
      </w:r>
    </w:p>
    <w:p w:rsidR="00FC0DF7" w:rsidRPr="001D60BA" w:rsidRDefault="00FC0DF7">
      <w:pPr>
        <w:ind w:left="720" w:hanging="11"/>
        <w:jc w:val="both"/>
        <w:rPr>
          <w:rFonts w:ascii="Arial" w:hAnsi="Arial"/>
          <w:sz w:val="24"/>
          <w:szCs w:val="24"/>
          <w:lang w:val="el-GR"/>
        </w:rPr>
      </w:pPr>
      <w:r w:rsidRPr="001D60BA">
        <w:rPr>
          <w:rFonts w:ascii="Arial" w:hAnsi="Arial"/>
          <w:sz w:val="24"/>
          <w:szCs w:val="24"/>
          <w:lang w:val="el-GR"/>
        </w:rPr>
        <w:tab/>
      </w:r>
      <w:r w:rsidRPr="001D60BA">
        <w:rPr>
          <w:rFonts w:ascii="Arial" w:hAnsi="Arial"/>
          <w:sz w:val="24"/>
          <w:szCs w:val="24"/>
          <w:lang w:val="el-GR"/>
        </w:rPr>
        <w:tab/>
      </w:r>
      <w:r w:rsidR="00647437">
        <w:rPr>
          <w:rFonts w:ascii="Arial" w:hAnsi="Arial"/>
          <w:sz w:val="24"/>
          <w:szCs w:val="24"/>
          <w:lang w:val="el-GR"/>
        </w:rPr>
        <w:t>75°</w:t>
      </w:r>
      <w:r w:rsidR="00647437">
        <w:rPr>
          <w:rFonts w:ascii="Arial" w:hAnsi="Arial"/>
          <w:sz w:val="24"/>
          <w:szCs w:val="24"/>
        </w:rPr>
        <w:t>C</w:t>
      </w:r>
      <w:r w:rsidR="00647437">
        <w:rPr>
          <w:rFonts w:ascii="Arial" w:hAnsi="Arial"/>
          <w:sz w:val="24"/>
          <w:szCs w:val="24"/>
          <w:lang w:val="el-GR"/>
        </w:rPr>
        <w:t xml:space="preserve"> </w:t>
      </w:r>
      <w:r w:rsidRPr="004F6EE7">
        <w:rPr>
          <w:rFonts w:ascii="Arial" w:hAnsi="Arial"/>
          <w:sz w:val="24"/>
          <w:szCs w:val="24"/>
          <w:lang w:val="el-GR"/>
        </w:rPr>
        <w:t>(εγγυημένη τιμή)</w:t>
      </w:r>
      <w:r w:rsidR="00AE146C">
        <w:rPr>
          <w:rFonts w:ascii="Arial" w:hAnsi="Arial"/>
          <w:sz w:val="24"/>
          <w:szCs w:val="24"/>
          <w:lang w:val="el-GR"/>
        </w:rPr>
        <w:tab/>
      </w:r>
      <w:r w:rsidRPr="001D60BA">
        <w:rPr>
          <w:rFonts w:ascii="Arial" w:hAnsi="Arial"/>
          <w:sz w:val="24"/>
          <w:szCs w:val="24"/>
          <w:lang w:val="el-GR"/>
        </w:rPr>
        <w:tab/>
        <w:t>:</w:t>
      </w:r>
      <w:r w:rsidRPr="001D60BA">
        <w:rPr>
          <w:rFonts w:ascii="Arial" w:hAnsi="Arial"/>
          <w:sz w:val="24"/>
          <w:szCs w:val="24"/>
          <w:lang w:val="el-GR"/>
        </w:rPr>
        <w:tab/>
      </w:r>
      <w:r w:rsidR="00647437">
        <w:rPr>
          <w:rFonts w:ascii="Arial" w:hAnsi="Arial"/>
          <w:sz w:val="24"/>
          <w:szCs w:val="24"/>
        </w:rPr>
        <w:t>P</w:t>
      </w:r>
      <w:r w:rsidR="00647437">
        <w:rPr>
          <w:rFonts w:ascii="Arial" w:hAnsi="Arial"/>
          <w:sz w:val="24"/>
          <w:szCs w:val="24"/>
          <w:vertAlign w:val="subscript"/>
        </w:rPr>
        <w:t>k</w:t>
      </w:r>
      <w:r w:rsidRPr="004F6EE7">
        <w:rPr>
          <w:rFonts w:ascii="Arial" w:hAnsi="Arial"/>
          <w:sz w:val="24"/>
          <w:szCs w:val="24"/>
          <w:lang w:val="el-GR"/>
        </w:rPr>
        <w:t xml:space="preserve"> = ……………….. </w:t>
      </w:r>
      <w:proofErr w:type="gramStart"/>
      <w:r w:rsidRPr="001D60BA">
        <w:rPr>
          <w:rFonts w:ascii="Arial" w:hAnsi="Arial"/>
          <w:sz w:val="24"/>
          <w:szCs w:val="24"/>
        </w:rPr>
        <w:t>kW</w:t>
      </w:r>
      <w:proofErr w:type="gramEnd"/>
    </w:p>
    <w:p w:rsidR="00FC0DF7" w:rsidRPr="001D60BA" w:rsidRDefault="00FC0DF7">
      <w:pPr>
        <w:ind w:hanging="11"/>
        <w:jc w:val="both"/>
        <w:rPr>
          <w:rFonts w:ascii="Arial" w:hAnsi="Arial"/>
          <w:sz w:val="24"/>
          <w:szCs w:val="24"/>
          <w:lang w:val="el-GR"/>
        </w:rPr>
      </w:pPr>
    </w:p>
    <w:p w:rsidR="00FC0DF7" w:rsidRPr="001D60BA" w:rsidRDefault="00FC0DF7">
      <w:pPr>
        <w:ind w:hanging="11"/>
        <w:jc w:val="both"/>
        <w:rPr>
          <w:rFonts w:ascii="Arial" w:hAnsi="Arial"/>
          <w:sz w:val="24"/>
          <w:lang w:val="el-GR"/>
        </w:rPr>
      </w:pPr>
      <w:r w:rsidRPr="008F719F">
        <w:rPr>
          <w:rFonts w:ascii="Arial" w:hAnsi="Arial"/>
          <w:sz w:val="24"/>
          <w:lang w:val="el-GR"/>
        </w:rPr>
        <w:t>2.</w:t>
      </w:r>
      <w:r w:rsidRPr="008F719F">
        <w:rPr>
          <w:rFonts w:ascii="Arial" w:hAnsi="Arial"/>
          <w:sz w:val="24"/>
          <w:lang w:val="el-GR"/>
        </w:rPr>
        <w:tab/>
      </w:r>
      <w:r w:rsidR="00647437" w:rsidRPr="001D60BA">
        <w:rPr>
          <w:rFonts w:ascii="Arial" w:hAnsi="Arial"/>
          <w:sz w:val="24"/>
          <w:u w:val="single"/>
          <w:lang w:val="el-GR"/>
        </w:rPr>
        <w:t>Συνολικό</w:t>
      </w:r>
      <w:r w:rsidR="00CE3899" w:rsidRPr="001D60BA">
        <w:rPr>
          <w:rFonts w:ascii="Arial" w:hAnsi="Arial"/>
          <w:sz w:val="24"/>
          <w:u w:val="single"/>
          <w:lang w:val="el-GR"/>
        </w:rPr>
        <w:t xml:space="preserve"> κόστος</w:t>
      </w:r>
      <w:r w:rsidR="00647437" w:rsidRPr="001D60BA">
        <w:rPr>
          <w:rFonts w:ascii="Arial" w:hAnsi="Arial"/>
          <w:sz w:val="24"/>
          <w:u w:val="single"/>
          <w:lang w:val="el-GR"/>
        </w:rPr>
        <w:t xml:space="preserve"> κατοχής</w:t>
      </w:r>
      <w:r w:rsidR="00CE3899" w:rsidRPr="001D60BA">
        <w:rPr>
          <w:rFonts w:ascii="Arial" w:hAnsi="Arial"/>
          <w:sz w:val="24"/>
          <w:u w:val="single"/>
          <w:lang w:val="el-GR"/>
        </w:rPr>
        <w:t xml:space="preserve"> αυτεπαγωγής</w:t>
      </w:r>
      <w:r w:rsidR="00647437" w:rsidRPr="001D60BA">
        <w:rPr>
          <w:rFonts w:ascii="Arial" w:hAnsi="Arial"/>
          <w:sz w:val="24"/>
          <w:u w:val="single"/>
          <w:lang w:val="el-GR"/>
        </w:rPr>
        <w:t>:</w:t>
      </w:r>
    </w:p>
    <w:p w:rsidR="00FC0DF7" w:rsidRPr="001D60BA" w:rsidRDefault="00FC0DF7">
      <w:pPr>
        <w:ind w:hanging="11"/>
        <w:jc w:val="both"/>
        <w:rPr>
          <w:rFonts w:ascii="Arial" w:hAnsi="Arial"/>
          <w:sz w:val="12"/>
          <w:lang w:val="el-GR"/>
        </w:rPr>
      </w:pPr>
    </w:p>
    <w:p w:rsidR="00647437" w:rsidRPr="001D60BA" w:rsidRDefault="00647437" w:rsidP="00647437">
      <w:pPr>
        <w:ind w:left="709"/>
        <w:jc w:val="both"/>
        <w:rPr>
          <w:rFonts w:ascii="Arial" w:hAnsi="Arial"/>
          <w:sz w:val="24"/>
          <w:lang w:val="el-GR"/>
        </w:rPr>
      </w:pPr>
      <w:r>
        <w:rPr>
          <w:rFonts w:ascii="Arial" w:hAnsi="Arial"/>
          <w:sz w:val="24"/>
          <w:lang w:val="el-GR"/>
        </w:rPr>
        <w:t>Οι</w:t>
      </w:r>
      <w:r w:rsidRPr="00647437">
        <w:rPr>
          <w:rFonts w:ascii="Arial" w:hAnsi="Arial"/>
          <w:sz w:val="24"/>
          <w:lang w:val="el-GR"/>
        </w:rPr>
        <w:t xml:space="preserve"> </w:t>
      </w:r>
      <w:r>
        <w:rPr>
          <w:rFonts w:ascii="Arial" w:hAnsi="Arial"/>
          <w:sz w:val="24"/>
          <w:lang w:val="el-GR"/>
        </w:rPr>
        <w:t>κεφαλαιοποιημένες</w:t>
      </w:r>
      <w:r w:rsidRPr="00647437">
        <w:rPr>
          <w:rFonts w:ascii="Arial" w:hAnsi="Arial"/>
          <w:sz w:val="24"/>
          <w:lang w:val="el-GR"/>
        </w:rPr>
        <w:t xml:space="preserve"> </w:t>
      </w:r>
      <w:r>
        <w:rPr>
          <w:rFonts w:ascii="Arial" w:hAnsi="Arial"/>
          <w:sz w:val="24"/>
          <w:lang w:val="el-GR"/>
        </w:rPr>
        <w:t>απώλειες</w:t>
      </w:r>
      <w:r w:rsidRPr="00647437">
        <w:rPr>
          <w:rFonts w:ascii="Arial" w:hAnsi="Arial"/>
          <w:sz w:val="24"/>
          <w:lang w:val="el-GR"/>
        </w:rPr>
        <w:t xml:space="preserve"> (</w:t>
      </w:r>
      <w:r>
        <w:rPr>
          <w:rFonts w:ascii="Arial" w:hAnsi="Arial"/>
          <w:sz w:val="24"/>
        </w:rPr>
        <w:t>CL</w:t>
      </w:r>
      <w:r w:rsidRPr="001D60BA">
        <w:rPr>
          <w:rFonts w:ascii="Arial" w:hAnsi="Arial"/>
          <w:sz w:val="24"/>
          <w:lang w:val="el-GR"/>
        </w:rPr>
        <w:t>)</w:t>
      </w:r>
      <w:r w:rsidRPr="00647437">
        <w:rPr>
          <w:rFonts w:ascii="Arial" w:hAnsi="Arial"/>
          <w:sz w:val="24"/>
          <w:lang w:val="el-GR"/>
        </w:rPr>
        <w:t xml:space="preserve"> </w:t>
      </w:r>
      <w:r>
        <w:rPr>
          <w:rFonts w:ascii="Arial" w:hAnsi="Arial"/>
          <w:sz w:val="24"/>
          <w:lang w:val="el-GR"/>
        </w:rPr>
        <w:t>και</w:t>
      </w:r>
      <w:r w:rsidRPr="00647437">
        <w:rPr>
          <w:rFonts w:ascii="Arial" w:hAnsi="Arial"/>
          <w:sz w:val="24"/>
          <w:lang w:val="el-GR"/>
        </w:rPr>
        <w:t xml:space="preserve"> </w:t>
      </w:r>
      <w:r>
        <w:rPr>
          <w:rFonts w:ascii="Arial" w:hAnsi="Arial"/>
          <w:sz w:val="24"/>
          <w:lang w:val="el-GR"/>
        </w:rPr>
        <w:t>το</w:t>
      </w:r>
      <w:r w:rsidRPr="00647437">
        <w:rPr>
          <w:rFonts w:ascii="Arial" w:hAnsi="Arial"/>
          <w:sz w:val="24"/>
          <w:lang w:val="el-GR"/>
        </w:rPr>
        <w:t xml:space="preserve"> </w:t>
      </w:r>
      <w:r>
        <w:rPr>
          <w:rFonts w:ascii="Arial" w:hAnsi="Arial"/>
          <w:sz w:val="24"/>
          <w:lang w:val="el-GR"/>
        </w:rPr>
        <w:t>συνολικό</w:t>
      </w:r>
      <w:r w:rsidRPr="00647437">
        <w:rPr>
          <w:rFonts w:ascii="Arial" w:hAnsi="Arial"/>
          <w:sz w:val="24"/>
          <w:lang w:val="el-GR"/>
        </w:rPr>
        <w:t xml:space="preserve"> </w:t>
      </w:r>
      <w:r>
        <w:rPr>
          <w:rFonts w:ascii="Arial" w:hAnsi="Arial"/>
          <w:sz w:val="24"/>
          <w:lang w:val="el-GR"/>
        </w:rPr>
        <w:t>κόστος</w:t>
      </w:r>
      <w:r w:rsidRPr="00647437">
        <w:rPr>
          <w:rFonts w:ascii="Arial" w:hAnsi="Arial"/>
          <w:sz w:val="24"/>
          <w:lang w:val="el-GR"/>
        </w:rPr>
        <w:t xml:space="preserve"> </w:t>
      </w:r>
      <w:r>
        <w:rPr>
          <w:rFonts w:ascii="Arial" w:hAnsi="Arial"/>
          <w:sz w:val="24"/>
          <w:lang w:val="el-GR"/>
        </w:rPr>
        <w:t>κατοχής</w:t>
      </w:r>
      <w:r w:rsidRPr="00647437">
        <w:rPr>
          <w:rFonts w:ascii="Arial" w:hAnsi="Arial"/>
          <w:sz w:val="24"/>
          <w:lang w:val="el-GR"/>
        </w:rPr>
        <w:t xml:space="preserve"> (</w:t>
      </w:r>
      <w:r>
        <w:rPr>
          <w:rFonts w:ascii="Arial" w:hAnsi="Arial"/>
          <w:sz w:val="24"/>
        </w:rPr>
        <w:t>TCO</w:t>
      </w:r>
      <w:r w:rsidRPr="001D60BA">
        <w:rPr>
          <w:rFonts w:ascii="Arial" w:hAnsi="Arial"/>
          <w:sz w:val="24"/>
          <w:lang w:val="el-GR"/>
        </w:rPr>
        <w:t xml:space="preserve">) </w:t>
      </w:r>
      <w:r>
        <w:rPr>
          <w:rFonts w:ascii="Arial" w:hAnsi="Arial"/>
          <w:sz w:val="24"/>
          <w:lang w:val="el-GR"/>
        </w:rPr>
        <w:t>της</w:t>
      </w:r>
      <w:r w:rsidRPr="00647437">
        <w:rPr>
          <w:rFonts w:ascii="Arial" w:hAnsi="Arial"/>
          <w:sz w:val="24"/>
          <w:lang w:val="el-GR"/>
        </w:rPr>
        <w:t xml:space="preserve"> </w:t>
      </w:r>
      <w:r>
        <w:rPr>
          <w:rFonts w:ascii="Arial" w:hAnsi="Arial"/>
          <w:sz w:val="24"/>
          <w:lang w:val="el-GR"/>
        </w:rPr>
        <w:t>αυτεπαγωγής</w:t>
      </w:r>
      <w:r w:rsidRPr="00647437">
        <w:rPr>
          <w:rFonts w:ascii="Arial" w:hAnsi="Arial"/>
          <w:sz w:val="24"/>
          <w:lang w:val="el-GR"/>
        </w:rPr>
        <w:t xml:space="preserve"> </w:t>
      </w:r>
      <w:r>
        <w:rPr>
          <w:rFonts w:ascii="Arial" w:hAnsi="Arial"/>
          <w:sz w:val="24"/>
          <w:lang w:val="el-GR"/>
        </w:rPr>
        <w:t>θα</w:t>
      </w:r>
      <w:r w:rsidRPr="00647437">
        <w:rPr>
          <w:rFonts w:ascii="Arial" w:hAnsi="Arial"/>
          <w:sz w:val="24"/>
          <w:lang w:val="el-GR"/>
        </w:rPr>
        <w:t xml:space="preserve"> </w:t>
      </w:r>
      <w:r w:rsidR="00DE0936">
        <w:rPr>
          <w:rFonts w:ascii="Arial" w:hAnsi="Arial"/>
          <w:sz w:val="24"/>
          <w:lang w:val="el-GR"/>
        </w:rPr>
        <w:t>υπολογιστούν</w:t>
      </w:r>
      <w:r w:rsidRPr="00647437">
        <w:rPr>
          <w:rFonts w:ascii="Arial" w:hAnsi="Arial"/>
          <w:sz w:val="24"/>
          <w:lang w:val="el-GR"/>
        </w:rPr>
        <w:t xml:space="preserve"> </w:t>
      </w:r>
      <w:r>
        <w:rPr>
          <w:rFonts w:ascii="Arial" w:hAnsi="Arial"/>
          <w:sz w:val="24"/>
          <w:lang w:val="el-GR"/>
        </w:rPr>
        <w:t>από</w:t>
      </w:r>
      <w:r w:rsidRPr="00647437">
        <w:rPr>
          <w:rFonts w:ascii="Arial" w:hAnsi="Arial"/>
          <w:sz w:val="24"/>
          <w:lang w:val="el-GR"/>
        </w:rPr>
        <w:t xml:space="preserve"> </w:t>
      </w:r>
      <w:r>
        <w:rPr>
          <w:rFonts w:ascii="Arial" w:hAnsi="Arial"/>
          <w:sz w:val="24"/>
          <w:lang w:val="el-GR"/>
        </w:rPr>
        <w:t>τα</w:t>
      </w:r>
      <w:r w:rsidRPr="00647437">
        <w:rPr>
          <w:rFonts w:ascii="Arial" w:hAnsi="Arial"/>
          <w:sz w:val="24"/>
          <w:lang w:val="el-GR"/>
        </w:rPr>
        <w:t xml:space="preserve"> </w:t>
      </w:r>
      <w:r>
        <w:rPr>
          <w:rFonts w:ascii="Arial" w:hAnsi="Arial"/>
          <w:sz w:val="24"/>
          <w:lang w:val="el-GR"/>
        </w:rPr>
        <w:t>προαναφερόμενα</w:t>
      </w:r>
      <w:r w:rsidRPr="00647437">
        <w:rPr>
          <w:rFonts w:ascii="Arial" w:hAnsi="Arial"/>
          <w:sz w:val="24"/>
          <w:lang w:val="el-GR"/>
        </w:rPr>
        <w:t xml:space="preserve"> </w:t>
      </w:r>
      <w:r>
        <w:rPr>
          <w:rFonts w:ascii="Arial" w:hAnsi="Arial"/>
          <w:sz w:val="24"/>
          <w:lang w:val="el-GR"/>
        </w:rPr>
        <w:t>στοιχεία</w:t>
      </w:r>
      <w:r w:rsidRPr="00647437">
        <w:rPr>
          <w:rFonts w:ascii="Arial" w:hAnsi="Arial"/>
          <w:sz w:val="24"/>
          <w:lang w:val="el-GR"/>
        </w:rPr>
        <w:t xml:space="preserve"> </w:t>
      </w:r>
      <w:r>
        <w:rPr>
          <w:rFonts w:ascii="Arial" w:hAnsi="Arial"/>
          <w:sz w:val="24"/>
          <w:lang w:val="el-GR"/>
        </w:rPr>
        <w:t>και</w:t>
      </w:r>
      <w:r w:rsidRPr="00647437">
        <w:rPr>
          <w:rFonts w:ascii="Arial" w:hAnsi="Arial"/>
          <w:sz w:val="24"/>
          <w:lang w:val="el-GR"/>
        </w:rPr>
        <w:t xml:space="preserve"> </w:t>
      </w:r>
      <w:r>
        <w:rPr>
          <w:rFonts w:ascii="Arial" w:hAnsi="Arial"/>
          <w:sz w:val="24"/>
          <w:lang w:val="el-GR"/>
        </w:rPr>
        <w:t>τους</w:t>
      </w:r>
      <w:r w:rsidRPr="00647437">
        <w:rPr>
          <w:rFonts w:ascii="Arial" w:hAnsi="Arial"/>
          <w:sz w:val="24"/>
          <w:lang w:val="el-GR"/>
        </w:rPr>
        <w:t xml:space="preserve"> </w:t>
      </w:r>
      <w:r>
        <w:rPr>
          <w:rFonts w:ascii="Arial" w:hAnsi="Arial"/>
          <w:sz w:val="24"/>
          <w:lang w:val="el-GR"/>
        </w:rPr>
        <w:t>ακόλουθους</w:t>
      </w:r>
      <w:r w:rsidRPr="00647437">
        <w:rPr>
          <w:rFonts w:ascii="Arial" w:hAnsi="Arial"/>
          <w:sz w:val="24"/>
          <w:lang w:val="el-GR"/>
        </w:rPr>
        <w:t xml:space="preserve"> </w:t>
      </w:r>
      <w:r>
        <w:rPr>
          <w:rFonts w:ascii="Arial" w:hAnsi="Arial"/>
          <w:sz w:val="24"/>
          <w:lang w:val="el-GR"/>
        </w:rPr>
        <w:t>μαθηματικούς</w:t>
      </w:r>
      <w:r w:rsidRPr="00647437">
        <w:rPr>
          <w:rFonts w:ascii="Arial" w:hAnsi="Arial"/>
          <w:sz w:val="24"/>
          <w:lang w:val="el-GR"/>
        </w:rPr>
        <w:t xml:space="preserve"> </w:t>
      </w:r>
      <w:r>
        <w:rPr>
          <w:rFonts w:ascii="Arial" w:hAnsi="Arial"/>
          <w:sz w:val="24"/>
          <w:lang w:val="el-GR"/>
        </w:rPr>
        <w:t>τύπους</w:t>
      </w:r>
      <w:r w:rsidR="00DE0936" w:rsidRPr="00DE0936">
        <w:rPr>
          <w:rFonts w:ascii="Arial" w:hAnsi="Arial"/>
          <w:sz w:val="24"/>
          <w:lang w:val="el-GR"/>
        </w:rPr>
        <w:t xml:space="preserve">. </w:t>
      </w:r>
      <w:r w:rsidR="00DE0936">
        <w:rPr>
          <w:rFonts w:ascii="Arial" w:hAnsi="Arial"/>
          <w:sz w:val="24"/>
          <w:lang w:val="el-GR"/>
        </w:rPr>
        <w:t>Σε αυτούς τους</w:t>
      </w:r>
      <w:r w:rsidR="00DE0936" w:rsidRPr="009C3063">
        <w:rPr>
          <w:rFonts w:ascii="Arial" w:hAnsi="Arial"/>
          <w:sz w:val="24"/>
          <w:lang w:val="el-GR"/>
        </w:rPr>
        <w:t xml:space="preserve"> </w:t>
      </w:r>
      <w:r w:rsidR="00DE0936">
        <w:rPr>
          <w:rFonts w:ascii="Arial" w:hAnsi="Arial"/>
          <w:sz w:val="24"/>
          <w:lang w:val="el-GR"/>
        </w:rPr>
        <w:t>τύπους</w:t>
      </w:r>
      <w:r w:rsidR="00DE0936" w:rsidRPr="009C3063">
        <w:rPr>
          <w:rFonts w:ascii="Arial" w:hAnsi="Arial"/>
          <w:sz w:val="24"/>
          <w:lang w:val="el-GR"/>
        </w:rPr>
        <w:t xml:space="preserve">, </w:t>
      </w:r>
      <w:r w:rsidR="00DE0936">
        <w:rPr>
          <w:rFonts w:ascii="Arial" w:hAnsi="Arial"/>
          <w:sz w:val="24"/>
          <w:lang w:val="el-GR"/>
        </w:rPr>
        <w:t>οι</w:t>
      </w:r>
      <w:r w:rsidR="00DE0936" w:rsidRPr="009C3063">
        <w:rPr>
          <w:rFonts w:ascii="Arial" w:hAnsi="Arial"/>
          <w:sz w:val="24"/>
          <w:lang w:val="el-GR"/>
        </w:rPr>
        <w:t xml:space="preserve"> </w:t>
      </w:r>
      <w:r w:rsidR="00DE0936">
        <w:rPr>
          <w:rFonts w:ascii="Arial" w:hAnsi="Arial"/>
          <w:sz w:val="24"/>
          <w:lang w:val="el-GR"/>
        </w:rPr>
        <w:t>απώλειες</w:t>
      </w:r>
      <w:r w:rsidR="00DE0936" w:rsidRPr="009C3063">
        <w:rPr>
          <w:rFonts w:ascii="Arial" w:hAnsi="Arial"/>
          <w:sz w:val="24"/>
          <w:lang w:val="el-GR"/>
        </w:rPr>
        <w:t xml:space="preserve"> </w:t>
      </w:r>
      <w:r w:rsidR="00DE0936">
        <w:rPr>
          <w:rFonts w:ascii="Arial" w:hAnsi="Arial"/>
          <w:sz w:val="24"/>
          <w:lang w:val="el-GR"/>
        </w:rPr>
        <w:t xml:space="preserve">εκφράζονται σε </w:t>
      </w:r>
      <w:r w:rsidR="00DE0936" w:rsidRPr="00E6294A">
        <w:rPr>
          <w:rFonts w:ascii="Arial" w:hAnsi="Arial"/>
          <w:sz w:val="24"/>
        </w:rPr>
        <w:t>kW</w:t>
      </w:r>
      <w:r w:rsidR="00DE0936" w:rsidRPr="001D60BA">
        <w:rPr>
          <w:rFonts w:ascii="Arial" w:hAnsi="Arial"/>
          <w:sz w:val="24"/>
          <w:lang w:val="el-GR"/>
        </w:rPr>
        <w:t xml:space="preserve"> </w:t>
      </w:r>
      <w:r w:rsidR="00DE0936">
        <w:rPr>
          <w:rFonts w:ascii="Arial" w:hAnsi="Arial"/>
          <w:sz w:val="24"/>
          <w:lang w:val="el-GR"/>
        </w:rPr>
        <w:t>και τα κόστη εκφράζονται σε</w:t>
      </w:r>
      <w:r w:rsidR="00DE0936" w:rsidRPr="001D60BA">
        <w:rPr>
          <w:rFonts w:ascii="Arial" w:hAnsi="Arial"/>
          <w:sz w:val="24"/>
          <w:lang w:val="el-GR"/>
        </w:rPr>
        <w:t xml:space="preserve"> €.</w:t>
      </w:r>
    </w:p>
    <w:p w:rsidR="00647437" w:rsidRPr="001D60BA" w:rsidRDefault="00647437" w:rsidP="00647437">
      <w:pPr>
        <w:ind w:left="709"/>
        <w:jc w:val="both"/>
        <w:rPr>
          <w:rFonts w:ascii="Arial" w:hAnsi="Arial"/>
          <w:sz w:val="24"/>
          <w:lang w:val="el-GR"/>
        </w:rPr>
      </w:pPr>
    </w:p>
    <w:p w:rsidR="00DE0936" w:rsidRPr="001D60BA" w:rsidRDefault="00DE0936" w:rsidP="00DE0936">
      <w:pPr>
        <w:ind w:left="709"/>
        <w:jc w:val="both"/>
        <w:rPr>
          <w:rFonts w:ascii="Arial" w:hAnsi="Arial"/>
          <w:sz w:val="24"/>
          <w:lang w:val="el-GR"/>
        </w:rPr>
      </w:pPr>
      <w:r>
        <w:rPr>
          <w:rFonts w:ascii="Arial" w:hAnsi="Arial"/>
          <w:sz w:val="24"/>
        </w:rPr>
        <w:t>CL</w:t>
      </w:r>
      <w:r w:rsidRPr="001D60BA">
        <w:rPr>
          <w:rFonts w:ascii="Arial" w:hAnsi="Arial"/>
          <w:sz w:val="24"/>
          <w:lang w:val="el-GR"/>
        </w:rPr>
        <w:t xml:space="preserve"> = 5827 ∙ </w:t>
      </w:r>
      <w:r w:rsidRPr="00E6294A">
        <w:rPr>
          <w:rFonts w:ascii="Arial" w:hAnsi="Arial"/>
          <w:sz w:val="24"/>
        </w:rPr>
        <w:t>P</w:t>
      </w:r>
      <w:r w:rsidRPr="00E6294A">
        <w:rPr>
          <w:rFonts w:ascii="Arial" w:hAnsi="Arial"/>
          <w:sz w:val="24"/>
          <w:vertAlign w:val="subscript"/>
        </w:rPr>
        <w:t>k</w:t>
      </w:r>
      <w:r w:rsidRPr="001D60BA">
        <w:rPr>
          <w:rFonts w:ascii="Arial" w:hAnsi="Arial"/>
          <w:sz w:val="24"/>
          <w:lang w:val="el-GR"/>
        </w:rPr>
        <w:t xml:space="preserve"> </w:t>
      </w:r>
    </w:p>
    <w:p w:rsidR="00DE0936" w:rsidRPr="00DE0936" w:rsidRDefault="00DE0936" w:rsidP="00DE0936">
      <w:pPr>
        <w:ind w:left="709"/>
        <w:jc w:val="both"/>
        <w:rPr>
          <w:rFonts w:ascii="Arial" w:hAnsi="Arial"/>
          <w:bCs/>
          <w:sz w:val="24"/>
          <w:lang w:val="el-GR"/>
        </w:rPr>
      </w:pPr>
      <w:r>
        <w:rPr>
          <w:rFonts w:ascii="Arial" w:hAnsi="Arial"/>
          <w:bCs/>
          <w:sz w:val="24"/>
          <w:lang w:val="el-GR"/>
        </w:rPr>
        <w:t>Κεφαλαιοποιημένες απώλειες</w:t>
      </w:r>
      <w:r w:rsidRPr="00DE0936">
        <w:rPr>
          <w:rFonts w:ascii="Arial" w:hAnsi="Arial"/>
          <w:bCs/>
          <w:sz w:val="24"/>
          <w:lang w:val="el-GR"/>
        </w:rPr>
        <w:t xml:space="preserve"> (</w:t>
      </w:r>
      <w:r>
        <w:rPr>
          <w:rFonts w:ascii="Arial" w:hAnsi="Arial"/>
          <w:bCs/>
          <w:sz w:val="24"/>
        </w:rPr>
        <w:t>CL</w:t>
      </w:r>
      <w:r w:rsidRPr="00DE0936">
        <w:rPr>
          <w:rFonts w:ascii="Arial" w:hAnsi="Arial"/>
          <w:bCs/>
          <w:sz w:val="24"/>
          <w:lang w:val="el-GR"/>
        </w:rPr>
        <w:t>)</w:t>
      </w:r>
      <w:r w:rsidRPr="00DE0936">
        <w:rPr>
          <w:rFonts w:ascii="Arial" w:hAnsi="Arial"/>
          <w:bCs/>
          <w:sz w:val="24"/>
          <w:lang w:val="el-GR"/>
        </w:rPr>
        <w:tab/>
        <w:t>= ……………………… €</w:t>
      </w:r>
    </w:p>
    <w:p w:rsidR="00DE0936" w:rsidRDefault="00DE0936" w:rsidP="00647437">
      <w:pPr>
        <w:ind w:left="709"/>
        <w:jc w:val="both"/>
        <w:rPr>
          <w:rFonts w:ascii="Arial" w:hAnsi="Arial"/>
          <w:sz w:val="24"/>
          <w:lang w:val="el-GR"/>
        </w:rPr>
      </w:pPr>
    </w:p>
    <w:p w:rsidR="00647437" w:rsidRPr="001D60BA" w:rsidRDefault="00647437" w:rsidP="00647437">
      <w:pPr>
        <w:ind w:left="709"/>
        <w:jc w:val="both"/>
        <w:rPr>
          <w:rFonts w:ascii="Arial" w:hAnsi="Arial"/>
          <w:sz w:val="24"/>
          <w:lang w:val="el-GR"/>
        </w:rPr>
      </w:pPr>
      <w:r>
        <w:rPr>
          <w:rFonts w:ascii="Arial" w:hAnsi="Arial"/>
          <w:sz w:val="24"/>
        </w:rPr>
        <w:t>TCO</w:t>
      </w:r>
      <w:r w:rsidRPr="001D60BA">
        <w:rPr>
          <w:rFonts w:ascii="Arial" w:hAnsi="Arial"/>
          <w:sz w:val="24"/>
          <w:lang w:val="el-GR"/>
        </w:rPr>
        <w:t xml:space="preserve"> = </w:t>
      </w:r>
      <w:r>
        <w:rPr>
          <w:rFonts w:ascii="Arial" w:hAnsi="Arial"/>
          <w:sz w:val="24"/>
        </w:rPr>
        <w:t>IC</w:t>
      </w:r>
      <w:r w:rsidRPr="001D60BA">
        <w:rPr>
          <w:rFonts w:ascii="Arial" w:hAnsi="Arial"/>
          <w:sz w:val="24"/>
          <w:lang w:val="el-GR"/>
        </w:rPr>
        <w:t xml:space="preserve"> + </w:t>
      </w:r>
      <w:r>
        <w:rPr>
          <w:rFonts w:ascii="Arial" w:hAnsi="Arial"/>
          <w:sz w:val="24"/>
        </w:rPr>
        <w:t>CL</w:t>
      </w:r>
      <w:r w:rsidRPr="001D60BA">
        <w:rPr>
          <w:rFonts w:ascii="Arial" w:hAnsi="Arial"/>
          <w:sz w:val="24"/>
          <w:lang w:val="el-GR"/>
        </w:rPr>
        <w:t xml:space="preserve"> </w:t>
      </w:r>
    </w:p>
    <w:p w:rsidR="00647437" w:rsidRPr="001D60BA" w:rsidRDefault="009C3063" w:rsidP="00647437">
      <w:pPr>
        <w:ind w:left="709"/>
        <w:jc w:val="both"/>
        <w:rPr>
          <w:rFonts w:ascii="Arial" w:hAnsi="Arial"/>
          <w:b/>
          <w:bCs/>
          <w:sz w:val="24"/>
          <w:lang w:val="el-GR"/>
        </w:rPr>
      </w:pPr>
      <w:r>
        <w:rPr>
          <w:rFonts w:ascii="Arial" w:hAnsi="Arial"/>
          <w:b/>
          <w:bCs/>
          <w:sz w:val="24"/>
          <w:lang w:val="el-GR"/>
        </w:rPr>
        <w:t>Συνολικό κόστος κατοχής</w:t>
      </w:r>
      <w:r w:rsidR="00647437" w:rsidRPr="001D60BA">
        <w:rPr>
          <w:rFonts w:ascii="Arial" w:hAnsi="Arial"/>
          <w:b/>
          <w:bCs/>
          <w:sz w:val="24"/>
          <w:lang w:val="el-GR"/>
        </w:rPr>
        <w:t xml:space="preserve"> (</w:t>
      </w:r>
      <w:r w:rsidR="00647437" w:rsidRPr="00E6294A">
        <w:rPr>
          <w:rFonts w:ascii="Arial" w:hAnsi="Arial"/>
          <w:b/>
          <w:bCs/>
          <w:sz w:val="24"/>
        </w:rPr>
        <w:t>TCO</w:t>
      </w:r>
      <w:r w:rsidR="00647437" w:rsidRPr="001D60BA">
        <w:rPr>
          <w:rFonts w:ascii="Arial" w:hAnsi="Arial"/>
          <w:b/>
          <w:bCs/>
          <w:sz w:val="24"/>
          <w:lang w:val="el-GR"/>
        </w:rPr>
        <w:t>)</w:t>
      </w:r>
      <w:r w:rsidR="00647437" w:rsidRPr="001D60BA">
        <w:rPr>
          <w:rFonts w:ascii="Arial" w:hAnsi="Arial"/>
          <w:b/>
          <w:bCs/>
          <w:sz w:val="24"/>
          <w:lang w:val="el-GR"/>
        </w:rPr>
        <w:tab/>
        <w:t>= ……………………… €</w:t>
      </w:r>
    </w:p>
    <w:p w:rsidR="00FC0DF7" w:rsidRPr="008F719F" w:rsidRDefault="00FC0DF7">
      <w:pPr>
        <w:ind w:hanging="11"/>
        <w:jc w:val="both"/>
        <w:rPr>
          <w:rFonts w:ascii="Arial" w:hAnsi="Arial"/>
          <w:sz w:val="24"/>
          <w:lang w:val="el-GR"/>
        </w:rPr>
      </w:pPr>
    </w:p>
    <w:p w:rsidR="00FC0DF7" w:rsidRPr="008F719F" w:rsidRDefault="00FC0DF7">
      <w:pPr>
        <w:ind w:hanging="11"/>
        <w:jc w:val="both"/>
        <w:rPr>
          <w:rFonts w:ascii="Arial" w:hAnsi="Arial"/>
          <w:sz w:val="24"/>
          <w:lang w:val="el-GR"/>
        </w:rPr>
      </w:pPr>
      <w:r w:rsidRPr="008F719F">
        <w:rPr>
          <w:rFonts w:ascii="Arial" w:hAnsi="Arial"/>
          <w:sz w:val="24"/>
          <w:lang w:val="el-GR"/>
        </w:rPr>
        <w:t>3.</w:t>
      </w:r>
      <w:r w:rsidRPr="008F719F">
        <w:rPr>
          <w:rFonts w:ascii="Arial" w:hAnsi="Arial"/>
          <w:sz w:val="24"/>
          <w:lang w:val="el-GR"/>
        </w:rPr>
        <w:tab/>
      </w:r>
      <w:r w:rsidRPr="001D60BA">
        <w:rPr>
          <w:rFonts w:ascii="Arial" w:hAnsi="Arial"/>
          <w:sz w:val="24"/>
          <w:u w:val="single"/>
          <w:lang w:val="el-GR"/>
        </w:rPr>
        <w:t>Ποιν</w:t>
      </w:r>
      <w:r w:rsidR="009C3063">
        <w:rPr>
          <w:rFonts w:ascii="Arial" w:hAnsi="Arial"/>
          <w:sz w:val="24"/>
          <w:u w:val="single"/>
          <w:lang w:val="el-GR"/>
        </w:rPr>
        <w:t>ή</w:t>
      </w:r>
      <w:r w:rsidRPr="001D60BA">
        <w:rPr>
          <w:rFonts w:ascii="Arial" w:hAnsi="Arial"/>
          <w:sz w:val="24"/>
          <w:u w:val="single"/>
          <w:lang w:val="el-GR"/>
        </w:rPr>
        <w:t xml:space="preserve"> για υπ</w:t>
      </w:r>
      <w:r w:rsidR="009C3063">
        <w:rPr>
          <w:rFonts w:ascii="Arial" w:hAnsi="Arial"/>
          <w:sz w:val="24"/>
          <w:u w:val="single"/>
          <w:lang w:val="el-GR"/>
        </w:rPr>
        <w:t>έ</w:t>
      </w:r>
      <w:r w:rsidR="005064AC">
        <w:rPr>
          <w:rFonts w:ascii="Arial" w:hAnsi="Arial"/>
          <w:sz w:val="24"/>
          <w:u w:val="single"/>
          <w:lang w:val="el-GR"/>
        </w:rPr>
        <w:t>ρβα</w:t>
      </w:r>
      <w:r w:rsidRPr="001D60BA">
        <w:rPr>
          <w:rFonts w:ascii="Arial" w:hAnsi="Arial"/>
          <w:sz w:val="24"/>
          <w:u w:val="single"/>
          <w:lang w:val="el-GR"/>
        </w:rPr>
        <w:t>σ</w:t>
      </w:r>
      <w:r w:rsidR="009C3063">
        <w:rPr>
          <w:rFonts w:ascii="Arial" w:hAnsi="Arial"/>
          <w:sz w:val="24"/>
          <w:u w:val="single"/>
          <w:lang w:val="el-GR"/>
        </w:rPr>
        <w:t>η</w:t>
      </w:r>
      <w:r w:rsidRPr="001D60BA">
        <w:rPr>
          <w:rFonts w:ascii="Arial" w:hAnsi="Arial"/>
          <w:sz w:val="24"/>
          <w:u w:val="single"/>
          <w:lang w:val="el-GR"/>
        </w:rPr>
        <w:t xml:space="preserve"> των απωλειών</w:t>
      </w:r>
    </w:p>
    <w:p w:rsidR="009C3063" w:rsidRDefault="009C3063">
      <w:pPr>
        <w:ind w:left="709" w:hanging="720"/>
        <w:jc w:val="both"/>
        <w:rPr>
          <w:rFonts w:ascii="Arial" w:hAnsi="Arial"/>
          <w:sz w:val="24"/>
          <w:lang w:val="el-GR"/>
        </w:rPr>
      </w:pPr>
    </w:p>
    <w:p w:rsidR="009B5241" w:rsidRPr="001D60BA" w:rsidRDefault="00FC0DF7">
      <w:pPr>
        <w:ind w:left="709" w:hanging="720"/>
        <w:jc w:val="both"/>
        <w:rPr>
          <w:rFonts w:ascii="Arial" w:hAnsi="Arial"/>
          <w:sz w:val="24"/>
          <w:lang w:val="el-GR"/>
        </w:rPr>
      </w:pPr>
      <w:r w:rsidRPr="008F719F">
        <w:rPr>
          <w:rFonts w:ascii="Arial" w:hAnsi="Arial"/>
          <w:sz w:val="24"/>
          <w:lang w:val="el-GR"/>
        </w:rPr>
        <w:tab/>
      </w:r>
      <w:r w:rsidRPr="008F719F">
        <w:rPr>
          <w:rFonts w:ascii="Arial" w:hAnsi="Arial"/>
          <w:sz w:val="24"/>
          <w:lang w:val="el-GR"/>
        </w:rPr>
        <w:tab/>
        <w:t>Αναφορικά με τις συν</w:t>
      </w:r>
      <w:r w:rsidR="00CE3899" w:rsidRPr="008F719F">
        <w:rPr>
          <w:rFonts w:ascii="Arial" w:hAnsi="Arial"/>
          <w:sz w:val="24"/>
          <w:lang w:val="el-GR"/>
        </w:rPr>
        <w:t>ολικές απώλει</w:t>
      </w:r>
      <w:r w:rsidR="009C3063">
        <w:rPr>
          <w:rFonts w:ascii="Arial" w:hAnsi="Arial"/>
          <w:sz w:val="24"/>
          <w:lang w:val="el-GR"/>
        </w:rPr>
        <w:t>ε</w:t>
      </w:r>
      <w:r w:rsidR="00CE3899" w:rsidRPr="008F719F">
        <w:rPr>
          <w:rFonts w:ascii="Arial" w:hAnsi="Arial"/>
          <w:sz w:val="24"/>
          <w:lang w:val="el-GR"/>
        </w:rPr>
        <w:t>ς, μια αυτεπαγωγή</w:t>
      </w:r>
      <w:r w:rsidRPr="008F719F">
        <w:rPr>
          <w:rFonts w:ascii="Arial" w:hAnsi="Arial"/>
          <w:sz w:val="24"/>
          <w:lang w:val="el-GR"/>
        </w:rPr>
        <w:t xml:space="preserve"> θεωρείται ότι έχει επιθεωρηθεί με επιτυχία εάν οι απώλειες</w:t>
      </w:r>
      <w:r w:rsidR="009C3063" w:rsidRPr="001D60BA">
        <w:rPr>
          <w:rFonts w:ascii="Arial" w:hAnsi="Arial"/>
          <w:sz w:val="24"/>
          <w:lang w:val="el-GR"/>
        </w:rPr>
        <w:t xml:space="preserve"> </w:t>
      </w:r>
      <w:r w:rsidR="009C3063">
        <w:rPr>
          <w:rFonts w:ascii="Arial" w:hAnsi="Arial"/>
          <w:sz w:val="24"/>
          <w:lang w:val="el-GR"/>
        </w:rPr>
        <w:t>σε ονομαστική ένταση και θερμοκρασία αναφοράς 75°</w:t>
      </w:r>
      <w:r w:rsidR="009C3063">
        <w:rPr>
          <w:rFonts w:ascii="Arial" w:hAnsi="Arial"/>
          <w:sz w:val="24"/>
        </w:rPr>
        <w:t>C</w:t>
      </w:r>
      <w:r w:rsidRPr="008F719F">
        <w:rPr>
          <w:rFonts w:ascii="Arial" w:hAnsi="Arial"/>
          <w:sz w:val="24"/>
          <w:lang w:val="el-GR"/>
        </w:rPr>
        <w:t xml:space="preserve"> που διαπιστώνονται κατά τη διάρκεια των δοκιμών</w:t>
      </w:r>
      <w:r w:rsidR="009C3063">
        <w:rPr>
          <w:rFonts w:ascii="Arial" w:hAnsi="Arial"/>
          <w:sz w:val="24"/>
          <w:lang w:val="el-GR"/>
        </w:rPr>
        <w:t xml:space="preserve"> (σχετική δοκιμή σειράς, παρ.</w:t>
      </w:r>
      <w:r w:rsidR="009C3063">
        <w:rPr>
          <w:rFonts w:ascii="Arial" w:hAnsi="Arial"/>
          <w:sz w:val="24"/>
        </w:rPr>
        <w:t>VII</w:t>
      </w:r>
      <w:r w:rsidR="009C3063" w:rsidRPr="001D60BA">
        <w:rPr>
          <w:rFonts w:ascii="Arial" w:hAnsi="Arial"/>
          <w:sz w:val="24"/>
          <w:lang w:val="el-GR"/>
        </w:rPr>
        <w:t>.</w:t>
      </w:r>
      <w:r w:rsidR="009C3063">
        <w:rPr>
          <w:rFonts w:ascii="Arial" w:hAnsi="Arial"/>
          <w:sz w:val="24"/>
          <w:lang w:val="el-GR"/>
        </w:rPr>
        <w:t>1</w:t>
      </w:r>
      <w:r w:rsidR="009C3063" w:rsidRPr="001D60BA">
        <w:rPr>
          <w:rFonts w:ascii="Arial" w:hAnsi="Arial"/>
          <w:sz w:val="24"/>
          <w:lang w:val="el-GR"/>
        </w:rPr>
        <w:t>.</w:t>
      </w:r>
      <w:r w:rsidR="009C3063">
        <w:rPr>
          <w:rFonts w:ascii="Arial" w:hAnsi="Arial"/>
          <w:sz w:val="24"/>
          <w:lang w:val="el-GR"/>
        </w:rPr>
        <w:t>3</w:t>
      </w:r>
      <w:r w:rsidR="009C3063" w:rsidRPr="001D60BA">
        <w:rPr>
          <w:rFonts w:ascii="Arial" w:hAnsi="Arial"/>
          <w:sz w:val="24"/>
          <w:lang w:val="el-GR"/>
        </w:rPr>
        <w:t>)</w:t>
      </w:r>
      <w:r w:rsidRPr="008F719F">
        <w:rPr>
          <w:rFonts w:ascii="Arial" w:hAnsi="Arial"/>
          <w:sz w:val="24"/>
          <w:lang w:val="el-GR"/>
        </w:rPr>
        <w:t>, δεν υπερβαίνουν εκείνες τις οποίες εγγυάται ο π</w:t>
      </w:r>
      <w:r w:rsidR="00CE3899" w:rsidRPr="008F719F">
        <w:rPr>
          <w:rFonts w:ascii="Arial" w:hAnsi="Arial"/>
          <w:sz w:val="24"/>
          <w:lang w:val="el-GR"/>
        </w:rPr>
        <w:t>ρομηθευτής</w:t>
      </w:r>
      <w:r w:rsidR="0008608E" w:rsidRPr="001D60BA">
        <w:rPr>
          <w:rFonts w:ascii="Arial" w:hAnsi="Arial"/>
          <w:sz w:val="24"/>
          <w:lang w:val="el-GR"/>
        </w:rPr>
        <w:t xml:space="preserve">, </w:t>
      </w:r>
      <w:r w:rsidR="0008608E">
        <w:rPr>
          <w:rFonts w:ascii="Arial" w:hAnsi="Arial"/>
          <w:sz w:val="24"/>
          <w:lang w:val="el-GR"/>
        </w:rPr>
        <w:t>κατά μεγαλύτερο ποσό</w:t>
      </w:r>
      <w:r w:rsidR="009B5241" w:rsidRPr="001D60BA">
        <w:rPr>
          <w:rFonts w:ascii="Arial" w:hAnsi="Arial"/>
          <w:sz w:val="24"/>
          <w:lang w:val="el-GR"/>
        </w:rPr>
        <w:t xml:space="preserve"> </w:t>
      </w:r>
      <w:r w:rsidR="009B5241">
        <w:rPr>
          <w:rFonts w:ascii="Arial" w:hAnsi="Arial"/>
          <w:sz w:val="24"/>
          <w:lang w:val="el-GR"/>
        </w:rPr>
        <w:t>από τη</w:t>
      </w:r>
      <w:r w:rsidR="0008608E" w:rsidRPr="008F719F">
        <w:rPr>
          <w:rFonts w:ascii="Arial" w:hAnsi="Arial"/>
          <w:sz w:val="24"/>
          <w:lang w:val="el-GR"/>
        </w:rPr>
        <w:t xml:space="preserve"> μέγιστη</w:t>
      </w:r>
      <w:r w:rsidR="009B5241">
        <w:rPr>
          <w:rFonts w:ascii="Arial" w:hAnsi="Arial"/>
          <w:sz w:val="24"/>
          <w:lang w:val="el-GR"/>
        </w:rPr>
        <w:t xml:space="preserve"> επιτρεπτή</w:t>
      </w:r>
      <w:r w:rsidR="0008608E" w:rsidRPr="008F719F">
        <w:rPr>
          <w:rFonts w:ascii="Arial" w:hAnsi="Arial"/>
          <w:sz w:val="24"/>
          <w:lang w:val="el-GR"/>
        </w:rPr>
        <w:t xml:space="preserve"> ανοχή</w:t>
      </w:r>
      <w:r w:rsidR="009B5241">
        <w:rPr>
          <w:rFonts w:ascii="Arial" w:hAnsi="Arial"/>
          <w:sz w:val="24"/>
          <w:lang w:val="el-GR"/>
        </w:rPr>
        <w:t xml:space="preserve"> 10</w:t>
      </w:r>
      <w:r w:rsidR="0008608E" w:rsidRPr="008F719F">
        <w:rPr>
          <w:rFonts w:ascii="Arial" w:hAnsi="Arial"/>
          <w:sz w:val="24"/>
          <w:lang w:val="el-GR"/>
        </w:rPr>
        <w:t xml:space="preserve">%, </w:t>
      </w:r>
      <w:r w:rsidR="009B5241">
        <w:rPr>
          <w:rFonts w:ascii="Arial" w:hAnsi="Arial"/>
          <w:sz w:val="24"/>
          <w:lang w:val="el-GR"/>
        </w:rPr>
        <w:t>σύμφωνα με το</w:t>
      </w:r>
      <w:r w:rsidR="0008608E" w:rsidRPr="008F719F">
        <w:rPr>
          <w:rFonts w:ascii="Arial" w:hAnsi="Arial"/>
          <w:sz w:val="24"/>
          <w:lang w:val="el-GR"/>
        </w:rPr>
        <w:t xml:space="preserve"> </w:t>
      </w:r>
      <w:r w:rsidR="0008608E" w:rsidRPr="008F719F">
        <w:rPr>
          <w:rFonts w:ascii="Arial" w:hAnsi="Arial"/>
          <w:sz w:val="24"/>
        </w:rPr>
        <w:t>IEC</w:t>
      </w:r>
      <w:r w:rsidR="009B5241">
        <w:rPr>
          <w:rFonts w:ascii="Arial" w:hAnsi="Arial"/>
          <w:sz w:val="24"/>
          <w:lang w:val="el-GR"/>
        </w:rPr>
        <w:t xml:space="preserve"> 60076-6</w:t>
      </w:r>
      <w:r w:rsidR="00CE3899" w:rsidRPr="008F719F">
        <w:rPr>
          <w:rFonts w:ascii="Arial" w:hAnsi="Arial"/>
          <w:sz w:val="24"/>
          <w:lang w:val="el-GR"/>
        </w:rPr>
        <w:t>. Διαφορετικά η αυτεπαγωγή</w:t>
      </w:r>
      <w:r w:rsidR="00696629" w:rsidRPr="008F719F">
        <w:rPr>
          <w:rFonts w:ascii="Arial" w:hAnsi="Arial"/>
          <w:sz w:val="24"/>
          <w:lang w:val="el-GR"/>
        </w:rPr>
        <w:t xml:space="preserve"> θα απορρίπτεται. </w:t>
      </w:r>
      <w:r w:rsidR="009B5241">
        <w:rPr>
          <w:rFonts w:ascii="Arial" w:hAnsi="Arial"/>
          <w:sz w:val="24"/>
          <w:lang w:val="el-GR"/>
        </w:rPr>
        <w:t xml:space="preserve">Η αβεβαιότητα της μέτρησης δεν θα λαμβάνεται υπόψη, σύμφωνα με το </w:t>
      </w:r>
      <w:r w:rsidR="009B5241">
        <w:rPr>
          <w:rFonts w:ascii="Arial" w:hAnsi="Arial"/>
          <w:sz w:val="24"/>
        </w:rPr>
        <w:t>IEC</w:t>
      </w:r>
      <w:r w:rsidR="009B5241" w:rsidRPr="001D60BA">
        <w:rPr>
          <w:rFonts w:ascii="Arial" w:hAnsi="Arial"/>
          <w:sz w:val="24"/>
          <w:lang w:val="el-GR"/>
        </w:rPr>
        <w:t xml:space="preserve"> 60076-19.</w:t>
      </w:r>
    </w:p>
    <w:p w:rsidR="009B5241" w:rsidRDefault="009B5241">
      <w:pPr>
        <w:ind w:left="709" w:hanging="720"/>
        <w:jc w:val="both"/>
        <w:rPr>
          <w:rFonts w:ascii="Arial" w:hAnsi="Arial"/>
          <w:sz w:val="24"/>
          <w:lang w:val="el-GR"/>
        </w:rPr>
      </w:pPr>
    </w:p>
    <w:p w:rsidR="00FC0DF7" w:rsidRPr="009B5241" w:rsidRDefault="00696629" w:rsidP="001D60BA">
      <w:pPr>
        <w:ind w:left="709"/>
        <w:jc w:val="both"/>
        <w:rPr>
          <w:rFonts w:ascii="Arial" w:hAnsi="Arial"/>
          <w:sz w:val="24"/>
          <w:lang w:val="el-GR"/>
        </w:rPr>
      </w:pPr>
      <w:r w:rsidRPr="008F719F">
        <w:rPr>
          <w:rFonts w:ascii="Arial" w:hAnsi="Arial"/>
          <w:sz w:val="24"/>
          <w:lang w:val="el-GR"/>
        </w:rPr>
        <w:t>Σε κάθε αυτεπαγωγή</w:t>
      </w:r>
      <w:r w:rsidR="00F805D7" w:rsidRPr="008F719F">
        <w:rPr>
          <w:rFonts w:ascii="Arial" w:hAnsi="Arial"/>
          <w:sz w:val="24"/>
          <w:lang w:val="el-GR"/>
        </w:rPr>
        <w:t xml:space="preserve"> που δοκιμάζεται</w:t>
      </w:r>
      <w:r w:rsidR="00FC0DF7" w:rsidRPr="008F719F">
        <w:rPr>
          <w:rFonts w:ascii="Arial" w:hAnsi="Arial"/>
          <w:sz w:val="24"/>
          <w:lang w:val="el-GR"/>
        </w:rPr>
        <w:t xml:space="preserve"> με επιτυχία</w:t>
      </w:r>
      <w:r w:rsidR="009B5241" w:rsidRPr="001D60BA">
        <w:rPr>
          <w:rFonts w:ascii="Arial" w:hAnsi="Arial"/>
          <w:sz w:val="24"/>
          <w:lang w:val="el-GR"/>
        </w:rPr>
        <w:t>,</w:t>
      </w:r>
      <w:r w:rsidR="00FC0DF7" w:rsidRPr="008F719F">
        <w:rPr>
          <w:rFonts w:ascii="Arial" w:hAnsi="Arial"/>
          <w:sz w:val="24"/>
          <w:lang w:val="el-GR"/>
        </w:rPr>
        <w:t xml:space="preserve"> κάθε διαφορά στις απώλειες έναντι των εγγυημένων απωλειών (χωρίς ανοχή) θα πρέπει να είναι αρνητική ή μηδέν.  Εάν αυτή η διαφορά είναι θετική, δηλαδή οι απώλειες που διαπιστώνονται κατά τις δοκιμές υπερβαίνουν τις εγγυημένες (χωρίς ανοχή)</w:t>
      </w:r>
      <w:r w:rsidR="009B5241" w:rsidRPr="001D60BA">
        <w:rPr>
          <w:rFonts w:ascii="Arial" w:hAnsi="Arial"/>
          <w:sz w:val="24"/>
          <w:lang w:val="el-GR"/>
        </w:rPr>
        <w:t>,</w:t>
      </w:r>
      <w:r w:rsidR="00FC0DF7" w:rsidRPr="008F719F">
        <w:rPr>
          <w:rFonts w:ascii="Arial" w:hAnsi="Arial"/>
          <w:sz w:val="24"/>
          <w:lang w:val="el-GR"/>
        </w:rPr>
        <w:t xml:space="preserve"> </w:t>
      </w:r>
      <w:r w:rsidR="009B5241">
        <w:rPr>
          <w:rFonts w:ascii="Arial" w:hAnsi="Arial"/>
          <w:sz w:val="24"/>
          <w:lang w:val="el-GR"/>
        </w:rPr>
        <w:t xml:space="preserve">μια </w:t>
      </w:r>
      <w:r w:rsidR="009B5241" w:rsidRPr="008F719F">
        <w:rPr>
          <w:rFonts w:ascii="Arial" w:hAnsi="Arial"/>
          <w:sz w:val="24"/>
          <w:lang w:val="el-GR"/>
        </w:rPr>
        <w:t xml:space="preserve">ποινή </w:t>
      </w:r>
      <w:r w:rsidR="00FC0DF7" w:rsidRPr="008F719F">
        <w:rPr>
          <w:rFonts w:ascii="Arial" w:hAnsi="Arial"/>
          <w:sz w:val="24"/>
          <w:lang w:val="el-GR"/>
        </w:rPr>
        <w:t>θα επιβάλλεται στον προμηθευτή</w:t>
      </w:r>
      <w:r w:rsidR="009B5241">
        <w:rPr>
          <w:rFonts w:ascii="Arial" w:hAnsi="Arial"/>
          <w:sz w:val="24"/>
          <w:lang w:val="el-GR"/>
        </w:rPr>
        <w:t xml:space="preserve">, η οποία θα είναι η διαφορά </w:t>
      </w:r>
      <w:r w:rsidR="009B5241">
        <w:rPr>
          <w:rFonts w:ascii="Arial" w:hAnsi="Arial"/>
          <w:sz w:val="24"/>
        </w:rPr>
        <w:t>CL</w:t>
      </w:r>
      <w:r w:rsidR="009B5241" w:rsidRPr="001D60BA">
        <w:rPr>
          <w:rFonts w:ascii="Arial" w:hAnsi="Arial"/>
          <w:sz w:val="24"/>
          <w:lang w:val="el-GR"/>
        </w:rPr>
        <w:t xml:space="preserve">’ </w:t>
      </w:r>
      <w:r w:rsidR="00B43E72" w:rsidRPr="00B43E72">
        <w:rPr>
          <w:rFonts w:ascii="Arial" w:hAnsi="Arial"/>
          <w:sz w:val="24"/>
          <w:lang w:val="el-GR"/>
        </w:rPr>
        <w:t>–</w:t>
      </w:r>
      <w:r w:rsidR="009B5241" w:rsidRPr="001D60BA">
        <w:rPr>
          <w:rFonts w:ascii="Arial" w:hAnsi="Arial"/>
          <w:sz w:val="24"/>
          <w:lang w:val="el-GR"/>
        </w:rPr>
        <w:t xml:space="preserve"> </w:t>
      </w:r>
      <w:r w:rsidR="009B5241">
        <w:rPr>
          <w:rFonts w:ascii="Arial" w:hAnsi="Arial"/>
          <w:sz w:val="24"/>
        </w:rPr>
        <w:t>CL</w:t>
      </w:r>
      <w:r w:rsidR="009B5241" w:rsidRPr="001D60BA">
        <w:rPr>
          <w:rFonts w:ascii="Arial" w:hAnsi="Arial"/>
          <w:sz w:val="24"/>
          <w:lang w:val="el-GR"/>
        </w:rPr>
        <w:t xml:space="preserve">. </w:t>
      </w:r>
      <w:r w:rsidR="009B5241">
        <w:rPr>
          <w:rFonts w:ascii="Arial" w:hAnsi="Arial"/>
          <w:sz w:val="24"/>
          <w:lang w:val="el-GR"/>
        </w:rPr>
        <w:t xml:space="preserve">Το </w:t>
      </w:r>
      <w:r w:rsidR="009B5241">
        <w:rPr>
          <w:rFonts w:ascii="Arial" w:hAnsi="Arial"/>
          <w:sz w:val="24"/>
        </w:rPr>
        <w:t>CL</w:t>
      </w:r>
      <w:r w:rsidR="009B5241" w:rsidRPr="001D60BA">
        <w:rPr>
          <w:rFonts w:ascii="Arial" w:hAnsi="Arial"/>
          <w:sz w:val="24"/>
          <w:lang w:val="el-GR"/>
        </w:rPr>
        <w:t xml:space="preserve"> </w:t>
      </w:r>
      <w:r w:rsidR="009B5241">
        <w:rPr>
          <w:rFonts w:ascii="Arial" w:hAnsi="Arial"/>
          <w:sz w:val="24"/>
          <w:lang w:val="el-GR"/>
        </w:rPr>
        <w:t xml:space="preserve">θα υπολογίζεται από τον προαναφερόμενο μαθηματικό τύπο και την τιμή των εγγυημένων </w:t>
      </w:r>
      <w:r w:rsidR="009B5241">
        <w:rPr>
          <w:rFonts w:ascii="Arial" w:hAnsi="Arial"/>
          <w:sz w:val="24"/>
          <w:lang w:val="el-GR"/>
        </w:rPr>
        <w:lastRenderedPageBreak/>
        <w:t xml:space="preserve">απωλειών, ενώ το </w:t>
      </w:r>
      <w:r w:rsidR="009B5241">
        <w:rPr>
          <w:rFonts w:ascii="Arial" w:hAnsi="Arial"/>
          <w:sz w:val="24"/>
        </w:rPr>
        <w:t>CL</w:t>
      </w:r>
      <w:r w:rsidR="009B5241" w:rsidRPr="001D60BA">
        <w:rPr>
          <w:rFonts w:ascii="Arial" w:hAnsi="Arial"/>
          <w:sz w:val="24"/>
          <w:lang w:val="el-GR"/>
        </w:rPr>
        <w:t xml:space="preserve">’ </w:t>
      </w:r>
      <w:r w:rsidR="009B5241">
        <w:rPr>
          <w:rFonts w:ascii="Arial" w:hAnsi="Arial"/>
          <w:sz w:val="24"/>
          <w:lang w:val="el-GR"/>
        </w:rPr>
        <w:t xml:space="preserve">θα υπολογίζεται από τον ίδιο τύπο όπως το </w:t>
      </w:r>
      <w:r w:rsidR="009B5241">
        <w:rPr>
          <w:rFonts w:ascii="Arial" w:hAnsi="Arial"/>
          <w:sz w:val="24"/>
        </w:rPr>
        <w:t>CL</w:t>
      </w:r>
      <w:r w:rsidR="009B5241">
        <w:rPr>
          <w:rFonts w:ascii="Arial" w:hAnsi="Arial"/>
          <w:sz w:val="24"/>
          <w:lang w:val="el-GR"/>
        </w:rPr>
        <w:t xml:space="preserve"> και την τιμή των μετρημένων απωλειών κατά την επιθεώρηση.</w:t>
      </w:r>
      <w:r w:rsidR="009B5241" w:rsidRPr="001D60BA">
        <w:rPr>
          <w:rFonts w:ascii="Arial" w:hAnsi="Arial"/>
          <w:sz w:val="24"/>
          <w:lang w:val="el-GR"/>
        </w:rPr>
        <w:t xml:space="preserve"> </w:t>
      </w:r>
    </w:p>
    <w:p w:rsidR="00FC0DF7" w:rsidRPr="008F719F" w:rsidRDefault="00FC0DF7">
      <w:pPr>
        <w:ind w:left="709" w:hanging="720"/>
        <w:jc w:val="both"/>
        <w:rPr>
          <w:rFonts w:ascii="Arial" w:hAnsi="Arial"/>
          <w:sz w:val="24"/>
          <w:lang w:val="el-GR"/>
        </w:rPr>
      </w:pPr>
    </w:p>
    <w:p w:rsidR="00FC0DF7" w:rsidRPr="008F719F" w:rsidRDefault="00FC0DF7">
      <w:pPr>
        <w:ind w:left="709" w:hanging="720"/>
        <w:jc w:val="both"/>
        <w:rPr>
          <w:rFonts w:ascii="Arial" w:hAnsi="Arial"/>
          <w:sz w:val="24"/>
          <w:lang w:val="el-GR"/>
        </w:rPr>
      </w:pPr>
      <w:r w:rsidRPr="008F719F">
        <w:rPr>
          <w:rFonts w:ascii="Arial" w:hAnsi="Arial"/>
          <w:sz w:val="24"/>
          <w:lang w:val="el-GR"/>
        </w:rPr>
        <w:tab/>
      </w:r>
      <w:r w:rsidR="009B5241">
        <w:rPr>
          <w:rFonts w:ascii="Arial" w:hAnsi="Arial"/>
          <w:sz w:val="24"/>
          <w:lang w:val="el-GR"/>
        </w:rPr>
        <w:t xml:space="preserve">Εάν η διαφορά </w:t>
      </w:r>
      <w:r w:rsidR="009B5241">
        <w:rPr>
          <w:rFonts w:ascii="Arial" w:hAnsi="Arial"/>
          <w:sz w:val="24"/>
        </w:rPr>
        <w:t>CL</w:t>
      </w:r>
      <w:r w:rsidR="00B43E72">
        <w:rPr>
          <w:rFonts w:ascii="Arial" w:hAnsi="Arial"/>
          <w:sz w:val="24"/>
          <w:lang w:val="el-GR"/>
        </w:rPr>
        <w:t xml:space="preserve">’ </w:t>
      </w:r>
      <w:r w:rsidR="00B43E72" w:rsidRPr="00B43E72">
        <w:rPr>
          <w:rFonts w:ascii="Arial" w:hAnsi="Arial"/>
          <w:sz w:val="24"/>
          <w:lang w:val="el-GR"/>
        </w:rPr>
        <w:t>–</w:t>
      </w:r>
      <w:r w:rsidR="009B5241" w:rsidRPr="001D60BA">
        <w:rPr>
          <w:rFonts w:ascii="Arial" w:hAnsi="Arial"/>
          <w:sz w:val="24"/>
          <w:lang w:val="el-GR"/>
        </w:rPr>
        <w:t xml:space="preserve"> </w:t>
      </w:r>
      <w:r w:rsidR="009B5241">
        <w:rPr>
          <w:rFonts w:ascii="Arial" w:hAnsi="Arial"/>
          <w:sz w:val="24"/>
        </w:rPr>
        <w:t>CL</w:t>
      </w:r>
      <w:r w:rsidR="009B5241" w:rsidRPr="001D60BA">
        <w:rPr>
          <w:rFonts w:ascii="Arial" w:hAnsi="Arial"/>
          <w:sz w:val="24"/>
          <w:lang w:val="el-GR"/>
        </w:rPr>
        <w:t xml:space="preserve"> </w:t>
      </w:r>
      <w:r w:rsidR="009B5241">
        <w:rPr>
          <w:rFonts w:ascii="Arial" w:hAnsi="Arial"/>
          <w:sz w:val="24"/>
          <w:lang w:val="el-GR"/>
        </w:rPr>
        <w:t>είναι αρνητική ο προμηθευτής δεν δικαιούται καμία πρόσθετη πληρωμή, ενώ αντίθετα εάν αυτή η διαφορά είναι θετική η ποινή πρέπει να επιβληθεί.</w:t>
      </w:r>
    </w:p>
    <w:sectPr w:rsidR="00FC0DF7" w:rsidRPr="008F719F" w:rsidSect="00010D2C">
      <w:headerReference w:type="even" r:id="rId12"/>
      <w:footerReference w:type="default" r:id="rId13"/>
      <w:pgSz w:w="11906" w:h="16838"/>
      <w:pgMar w:top="990" w:right="1800" w:bottom="1440" w:left="1800" w:header="720" w:footer="720" w:gutter="0"/>
      <w:cols w:space="720"/>
      <w:sectPrChange w:id="1169" w:author="Καρμίρης Αγγελος" w:date="2020-01-03T10:36:00Z">
        <w:sectPr w:rsidR="00FC0DF7" w:rsidRPr="008F719F" w:rsidSect="00010D2C">
          <w:pgMar w:top="1440" w:right="1800" w:bottom="1440" w:left="1800" w:header="720" w:footer="72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EFD" w:rsidRDefault="00501EFD">
      <w:r>
        <w:separator/>
      </w:r>
    </w:p>
  </w:endnote>
  <w:endnote w:type="continuationSeparator" w:id="0">
    <w:p w:rsidR="00501EFD" w:rsidRDefault="0050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0A" w:rsidRPr="00B67DED" w:rsidRDefault="00686A0A" w:rsidP="00D03E26">
    <w:pPr>
      <w:pStyle w:val="Footer"/>
      <w:rPr>
        <w:rFonts w:ascii="Arial" w:hAnsi="Arial"/>
        <w:bCs/>
        <w:sz w:val="16"/>
        <w:szCs w:val="16"/>
        <w:lang w:val="el-GR"/>
      </w:rPr>
    </w:pPr>
    <w:r>
      <w:rPr>
        <w:rFonts w:ascii="Arial" w:hAnsi="Arial"/>
        <w:b/>
        <w:lang w:val="el-GR"/>
      </w:rPr>
      <w:tab/>
    </w:r>
    <w:r>
      <w:rPr>
        <w:rFonts w:ascii="Arial" w:hAnsi="Arial"/>
        <w:b/>
        <w:lang w:val="el-GR"/>
      </w:rPr>
      <w:fldChar w:fldCharType="begin"/>
    </w:r>
    <w:r>
      <w:rPr>
        <w:rFonts w:ascii="Arial" w:hAnsi="Arial"/>
        <w:b/>
        <w:lang w:val="el-GR"/>
      </w:rPr>
      <w:instrText xml:space="preserve"> PAGE  \* ArabicDash  \* MERGEFORMAT </w:instrText>
    </w:r>
    <w:r>
      <w:rPr>
        <w:rFonts w:ascii="Arial" w:hAnsi="Arial"/>
        <w:b/>
        <w:lang w:val="el-GR"/>
      </w:rPr>
      <w:fldChar w:fldCharType="separate"/>
    </w:r>
    <w:r w:rsidR="00010D2C">
      <w:rPr>
        <w:rFonts w:ascii="Arial" w:hAnsi="Arial"/>
        <w:b/>
        <w:noProof/>
        <w:lang w:val="el-GR"/>
      </w:rPr>
      <w:t>- 4 -</w:t>
    </w:r>
    <w:r>
      <w:rPr>
        <w:rFonts w:ascii="Arial" w:hAnsi="Arial"/>
        <w:b/>
        <w:lang w:val="el-GR"/>
      </w:rPr>
      <w:fldChar w:fldCharType="end"/>
    </w:r>
    <w:r>
      <w:rPr>
        <w:rFonts w:ascii="Arial" w:hAnsi="Arial"/>
        <w:b/>
        <w:lang w:val="el-GR"/>
      </w:rPr>
      <w:tab/>
    </w:r>
    <w:r>
      <w:rPr>
        <w:rFonts w:ascii="Arial" w:hAnsi="Arial"/>
        <w:bCs/>
        <w:sz w:val="16"/>
        <w:szCs w:val="16"/>
      </w:rPr>
      <w:t>SS-</w:t>
    </w:r>
    <w:r>
      <w:rPr>
        <w:rFonts w:ascii="Arial" w:hAnsi="Arial"/>
        <w:bCs/>
        <w:sz w:val="16"/>
        <w:szCs w:val="16"/>
        <w:lang w:val="el-GR"/>
      </w:rPr>
      <w:t>52</w:t>
    </w:r>
    <w:r>
      <w:rPr>
        <w:rFonts w:ascii="Arial" w:hAnsi="Arial"/>
        <w:bCs/>
        <w:sz w:val="16"/>
        <w:szCs w:val="16"/>
      </w:rPr>
      <w:t>/</w:t>
    </w:r>
    <w:r w:rsidR="005C1DA5">
      <w:rPr>
        <w:rFonts w:ascii="Arial" w:hAnsi="Arial"/>
        <w:bCs/>
        <w:sz w:val="16"/>
        <w:szCs w:val="16"/>
        <w:lang w:val="el-GR"/>
      </w:rPr>
      <w:t>17</w:t>
    </w:r>
  </w:p>
  <w:p w:rsidR="00686A0A" w:rsidRPr="00D03E26" w:rsidRDefault="00686A0A" w:rsidP="00D03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EFD" w:rsidRDefault="00501EFD">
      <w:r>
        <w:separator/>
      </w:r>
    </w:p>
  </w:footnote>
  <w:footnote w:type="continuationSeparator" w:id="0">
    <w:p w:rsidR="00501EFD" w:rsidRDefault="00501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0A" w:rsidRDefault="00686A0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86A0A" w:rsidRDefault="00686A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7BA3"/>
    <w:multiLevelType w:val="hybridMultilevel"/>
    <w:tmpl w:val="EFFE9DD8"/>
    <w:lvl w:ilvl="0" w:tplc="FFFFFFFF">
      <w:start w:val="1"/>
      <w:numFmt w:val="bullet"/>
      <w:lvlText w:val=""/>
      <w:lvlJc w:val="left"/>
      <w:pPr>
        <w:tabs>
          <w:tab w:val="num" w:pos="2138"/>
        </w:tabs>
        <w:ind w:left="2138" w:hanging="360"/>
      </w:pPr>
      <w:rPr>
        <w:rFonts w:ascii="Symbol" w:hAnsi="Symbol" w:hint="default"/>
      </w:rPr>
    </w:lvl>
    <w:lvl w:ilvl="1" w:tplc="FFFFFFFF" w:tentative="1">
      <w:start w:val="1"/>
      <w:numFmt w:val="bullet"/>
      <w:lvlText w:val="o"/>
      <w:lvlJc w:val="left"/>
      <w:pPr>
        <w:tabs>
          <w:tab w:val="num" w:pos="2858"/>
        </w:tabs>
        <w:ind w:left="2858" w:hanging="360"/>
      </w:pPr>
      <w:rPr>
        <w:rFonts w:ascii="Courier New" w:hAnsi="Courier New" w:cs="Courier New" w:hint="default"/>
      </w:rPr>
    </w:lvl>
    <w:lvl w:ilvl="2" w:tplc="FFFFFFFF" w:tentative="1">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1" w15:restartNumberingAfterBreak="0">
    <w:nsid w:val="0F2E0056"/>
    <w:multiLevelType w:val="multilevel"/>
    <w:tmpl w:val="CB8AF36A"/>
    <w:lvl w:ilvl="0">
      <w:start w:val="5"/>
      <w:numFmt w:val="decimal"/>
      <w:lvlText w:val="%1."/>
      <w:lvlJc w:val="left"/>
      <w:pPr>
        <w:tabs>
          <w:tab w:val="num" w:pos="1429"/>
        </w:tabs>
        <w:ind w:left="1429" w:hanging="720"/>
      </w:pPr>
      <w:rPr>
        <w:rFonts w:hint="default"/>
        <w:u w:val="none"/>
      </w:rPr>
    </w:lvl>
    <w:lvl w:ilvl="1">
      <w:start w:val="1"/>
      <w:numFmt w:val="decimal"/>
      <w:isLgl/>
      <w:lvlText w:val="%1.%2."/>
      <w:lvlJc w:val="left"/>
      <w:pPr>
        <w:ind w:left="2138" w:hanging="7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3916" w:hanging="108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5694" w:hanging="1440"/>
      </w:pPr>
      <w:rPr>
        <w:rFonts w:hint="default"/>
      </w:rPr>
    </w:lvl>
    <w:lvl w:ilvl="6">
      <w:start w:val="1"/>
      <w:numFmt w:val="decimal"/>
      <w:isLgl/>
      <w:lvlText w:val="%1.%2.%3.%4.%5.%6.%7."/>
      <w:lvlJc w:val="left"/>
      <w:pPr>
        <w:ind w:left="6403" w:hanging="1440"/>
      </w:pPr>
      <w:rPr>
        <w:rFonts w:hint="default"/>
      </w:rPr>
    </w:lvl>
    <w:lvl w:ilvl="7">
      <w:start w:val="1"/>
      <w:numFmt w:val="decimal"/>
      <w:isLgl/>
      <w:lvlText w:val="%1.%2.%3.%4.%5.%6.%7.%8."/>
      <w:lvlJc w:val="left"/>
      <w:pPr>
        <w:ind w:left="7472" w:hanging="1800"/>
      </w:pPr>
      <w:rPr>
        <w:rFonts w:hint="default"/>
      </w:rPr>
    </w:lvl>
    <w:lvl w:ilvl="8">
      <w:start w:val="1"/>
      <w:numFmt w:val="decimal"/>
      <w:isLgl/>
      <w:lvlText w:val="%1.%2.%3.%4.%5.%6.%7.%8.%9."/>
      <w:lvlJc w:val="left"/>
      <w:pPr>
        <w:ind w:left="8541" w:hanging="2160"/>
      </w:pPr>
      <w:rPr>
        <w:rFonts w:hint="default"/>
      </w:rPr>
    </w:lvl>
  </w:abstractNum>
  <w:abstractNum w:abstractNumId="2" w15:restartNumberingAfterBreak="0">
    <w:nsid w:val="21D10E79"/>
    <w:multiLevelType w:val="multilevel"/>
    <w:tmpl w:val="E1FE6340"/>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b/>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3" w15:restartNumberingAfterBreak="0">
    <w:nsid w:val="22C473D3"/>
    <w:multiLevelType w:val="hybridMultilevel"/>
    <w:tmpl w:val="5A9EB142"/>
    <w:lvl w:ilvl="0" w:tplc="0408000F">
      <w:start w:val="1"/>
      <w:numFmt w:val="decimal"/>
      <w:lvlText w:val="%1."/>
      <w:lvlJc w:val="left"/>
      <w:pPr>
        <w:tabs>
          <w:tab w:val="num" w:pos="6523"/>
        </w:tabs>
        <w:ind w:left="6523" w:hanging="360"/>
      </w:pPr>
    </w:lvl>
    <w:lvl w:ilvl="1" w:tplc="04080019" w:tentative="1">
      <w:start w:val="1"/>
      <w:numFmt w:val="lowerLetter"/>
      <w:lvlText w:val="%2."/>
      <w:lvlJc w:val="left"/>
      <w:pPr>
        <w:tabs>
          <w:tab w:val="num" w:pos="7243"/>
        </w:tabs>
        <w:ind w:left="7243" w:hanging="360"/>
      </w:pPr>
    </w:lvl>
    <w:lvl w:ilvl="2" w:tplc="0408001B" w:tentative="1">
      <w:start w:val="1"/>
      <w:numFmt w:val="lowerRoman"/>
      <w:lvlText w:val="%3."/>
      <w:lvlJc w:val="right"/>
      <w:pPr>
        <w:tabs>
          <w:tab w:val="num" w:pos="7963"/>
        </w:tabs>
        <w:ind w:left="7963" w:hanging="180"/>
      </w:pPr>
    </w:lvl>
    <w:lvl w:ilvl="3" w:tplc="0408000F" w:tentative="1">
      <w:start w:val="1"/>
      <w:numFmt w:val="decimal"/>
      <w:lvlText w:val="%4."/>
      <w:lvlJc w:val="left"/>
      <w:pPr>
        <w:tabs>
          <w:tab w:val="num" w:pos="8683"/>
        </w:tabs>
        <w:ind w:left="8683" w:hanging="360"/>
      </w:pPr>
    </w:lvl>
    <w:lvl w:ilvl="4" w:tplc="04080019" w:tentative="1">
      <w:start w:val="1"/>
      <w:numFmt w:val="lowerLetter"/>
      <w:lvlText w:val="%5."/>
      <w:lvlJc w:val="left"/>
      <w:pPr>
        <w:tabs>
          <w:tab w:val="num" w:pos="9403"/>
        </w:tabs>
        <w:ind w:left="9403" w:hanging="360"/>
      </w:pPr>
    </w:lvl>
    <w:lvl w:ilvl="5" w:tplc="0408001B" w:tentative="1">
      <w:start w:val="1"/>
      <w:numFmt w:val="lowerRoman"/>
      <w:lvlText w:val="%6."/>
      <w:lvlJc w:val="right"/>
      <w:pPr>
        <w:tabs>
          <w:tab w:val="num" w:pos="10123"/>
        </w:tabs>
        <w:ind w:left="10123" w:hanging="180"/>
      </w:pPr>
    </w:lvl>
    <w:lvl w:ilvl="6" w:tplc="0408000F" w:tentative="1">
      <w:start w:val="1"/>
      <w:numFmt w:val="decimal"/>
      <w:lvlText w:val="%7."/>
      <w:lvlJc w:val="left"/>
      <w:pPr>
        <w:tabs>
          <w:tab w:val="num" w:pos="10843"/>
        </w:tabs>
        <w:ind w:left="10843" w:hanging="360"/>
      </w:pPr>
    </w:lvl>
    <w:lvl w:ilvl="7" w:tplc="04080019" w:tentative="1">
      <w:start w:val="1"/>
      <w:numFmt w:val="lowerLetter"/>
      <w:lvlText w:val="%8."/>
      <w:lvlJc w:val="left"/>
      <w:pPr>
        <w:tabs>
          <w:tab w:val="num" w:pos="11563"/>
        </w:tabs>
        <w:ind w:left="11563" w:hanging="360"/>
      </w:pPr>
    </w:lvl>
    <w:lvl w:ilvl="8" w:tplc="0408001B" w:tentative="1">
      <w:start w:val="1"/>
      <w:numFmt w:val="lowerRoman"/>
      <w:lvlText w:val="%9."/>
      <w:lvlJc w:val="right"/>
      <w:pPr>
        <w:tabs>
          <w:tab w:val="num" w:pos="12283"/>
        </w:tabs>
        <w:ind w:left="12283" w:hanging="180"/>
      </w:pPr>
    </w:lvl>
  </w:abstractNum>
  <w:abstractNum w:abstractNumId="4" w15:restartNumberingAfterBreak="0">
    <w:nsid w:val="263B5FF0"/>
    <w:multiLevelType w:val="hybridMultilevel"/>
    <w:tmpl w:val="CA1AF8E2"/>
    <w:lvl w:ilvl="0" w:tplc="AC96AB14">
      <w:start w:val="1"/>
      <w:numFmt w:val="bullet"/>
      <w:lvlText w:val="-"/>
      <w:lvlJc w:val="left"/>
      <w:pPr>
        <w:ind w:left="1969" w:hanging="360"/>
      </w:pPr>
      <w:rPr>
        <w:rFonts w:ascii="Times New Roman" w:hAnsi="Times New Roman" w:cs="Times New Roman" w:hint="default"/>
      </w:rPr>
    </w:lvl>
    <w:lvl w:ilvl="1" w:tplc="04080003" w:tentative="1">
      <w:start w:val="1"/>
      <w:numFmt w:val="bullet"/>
      <w:lvlText w:val="o"/>
      <w:lvlJc w:val="left"/>
      <w:pPr>
        <w:ind w:left="2689" w:hanging="360"/>
      </w:pPr>
      <w:rPr>
        <w:rFonts w:ascii="Courier New" w:hAnsi="Courier New" w:cs="Courier New" w:hint="default"/>
      </w:rPr>
    </w:lvl>
    <w:lvl w:ilvl="2" w:tplc="04080005" w:tentative="1">
      <w:start w:val="1"/>
      <w:numFmt w:val="bullet"/>
      <w:lvlText w:val=""/>
      <w:lvlJc w:val="left"/>
      <w:pPr>
        <w:ind w:left="3409" w:hanging="360"/>
      </w:pPr>
      <w:rPr>
        <w:rFonts w:ascii="Wingdings" w:hAnsi="Wingdings" w:hint="default"/>
      </w:rPr>
    </w:lvl>
    <w:lvl w:ilvl="3" w:tplc="04080001" w:tentative="1">
      <w:start w:val="1"/>
      <w:numFmt w:val="bullet"/>
      <w:lvlText w:val=""/>
      <w:lvlJc w:val="left"/>
      <w:pPr>
        <w:ind w:left="4129" w:hanging="360"/>
      </w:pPr>
      <w:rPr>
        <w:rFonts w:ascii="Symbol" w:hAnsi="Symbol" w:hint="default"/>
      </w:rPr>
    </w:lvl>
    <w:lvl w:ilvl="4" w:tplc="04080003" w:tentative="1">
      <w:start w:val="1"/>
      <w:numFmt w:val="bullet"/>
      <w:lvlText w:val="o"/>
      <w:lvlJc w:val="left"/>
      <w:pPr>
        <w:ind w:left="4849" w:hanging="360"/>
      </w:pPr>
      <w:rPr>
        <w:rFonts w:ascii="Courier New" w:hAnsi="Courier New" w:cs="Courier New" w:hint="default"/>
      </w:rPr>
    </w:lvl>
    <w:lvl w:ilvl="5" w:tplc="04080005" w:tentative="1">
      <w:start w:val="1"/>
      <w:numFmt w:val="bullet"/>
      <w:lvlText w:val=""/>
      <w:lvlJc w:val="left"/>
      <w:pPr>
        <w:ind w:left="5569" w:hanging="360"/>
      </w:pPr>
      <w:rPr>
        <w:rFonts w:ascii="Wingdings" w:hAnsi="Wingdings" w:hint="default"/>
      </w:rPr>
    </w:lvl>
    <w:lvl w:ilvl="6" w:tplc="04080001" w:tentative="1">
      <w:start w:val="1"/>
      <w:numFmt w:val="bullet"/>
      <w:lvlText w:val=""/>
      <w:lvlJc w:val="left"/>
      <w:pPr>
        <w:ind w:left="6289" w:hanging="360"/>
      </w:pPr>
      <w:rPr>
        <w:rFonts w:ascii="Symbol" w:hAnsi="Symbol" w:hint="default"/>
      </w:rPr>
    </w:lvl>
    <w:lvl w:ilvl="7" w:tplc="04080003" w:tentative="1">
      <w:start w:val="1"/>
      <w:numFmt w:val="bullet"/>
      <w:lvlText w:val="o"/>
      <w:lvlJc w:val="left"/>
      <w:pPr>
        <w:ind w:left="7009" w:hanging="360"/>
      </w:pPr>
      <w:rPr>
        <w:rFonts w:ascii="Courier New" w:hAnsi="Courier New" w:cs="Courier New" w:hint="default"/>
      </w:rPr>
    </w:lvl>
    <w:lvl w:ilvl="8" w:tplc="04080005" w:tentative="1">
      <w:start w:val="1"/>
      <w:numFmt w:val="bullet"/>
      <w:lvlText w:val=""/>
      <w:lvlJc w:val="left"/>
      <w:pPr>
        <w:ind w:left="7729" w:hanging="360"/>
      </w:pPr>
      <w:rPr>
        <w:rFonts w:ascii="Wingdings" w:hAnsi="Wingdings" w:hint="default"/>
      </w:rPr>
    </w:lvl>
  </w:abstractNum>
  <w:abstractNum w:abstractNumId="5" w15:restartNumberingAfterBreak="0">
    <w:nsid w:val="2CBE285C"/>
    <w:multiLevelType w:val="hybridMultilevel"/>
    <w:tmpl w:val="0A32859A"/>
    <w:lvl w:ilvl="0" w:tplc="FFFFFFFF">
      <w:start w:val="2"/>
      <w:numFmt w:val="decimal"/>
      <w:lvlText w:val="%1."/>
      <w:lvlJc w:val="left"/>
      <w:pPr>
        <w:tabs>
          <w:tab w:val="num" w:pos="1249"/>
        </w:tabs>
        <w:ind w:left="1249" w:hanging="540"/>
      </w:pPr>
      <w:rPr>
        <w:rFonts w:hint="default"/>
      </w:rPr>
    </w:lvl>
    <w:lvl w:ilvl="1" w:tplc="04080019" w:tentative="1">
      <w:start w:val="1"/>
      <w:numFmt w:val="lowerLetter"/>
      <w:lvlText w:val="%2."/>
      <w:lvlJc w:val="left"/>
      <w:pPr>
        <w:tabs>
          <w:tab w:val="num" w:pos="544"/>
        </w:tabs>
        <w:ind w:left="544" w:hanging="360"/>
      </w:pPr>
    </w:lvl>
    <w:lvl w:ilvl="2" w:tplc="0408001B" w:tentative="1">
      <w:start w:val="1"/>
      <w:numFmt w:val="lowerRoman"/>
      <w:lvlText w:val="%3."/>
      <w:lvlJc w:val="right"/>
      <w:pPr>
        <w:tabs>
          <w:tab w:val="num" w:pos="1264"/>
        </w:tabs>
        <w:ind w:left="1264" w:hanging="180"/>
      </w:pPr>
    </w:lvl>
    <w:lvl w:ilvl="3" w:tplc="0408000F" w:tentative="1">
      <w:start w:val="1"/>
      <w:numFmt w:val="decimal"/>
      <w:lvlText w:val="%4."/>
      <w:lvlJc w:val="left"/>
      <w:pPr>
        <w:tabs>
          <w:tab w:val="num" w:pos="1984"/>
        </w:tabs>
        <w:ind w:left="1984" w:hanging="360"/>
      </w:pPr>
    </w:lvl>
    <w:lvl w:ilvl="4" w:tplc="04080019" w:tentative="1">
      <w:start w:val="1"/>
      <w:numFmt w:val="lowerLetter"/>
      <w:lvlText w:val="%5."/>
      <w:lvlJc w:val="left"/>
      <w:pPr>
        <w:tabs>
          <w:tab w:val="num" w:pos="2704"/>
        </w:tabs>
        <w:ind w:left="2704" w:hanging="360"/>
      </w:pPr>
    </w:lvl>
    <w:lvl w:ilvl="5" w:tplc="0408001B" w:tentative="1">
      <w:start w:val="1"/>
      <w:numFmt w:val="lowerRoman"/>
      <w:lvlText w:val="%6."/>
      <w:lvlJc w:val="right"/>
      <w:pPr>
        <w:tabs>
          <w:tab w:val="num" w:pos="3424"/>
        </w:tabs>
        <w:ind w:left="3424" w:hanging="180"/>
      </w:pPr>
    </w:lvl>
    <w:lvl w:ilvl="6" w:tplc="0408000F" w:tentative="1">
      <w:start w:val="1"/>
      <w:numFmt w:val="decimal"/>
      <w:lvlText w:val="%7."/>
      <w:lvlJc w:val="left"/>
      <w:pPr>
        <w:tabs>
          <w:tab w:val="num" w:pos="4144"/>
        </w:tabs>
        <w:ind w:left="4144" w:hanging="360"/>
      </w:pPr>
    </w:lvl>
    <w:lvl w:ilvl="7" w:tplc="04080019" w:tentative="1">
      <w:start w:val="1"/>
      <w:numFmt w:val="lowerLetter"/>
      <w:lvlText w:val="%8."/>
      <w:lvlJc w:val="left"/>
      <w:pPr>
        <w:tabs>
          <w:tab w:val="num" w:pos="4864"/>
        </w:tabs>
        <w:ind w:left="4864" w:hanging="360"/>
      </w:pPr>
    </w:lvl>
    <w:lvl w:ilvl="8" w:tplc="0408001B" w:tentative="1">
      <w:start w:val="1"/>
      <w:numFmt w:val="lowerRoman"/>
      <w:lvlText w:val="%9."/>
      <w:lvlJc w:val="right"/>
      <w:pPr>
        <w:tabs>
          <w:tab w:val="num" w:pos="5584"/>
        </w:tabs>
        <w:ind w:left="5584" w:hanging="180"/>
      </w:pPr>
    </w:lvl>
  </w:abstractNum>
  <w:abstractNum w:abstractNumId="6" w15:restartNumberingAfterBreak="0">
    <w:nsid w:val="30A15D4C"/>
    <w:multiLevelType w:val="hybridMultilevel"/>
    <w:tmpl w:val="95822F7E"/>
    <w:lvl w:ilvl="0" w:tplc="980CA24E">
      <w:start w:val="1"/>
      <w:numFmt w:val="upperRoman"/>
      <w:lvlText w:val="%1."/>
      <w:lvlJc w:val="left"/>
      <w:pPr>
        <w:tabs>
          <w:tab w:val="num" w:pos="3585"/>
        </w:tabs>
        <w:ind w:left="3585" w:hanging="360"/>
      </w:pPr>
      <w:rPr>
        <w:rFonts w:hint="default"/>
        <w:b/>
        <w:bCs/>
        <w:color w:val="auto"/>
      </w:rPr>
    </w:lvl>
    <w:lvl w:ilvl="1" w:tplc="FEB882DC">
      <w:start w:val="1"/>
      <w:numFmt w:val="decimal"/>
      <w:lvlText w:val="%2."/>
      <w:lvlJc w:val="left"/>
      <w:pPr>
        <w:tabs>
          <w:tab w:val="num" w:pos="2145"/>
        </w:tabs>
        <w:ind w:left="2145" w:hanging="360"/>
      </w:pPr>
      <w:rPr>
        <w:rFonts w:ascii="Times New Roman" w:eastAsia="Times New Roman" w:hAnsi="Times New Roman" w:hint="default"/>
        <w:b/>
        <w:bCs/>
        <w:color w:val="auto"/>
      </w:rPr>
    </w:lvl>
    <w:lvl w:ilvl="2" w:tplc="0408001B">
      <w:start w:val="1"/>
      <w:numFmt w:val="lowerRoman"/>
      <w:lvlText w:val="%3."/>
      <w:lvlJc w:val="right"/>
      <w:pPr>
        <w:tabs>
          <w:tab w:val="num" w:pos="2865"/>
        </w:tabs>
        <w:ind w:left="2865" w:hanging="180"/>
      </w:pPr>
    </w:lvl>
    <w:lvl w:ilvl="3" w:tplc="A61E480A">
      <w:start w:val="1"/>
      <w:numFmt w:val="decimal"/>
      <w:lvlText w:val="%4."/>
      <w:lvlJc w:val="left"/>
      <w:pPr>
        <w:tabs>
          <w:tab w:val="num" w:pos="3585"/>
        </w:tabs>
        <w:ind w:left="3585" w:hanging="360"/>
      </w:pPr>
      <w:rPr>
        <w:rFonts w:hint="default"/>
        <w:b w:val="0"/>
        <w:bCs/>
        <w:color w:val="auto"/>
      </w:rPr>
    </w:lvl>
    <w:lvl w:ilvl="4" w:tplc="04080019">
      <w:start w:val="1"/>
      <w:numFmt w:val="lowerLetter"/>
      <w:lvlText w:val="%5."/>
      <w:lvlJc w:val="left"/>
      <w:pPr>
        <w:tabs>
          <w:tab w:val="num" w:pos="4305"/>
        </w:tabs>
        <w:ind w:left="4305" w:hanging="360"/>
      </w:pPr>
      <w:rPr>
        <w:rFonts w:hint="default"/>
        <w:b/>
        <w:bCs/>
        <w:color w:val="auto"/>
      </w:rPr>
    </w:lvl>
    <w:lvl w:ilvl="5" w:tplc="0408001B">
      <w:start w:val="1"/>
      <w:numFmt w:val="lowerRoman"/>
      <w:lvlText w:val="%6."/>
      <w:lvlJc w:val="right"/>
      <w:pPr>
        <w:tabs>
          <w:tab w:val="num" w:pos="5025"/>
        </w:tabs>
        <w:ind w:left="5025" w:hanging="180"/>
      </w:pPr>
    </w:lvl>
    <w:lvl w:ilvl="6" w:tplc="0408000F">
      <w:start w:val="1"/>
      <w:numFmt w:val="decimal"/>
      <w:lvlText w:val="%7."/>
      <w:lvlJc w:val="left"/>
      <w:pPr>
        <w:tabs>
          <w:tab w:val="num" w:pos="5745"/>
        </w:tabs>
        <w:ind w:left="5745" w:hanging="360"/>
      </w:pPr>
    </w:lvl>
    <w:lvl w:ilvl="7" w:tplc="04080019">
      <w:start w:val="1"/>
      <w:numFmt w:val="lowerLetter"/>
      <w:lvlText w:val="%8."/>
      <w:lvlJc w:val="left"/>
      <w:pPr>
        <w:tabs>
          <w:tab w:val="num" w:pos="6465"/>
        </w:tabs>
        <w:ind w:left="6465" w:hanging="360"/>
      </w:pPr>
    </w:lvl>
    <w:lvl w:ilvl="8" w:tplc="0408001B">
      <w:start w:val="1"/>
      <w:numFmt w:val="lowerRoman"/>
      <w:lvlText w:val="%9."/>
      <w:lvlJc w:val="right"/>
      <w:pPr>
        <w:tabs>
          <w:tab w:val="num" w:pos="7185"/>
        </w:tabs>
        <w:ind w:left="7185" w:hanging="180"/>
      </w:pPr>
    </w:lvl>
  </w:abstractNum>
  <w:abstractNum w:abstractNumId="7" w15:restartNumberingAfterBreak="0">
    <w:nsid w:val="341A1939"/>
    <w:multiLevelType w:val="hybridMultilevel"/>
    <w:tmpl w:val="DEFCFAB4"/>
    <w:lvl w:ilvl="0" w:tplc="0408000F">
      <w:start w:val="2"/>
      <w:numFmt w:val="decimal"/>
      <w:lvlText w:val="%1."/>
      <w:lvlJc w:val="left"/>
      <w:pPr>
        <w:tabs>
          <w:tab w:val="num" w:pos="1778"/>
        </w:tabs>
        <w:ind w:left="1778" w:hanging="360"/>
      </w:pPr>
      <w:rPr>
        <w:rFonts w:hint="default"/>
      </w:rPr>
    </w:lvl>
    <w:lvl w:ilvl="1" w:tplc="04080019" w:tentative="1">
      <w:start w:val="1"/>
      <w:numFmt w:val="lowerLetter"/>
      <w:lvlText w:val="%2."/>
      <w:lvlJc w:val="left"/>
      <w:pPr>
        <w:tabs>
          <w:tab w:val="num" w:pos="2498"/>
        </w:tabs>
        <w:ind w:left="2498" w:hanging="360"/>
      </w:pPr>
    </w:lvl>
    <w:lvl w:ilvl="2" w:tplc="0408001B" w:tentative="1">
      <w:start w:val="1"/>
      <w:numFmt w:val="lowerRoman"/>
      <w:lvlText w:val="%3."/>
      <w:lvlJc w:val="right"/>
      <w:pPr>
        <w:tabs>
          <w:tab w:val="num" w:pos="3218"/>
        </w:tabs>
        <w:ind w:left="3218" w:hanging="180"/>
      </w:pPr>
    </w:lvl>
    <w:lvl w:ilvl="3" w:tplc="0408000F" w:tentative="1">
      <w:start w:val="1"/>
      <w:numFmt w:val="decimal"/>
      <w:lvlText w:val="%4."/>
      <w:lvlJc w:val="left"/>
      <w:pPr>
        <w:tabs>
          <w:tab w:val="num" w:pos="3938"/>
        </w:tabs>
        <w:ind w:left="3938" w:hanging="360"/>
      </w:pPr>
    </w:lvl>
    <w:lvl w:ilvl="4" w:tplc="04080019" w:tentative="1">
      <w:start w:val="1"/>
      <w:numFmt w:val="lowerLetter"/>
      <w:lvlText w:val="%5."/>
      <w:lvlJc w:val="left"/>
      <w:pPr>
        <w:tabs>
          <w:tab w:val="num" w:pos="4658"/>
        </w:tabs>
        <w:ind w:left="4658" w:hanging="360"/>
      </w:pPr>
    </w:lvl>
    <w:lvl w:ilvl="5" w:tplc="0408001B" w:tentative="1">
      <w:start w:val="1"/>
      <w:numFmt w:val="lowerRoman"/>
      <w:lvlText w:val="%6."/>
      <w:lvlJc w:val="right"/>
      <w:pPr>
        <w:tabs>
          <w:tab w:val="num" w:pos="5378"/>
        </w:tabs>
        <w:ind w:left="5378" w:hanging="180"/>
      </w:pPr>
    </w:lvl>
    <w:lvl w:ilvl="6" w:tplc="0408000F" w:tentative="1">
      <w:start w:val="1"/>
      <w:numFmt w:val="decimal"/>
      <w:lvlText w:val="%7."/>
      <w:lvlJc w:val="left"/>
      <w:pPr>
        <w:tabs>
          <w:tab w:val="num" w:pos="6098"/>
        </w:tabs>
        <w:ind w:left="6098" w:hanging="360"/>
      </w:pPr>
    </w:lvl>
    <w:lvl w:ilvl="7" w:tplc="04080019" w:tentative="1">
      <w:start w:val="1"/>
      <w:numFmt w:val="lowerLetter"/>
      <w:lvlText w:val="%8."/>
      <w:lvlJc w:val="left"/>
      <w:pPr>
        <w:tabs>
          <w:tab w:val="num" w:pos="6818"/>
        </w:tabs>
        <w:ind w:left="6818" w:hanging="360"/>
      </w:pPr>
    </w:lvl>
    <w:lvl w:ilvl="8" w:tplc="0408001B" w:tentative="1">
      <w:start w:val="1"/>
      <w:numFmt w:val="lowerRoman"/>
      <w:lvlText w:val="%9."/>
      <w:lvlJc w:val="right"/>
      <w:pPr>
        <w:tabs>
          <w:tab w:val="num" w:pos="7538"/>
        </w:tabs>
        <w:ind w:left="7538" w:hanging="180"/>
      </w:pPr>
    </w:lvl>
  </w:abstractNum>
  <w:abstractNum w:abstractNumId="8" w15:restartNumberingAfterBreak="0">
    <w:nsid w:val="34F26EB2"/>
    <w:multiLevelType w:val="hybridMultilevel"/>
    <w:tmpl w:val="ED78DC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5664555"/>
    <w:multiLevelType w:val="hybridMultilevel"/>
    <w:tmpl w:val="470E381E"/>
    <w:lvl w:ilvl="0" w:tplc="86ACFA7E">
      <w:start w:val="1"/>
      <w:numFmt w:val="bullet"/>
      <w:lvlText w:val=""/>
      <w:lvlJc w:val="left"/>
      <w:pPr>
        <w:tabs>
          <w:tab w:val="num" w:pos="3555"/>
        </w:tabs>
        <w:ind w:left="3555" w:hanging="360"/>
      </w:pPr>
      <w:rPr>
        <w:rFonts w:ascii="Wingdings" w:hAnsi="Wingdings" w:hint="default"/>
      </w:rPr>
    </w:lvl>
    <w:lvl w:ilvl="1" w:tplc="04080003">
      <w:start w:val="1"/>
      <w:numFmt w:val="bullet"/>
      <w:lvlText w:val="o"/>
      <w:lvlJc w:val="left"/>
      <w:pPr>
        <w:tabs>
          <w:tab w:val="num" w:pos="4275"/>
        </w:tabs>
        <w:ind w:left="4275" w:hanging="360"/>
      </w:pPr>
      <w:rPr>
        <w:rFonts w:ascii="Courier New" w:hAnsi="Courier New" w:cs="Courier New" w:hint="default"/>
      </w:rPr>
    </w:lvl>
    <w:lvl w:ilvl="2" w:tplc="04080005">
      <w:start w:val="1"/>
      <w:numFmt w:val="bullet"/>
      <w:lvlText w:val=""/>
      <w:lvlJc w:val="left"/>
      <w:pPr>
        <w:tabs>
          <w:tab w:val="num" w:pos="4995"/>
        </w:tabs>
        <w:ind w:left="4995" w:hanging="360"/>
      </w:pPr>
      <w:rPr>
        <w:rFonts w:ascii="Wingdings" w:hAnsi="Wingdings" w:cs="Wingdings" w:hint="default"/>
      </w:rPr>
    </w:lvl>
    <w:lvl w:ilvl="3" w:tplc="04080001">
      <w:start w:val="1"/>
      <w:numFmt w:val="bullet"/>
      <w:lvlText w:val=""/>
      <w:lvlJc w:val="left"/>
      <w:pPr>
        <w:tabs>
          <w:tab w:val="num" w:pos="5715"/>
        </w:tabs>
        <w:ind w:left="5715" w:hanging="360"/>
      </w:pPr>
      <w:rPr>
        <w:rFonts w:ascii="Symbol" w:hAnsi="Symbol" w:cs="Symbol" w:hint="default"/>
      </w:rPr>
    </w:lvl>
    <w:lvl w:ilvl="4" w:tplc="04080003">
      <w:start w:val="1"/>
      <w:numFmt w:val="bullet"/>
      <w:lvlText w:val="o"/>
      <w:lvlJc w:val="left"/>
      <w:pPr>
        <w:tabs>
          <w:tab w:val="num" w:pos="6435"/>
        </w:tabs>
        <w:ind w:left="6435" w:hanging="360"/>
      </w:pPr>
      <w:rPr>
        <w:rFonts w:ascii="Courier New" w:hAnsi="Courier New" w:cs="Courier New" w:hint="default"/>
      </w:rPr>
    </w:lvl>
    <w:lvl w:ilvl="5" w:tplc="04080005">
      <w:start w:val="1"/>
      <w:numFmt w:val="bullet"/>
      <w:lvlText w:val=""/>
      <w:lvlJc w:val="left"/>
      <w:pPr>
        <w:tabs>
          <w:tab w:val="num" w:pos="7155"/>
        </w:tabs>
        <w:ind w:left="7155" w:hanging="360"/>
      </w:pPr>
      <w:rPr>
        <w:rFonts w:ascii="Wingdings" w:hAnsi="Wingdings" w:cs="Wingdings" w:hint="default"/>
      </w:rPr>
    </w:lvl>
    <w:lvl w:ilvl="6" w:tplc="04080001">
      <w:start w:val="1"/>
      <w:numFmt w:val="bullet"/>
      <w:lvlText w:val=""/>
      <w:lvlJc w:val="left"/>
      <w:pPr>
        <w:tabs>
          <w:tab w:val="num" w:pos="7875"/>
        </w:tabs>
        <w:ind w:left="7875" w:hanging="360"/>
      </w:pPr>
      <w:rPr>
        <w:rFonts w:ascii="Symbol" w:hAnsi="Symbol" w:cs="Symbol" w:hint="default"/>
      </w:rPr>
    </w:lvl>
    <w:lvl w:ilvl="7" w:tplc="04080003">
      <w:start w:val="1"/>
      <w:numFmt w:val="bullet"/>
      <w:lvlText w:val="o"/>
      <w:lvlJc w:val="left"/>
      <w:pPr>
        <w:tabs>
          <w:tab w:val="num" w:pos="8595"/>
        </w:tabs>
        <w:ind w:left="8595" w:hanging="360"/>
      </w:pPr>
      <w:rPr>
        <w:rFonts w:ascii="Courier New" w:hAnsi="Courier New" w:cs="Courier New" w:hint="default"/>
      </w:rPr>
    </w:lvl>
    <w:lvl w:ilvl="8" w:tplc="04080005">
      <w:start w:val="1"/>
      <w:numFmt w:val="bullet"/>
      <w:lvlText w:val=""/>
      <w:lvlJc w:val="left"/>
      <w:pPr>
        <w:tabs>
          <w:tab w:val="num" w:pos="9315"/>
        </w:tabs>
        <w:ind w:left="9315" w:hanging="360"/>
      </w:pPr>
      <w:rPr>
        <w:rFonts w:ascii="Wingdings" w:hAnsi="Wingdings" w:cs="Wingdings" w:hint="default"/>
      </w:rPr>
    </w:lvl>
  </w:abstractNum>
  <w:abstractNum w:abstractNumId="10" w15:restartNumberingAfterBreak="0">
    <w:nsid w:val="3900661A"/>
    <w:multiLevelType w:val="hybridMultilevel"/>
    <w:tmpl w:val="126650C4"/>
    <w:lvl w:ilvl="0" w:tplc="A86A5D84">
      <w:start w:val="1"/>
      <mc:AlternateContent>
        <mc:Choice Requires="w14">
          <w:numFmt w:val="custom" w:format="α, β, γ, ..."/>
        </mc:Choice>
        <mc:Fallback>
          <w:numFmt w:val="decimal"/>
        </mc:Fallback>
      </mc:AlternateContent>
      <w:lvlText w:val="%1."/>
      <w:lvlJc w:val="left"/>
      <w:pPr>
        <w:ind w:left="1969" w:hanging="360"/>
      </w:pPr>
      <w:rPr>
        <w:rFonts w:hint="default"/>
      </w:rPr>
    </w:lvl>
    <w:lvl w:ilvl="1" w:tplc="04080019" w:tentative="1">
      <w:start w:val="1"/>
      <w:numFmt w:val="lowerLetter"/>
      <w:lvlText w:val="%2."/>
      <w:lvlJc w:val="left"/>
      <w:pPr>
        <w:ind w:left="2689" w:hanging="360"/>
      </w:pPr>
    </w:lvl>
    <w:lvl w:ilvl="2" w:tplc="0408001B" w:tentative="1">
      <w:start w:val="1"/>
      <w:numFmt w:val="lowerRoman"/>
      <w:lvlText w:val="%3."/>
      <w:lvlJc w:val="right"/>
      <w:pPr>
        <w:ind w:left="3409" w:hanging="180"/>
      </w:pPr>
    </w:lvl>
    <w:lvl w:ilvl="3" w:tplc="0408000F" w:tentative="1">
      <w:start w:val="1"/>
      <w:numFmt w:val="decimal"/>
      <w:lvlText w:val="%4."/>
      <w:lvlJc w:val="left"/>
      <w:pPr>
        <w:ind w:left="4129" w:hanging="360"/>
      </w:pPr>
    </w:lvl>
    <w:lvl w:ilvl="4" w:tplc="04080019" w:tentative="1">
      <w:start w:val="1"/>
      <w:numFmt w:val="lowerLetter"/>
      <w:lvlText w:val="%5."/>
      <w:lvlJc w:val="left"/>
      <w:pPr>
        <w:ind w:left="4849" w:hanging="360"/>
      </w:pPr>
    </w:lvl>
    <w:lvl w:ilvl="5" w:tplc="0408001B" w:tentative="1">
      <w:start w:val="1"/>
      <w:numFmt w:val="lowerRoman"/>
      <w:lvlText w:val="%6."/>
      <w:lvlJc w:val="right"/>
      <w:pPr>
        <w:ind w:left="5569" w:hanging="180"/>
      </w:pPr>
    </w:lvl>
    <w:lvl w:ilvl="6" w:tplc="0408000F" w:tentative="1">
      <w:start w:val="1"/>
      <w:numFmt w:val="decimal"/>
      <w:lvlText w:val="%7."/>
      <w:lvlJc w:val="left"/>
      <w:pPr>
        <w:ind w:left="6289" w:hanging="360"/>
      </w:pPr>
    </w:lvl>
    <w:lvl w:ilvl="7" w:tplc="04080019" w:tentative="1">
      <w:start w:val="1"/>
      <w:numFmt w:val="lowerLetter"/>
      <w:lvlText w:val="%8."/>
      <w:lvlJc w:val="left"/>
      <w:pPr>
        <w:ind w:left="7009" w:hanging="360"/>
      </w:pPr>
    </w:lvl>
    <w:lvl w:ilvl="8" w:tplc="0408001B" w:tentative="1">
      <w:start w:val="1"/>
      <w:numFmt w:val="lowerRoman"/>
      <w:lvlText w:val="%9."/>
      <w:lvlJc w:val="right"/>
      <w:pPr>
        <w:ind w:left="7729" w:hanging="180"/>
      </w:pPr>
    </w:lvl>
  </w:abstractNum>
  <w:abstractNum w:abstractNumId="11" w15:restartNumberingAfterBreak="0">
    <w:nsid w:val="3AF0412B"/>
    <w:multiLevelType w:val="hybridMultilevel"/>
    <w:tmpl w:val="452AE99C"/>
    <w:lvl w:ilvl="0" w:tplc="FFFFFFFF">
      <w:start w:val="6"/>
      <w:numFmt w:val="decimal"/>
      <w:lvlText w:val="%1."/>
      <w:lvlJc w:val="left"/>
      <w:pPr>
        <w:tabs>
          <w:tab w:val="num" w:pos="1965"/>
        </w:tabs>
        <w:ind w:left="1965" w:hanging="360"/>
      </w:pPr>
      <w:rPr>
        <w:rFonts w:hint="default"/>
      </w:rPr>
    </w:lvl>
    <w:lvl w:ilvl="1" w:tplc="FFFFFFFF" w:tentative="1">
      <w:start w:val="1"/>
      <w:numFmt w:val="lowerLetter"/>
      <w:lvlText w:val="%2."/>
      <w:lvlJc w:val="left"/>
      <w:pPr>
        <w:tabs>
          <w:tab w:val="num" w:pos="2685"/>
        </w:tabs>
        <w:ind w:left="2685" w:hanging="360"/>
      </w:pPr>
    </w:lvl>
    <w:lvl w:ilvl="2" w:tplc="FFFFFFFF" w:tentative="1">
      <w:start w:val="1"/>
      <w:numFmt w:val="lowerRoman"/>
      <w:lvlText w:val="%3."/>
      <w:lvlJc w:val="right"/>
      <w:pPr>
        <w:tabs>
          <w:tab w:val="num" w:pos="3405"/>
        </w:tabs>
        <w:ind w:left="3405" w:hanging="180"/>
      </w:pPr>
    </w:lvl>
    <w:lvl w:ilvl="3" w:tplc="FFFFFFFF" w:tentative="1">
      <w:start w:val="1"/>
      <w:numFmt w:val="decimal"/>
      <w:lvlText w:val="%4."/>
      <w:lvlJc w:val="left"/>
      <w:pPr>
        <w:tabs>
          <w:tab w:val="num" w:pos="4125"/>
        </w:tabs>
        <w:ind w:left="4125" w:hanging="360"/>
      </w:pPr>
    </w:lvl>
    <w:lvl w:ilvl="4" w:tplc="FFFFFFFF" w:tentative="1">
      <w:start w:val="1"/>
      <w:numFmt w:val="lowerLetter"/>
      <w:lvlText w:val="%5."/>
      <w:lvlJc w:val="left"/>
      <w:pPr>
        <w:tabs>
          <w:tab w:val="num" w:pos="4845"/>
        </w:tabs>
        <w:ind w:left="4845" w:hanging="360"/>
      </w:pPr>
    </w:lvl>
    <w:lvl w:ilvl="5" w:tplc="FFFFFFFF" w:tentative="1">
      <w:start w:val="1"/>
      <w:numFmt w:val="lowerRoman"/>
      <w:lvlText w:val="%6."/>
      <w:lvlJc w:val="right"/>
      <w:pPr>
        <w:tabs>
          <w:tab w:val="num" w:pos="5565"/>
        </w:tabs>
        <w:ind w:left="5565" w:hanging="180"/>
      </w:pPr>
    </w:lvl>
    <w:lvl w:ilvl="6" w:tplc="FFFFFFFF" w:tentative="1">
      <w:start w:val="1"/>
      <w:numFmt w:val="decimal"/>
      <w:lvlText w:val="%7."/>
      <w:lvlJc w:val="left"/>
      <w:pPr>
        <w:tabs>
          <w:tab w:val="num" w:pos="6285"/>
        </w:tabs>
        <w:ind w:left="6285" w:hanging="360"/>
      </w:pPr>
    </w:lvl>
    <w:lvl w:ilvl="7" w:tplc="FFFFFFFF" w:tentative="1">
      <w:start w:val="1"/>
      <w:numFmt w:val="lowerLetter"/>
      <w:lvlText w:val="%8."/>
      <w:lvlJc w:val="left"/>
      <w:pPr>
        <w:tabs>
          <w:tab w:val="num" w:pos="7005"/>
        </w:tabs>
        <w:ind w:left="7005" w:hanging="360"/>
      </w:pPr>
    </w:lvl>
    <w:lvl w:ilvl="8" w:tplc="FFFFFFFF" w:tentative="1">
      <w:start w:val="1"/>
      <w:numFmt w:val="lowerRoman"/>
      <w:lvlText w:val="%9."/>
      <w:lvlJc w:val="right"/>
      <w:pPr>
        <w:tabs>
          <w:tab w:val="num" w:pos="7725"/>
        </w:tabs>
        <w:ind w:left="7725" w:hanging="180"/>
      </w:pPr>
    </w:lvl>
  </w:abstractNum>
  <w:abstractNum w:abstractNumId="12" w15:restartNumberingAfterBreak="0">
    <w:nsid w:val="3F3E76B0"/>
    <w:multiLevelType w:val="hybridMultilevel"/>
    <w:tmpl w:val="0DA83334"/>
    <w:lvl w:ilvl="0" w:tplc="C47EA2B6">
      <w:start w:val="1"/>
      <w:numFmt w:val="decimal"/>
      <w:lvlText w:val="%1."/>
      <w:lvlJc w:val="left"/>
      <w:pPr>
        <w:tabs>
          <w:tab w:val="num" w:pos="1249"/>
        </w:tabs>
        <w:ind w:left="1249" w:hanging="54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460A3811"/>
    <w:multiLevelType w:val="hybridMultilevel"/>
    <w:tmpl w:val="6002C114"/>
    <w:lvl w:ilvl="0" w:tplc="FFFFFFFF">
      <w:start w:val="2"/>
      <w:numFmt w:val="decimal"/>
      <w:lvlText w:val="%1."/>
      <w:lvlJc w:val="left"/>
      <w:pPr>
        <w:tabs>
          <w:tab w:val="num" w:pos="2145"/>
        </w:tabs>
        <w:ind w:left="2145" w:hanging="540"/>
      </w:pPr>
      <w:rPr>
        <w:rFonts w:hint="default"/>
      </w:rPr>
    </w:lvl>
    <w:lvl w:ilvl="1" w:tplc="FFFFFFFF" w:tentative="1">
      <w:start w:val="1"/>
      <w:numFmt w:val="lowerLetter"/>
      <w:lvlText w:val="%2."/>
      <w:lvlJc w:val="left"/>
      <w:pPr>
        <w:tabs>
          <w:tab w:val="num" w:pos="2685"/>
        </w:tabs>
        <w:ind w:left="2685" w:hanging="360"/>
      </w:pPr>
    </w:lvl>
    <w:lvl w:ilvl="2" w:tplc="FFFFFFFF" w:tentative="1">
      <w:start w:val="1"/>
      <w:numFmt w:val="lowerRoman"/>
      <w:lvlText w:val="%3."/>
      <w:lvlJc w:val="right"/>
      <w:pPr>
        <w:tabs>
          <w:tab w:val="num" w:pos="3405"/>
        </w:tabs>
        <w:ind w:left="3405" w:hanging="180"/>
      </w:pPr>
    </w:lvl>
    <w:lvl w:ilvl="3" w:tplc="FFFFFFFF" w:tentative="1">
      <w:start w:val="1"/>
      <w:numFmt w:val="decimal"/>
      <w:lvlText w:val="%4."/>
      <w:lvlJc w:val="left"/>
      <w:pPr>
        <w:tabs>
          <w:tab w:val="num" w:pos="4125"/>
        </w:tabs>
        <w:ind w:left="4125" w:hanging="360"/>
      </w:pPr>
    </w:lvl>
    <w:lvl w:ilvl="4" w:tplc="FFFFFFFF" w:tentative="1">
      <w:start w:val="1"/>
      <w:numFmt w:val="lowerLetter"/>
      <w:lvlText w:val="%5."/>
      <w:lvlJc w:val="left"/>
      <w:pPr>
        <w:tabs>
          <w:tab w:val="num" w:pos="4845"/>
        </w:tabs>
        <w:ind w:left="4845" w:hanging="360"/>
      </w:pPr>
    </w:lvl>
    <w:lvl w:ilvl="5" w:tplc="FFFFFFFF" w:tentative="1">
      <w:start w:val="1"/>
      <w:numFmt w:val="lowerRoman"/>
      <w:lvlText w:val="%6."/>
      <w:lvlJc w:val="right"/>
      <w:pPr>
        <w:tabs>
          <w:tab w:val="num" w:pos="5565"/>
        </w:tabs>
        <w:ind w:left="5565" w:hanging="180"/>
      </w:pPr>
    </w:lvl>
    <w:lvl w:ilvl="6" w:tplc="FFFFFFFF" w:tentative="1">
      <w:start w:val="1"/>
      <w:numFmt w:val="decimal"/>
      <w:lvlText w:val="%7."/>
      <w:lvlJc w:val="left"/>
      <w:pPr>
        <w:tabs>
          <w:tab w:val="num" w:pos="6285"/>
        </w:tabs>
        <w:ind w:left="6285" w:hanging="360"/>
      </w:pPr>
    </w:lvl>
    <w:lvl w:ilvl="7" w:tplc="FFFFFFFF" w:tentative="1">
      <w:start w:val="1"/>
      <w:numFmt w:val="lowerLetter"/>
      <w:lvlText w:val="%8."/>
      <w:lvlJc w:val="left"/>
      <w:pPr>
        <w:tabs>
          <w:tab w:val="num" w:pos="7005"/>
        </w:tabs>
        <w:ind w:left="7005" w:hanging="360"/>
      </w:pPr>
    </w:lvl>
    <w:lvl w:ilvl="8" w:tplc="FFFFFFFF" w:tentative="1">
      <w:start w:val="1"/>
      <w:numFmt w:val="lowerRoman"/>
      <w:lvlText w:val="%9."/>
      <w:lvlJc w:val="right"/>
      <w:pPr>
        <w:tabs>
          <w:tab w:val="num" w:pos="7725"/>
        </w:tabs>
        <w:ind w:left="7725" w:hanging="180"/>
      </w:pPr>
    </w:lvl>
  </w:abstractNum>
  <w:abstractNum w:abstractNumId="14" w15:restartNumberingAfterBreak="0">
    <w:nsid w:val="4A8B75EE"/>
    <w:multiLevelType w:val="multilevel"/>
    <w:tmpl w:val="6002C114"/>
    <w:lvl w:ilvl="0">
      <w:start w:val="2"/>
      <w:numFmt w:val="decimal"/>
      <w:lvlText w:val="%1."/>
      <w:lvlJc w:val="left"/>
      <w:pPr>
        <w:tabs>
          <w:tab w:val="num" w:pos="2145"/>
        </w:tabs>
        <w:ind w:left="2145" w:hanging="540"/>
      </w:pPr>
      <w:rPr>
        <w:rFonts w:hint="default"/>
      </w:rPr>
    </w:lvl>
    <w:lvl w:ilvl="1">
      <w:start w:val="1"/>
      <w:numFmt w:val="lowerLetter"/>
      <w:lvlText w:val="%2."/>
      <w:lvlJc w:val="left"/>
      <w:pPr>
        <w:tabs>
          <w:tab w:val="num" w:pos="2685"/>
        </w:tabs>
        <w:ind w:left="2685" w:hanging="360"/>
      </w:pPr>
    </w:lvl>
    <w:lvl w:ilvl="2">
      <w:start w:val="1"/>
      <w:numFmt w:val="lowerRoman"/>
      <w:lvlText w:val="%3."/>
      <w:lvlJc w:val="right"/>
      <w:pPr>
        <w:tabs>
          <w:tab w:val="num" w:pos="3405"/>
        </w:tabs>
        <w:ind w:left="3405" w:hanging="180"/>
      </w:pPr>
    </w:lvl>
    <w:lvl w:ilvl="3">
      <w:start w:val="1"/>
      <w:numFmt w:val="decimal"/>
      <w:lvlText w:val="%4."/>
      <w:lvlJc w:val="left"/>
      <w:pPr>
        <w:tabs>
          <w:tab w:val="num" w:pos="4125"/>
        </w:tabs>
        <w:ind w:left="4125" w:hanging="360"/>
      </w:pPr>
    </w:lvl>
    <w:lvl w:ilvl="4">
      <w:start w:val="1"/>
      <w:numFmt w:val="lowerLetter"/>
      <w:lvlText w:val="%5."/>
      <w:lvlJc w:val="left"/>
      <w:pPr>
        <w:tabs>
          <w:tab w:val="num" w:pos="4845"/>
        </w:tabs>
        <w:ind w:left="4845" w:hanging="360"/>
      </w:pPr>
    </w:lvl>
    <w:lvl w:ilvl="5">
      <w:start w:val="1"/>
      <w:numFmt w:val="lowerRoman"/>
      <w:lvlText w:val="%6."/>
      <w:lvlJc w:val="right"/>
      <w:pPr>
        <w:tabs>
          <w:tab w:val="num" w:pos="5565"/>
        </w:tabs>
        <w:ind w:left="5565" w:hanging="180"/>
      </w:pPr>
    </w:lvl>
    <w:lvl w:ilvl="6">
      <w:start w:val="1"/>
      <w:numFmt w:val="decimal"/>
      <w:lvlText w:val="%7."/>
      <w:lvlJc w:val="left"/>
      <w:pPr>
        <w:tabs>
          <w:tab w:val="num" w:pos="6285"/>
        </w:tabs>
        <w:ind w:left="6285" w:hanging="360"/>
      </w:pPr>
    </w:lvl>
    <w:lvl w:ilvl="7">
      <w:start w:val="1"/>
      <w:numFmt w:val="lowerLetter"/>
      <w:lvlText w:val="%8."/>
      <w:lvlJc w:val="left"/>
      <w:pPr>
        <w:tabs>
          <w:tab w:val="num" w:pos="7005"/>
        </w:tabs>
        <w:ind w:left="7005" w:hanging="360"/>
      </w:pPr>
    </w:lvl>
    <w:lvl w:ilvl="8">
      <w:start w:val="1"/>
      <w:numFmt w:val="lowerRoman"/>
      <w:lvlText w:val="%9."/>
      <w:lvlJc w:val="right"/>
      <w:pPr>
        <w:tabs>
          <w:tab w:val="num" w:pos="7725"/>
        </w:tabs>
        <w:ind w:left="7725" w:hanging="180"/>
      </w:pPr>
    </w:lvl>
  </w:abstractNum>
  <w:abstractNum w:abstractNumId="15" w15:restartNumberingAfterBreak="0">
    <w:nsid w:val="4BFC4909"/>
    <w:multiLevelType w:val="hybridMultilevel"/>
    <w:tmpl w:val="8A8ED97C"/>
    <w:lvl w:ilvl="0" w:tplc="FFFFFFFF">
      <w:start w:val="1"/>
      <w:numFmt w:val="decimal"/>
      <w:lvlText w:val="%1."/>
      <w:lvlJc w:val="left"/>
      <w:pPr>
        <w:tabs>
          <w:tab w:val="num" w:pos="2138"/>
        </w:tabs>
        <w:ind w:left="2138" w:hanging="720"/>
      </w:pPr>
      <w:rPr>
        <w:rFonts w:hint="default"/>
      </w:rPr>
    </w:lvl>
    <w:lvl w:ilvl="1" w:tplc="FFFFFFFF">
      <w:start w:val="1"/>
      <w:numFmt w:val="bullet"/>
      <w:lvlText w:val=""/>
      <w:lvlJc w:val="left"/>
      <w:pPr>
        <w:tabs>
          <w:tab w:val="num" w:pos="2498"/>
        </w:tabs>
        <w:ind w:left="2498" w:hanging="360"/>
      </w:pPr>
      <w:rPr>
        <w:rFonts w:ascii="Symbol" w:hAnsi="Symbol" w:hint="default"/>
      </w:r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6" w15:restartNumberingAfterBreak="0">
    <w:nsid w:val="4F621B83"/>
    <w:multiLevelType w:val="hybridMultilevel"/>
    <w:tmpl w:val="E90ACC52"/>
    <w:lvl w:ilvl="0" w:tplc="F5929540">
      <w:start w:val="1"/>
      <w:numFmt w:val="decimal"/>
      <w:lvlText w:val="%1."/>
      <w:lvlJc w:val="left"/>
      <w:pPr>
        <w:tabs>
          <w:tab w:val="num" w:pos="1778"/>
        </w:tabs>
        <w:ind w:left="1778" w:hanging="360"/>
      </w:pPr>
      <w:rPr>
        <w:rFonts w:ascii="Times New Roman" w:eastAsia="Times New Roman" w:hAnsi="Times New Roman" w:cs="Times New Roman"/>
      </w:rPr>
    </w:lvl>
    <w:lvl w:ilvl="1" w:tplc="04080019" w:tentative="1">
      <w:start w:val="1"/>
      <w:numFmt w:val="lowerLetter"/>
      <w:lvlText w:val="%2."/>
      <w:lvlJc w:val="left"/>
      <w:pPr>
        <w:tabs>
          <w:tab w:val="num" w:pos="2498"/>
        </w:tabs>
        <w:ind w:left="2498" w:hanging="360"/>
      </w:pPr>
    </w:lvl>
    <w:lvl w:ilvl="2" w:tplc="0408001B" w:tentative="1">
      <w:start w:val="1"/>
      <w:numFmt w:val="lowerRoman"/>
      <w:lvlText w:val="%3."/>
      <w:lvlJc w:val="right"/>
      <w:pPr>
        <w:tabs>
          <w:tab w:val="num" w:pos="3218"/>
        </w:tabs>
        <w:ind w:left="3218" w:hanging="180"/>
      </w:pPr>
    </w:lvl>
    <w:lvl w:ilvl="3" w:tplc="0408000F" w:tentative="1">
      <w:start w:val="1"/>
      <w:numFmt w:val="decimal"/>
      <w:lvlText w:val="%4."/>
      <w:lvlJc w:val="left"/>
      <w:pPr>
        <w:tabs>
          <w:tab w:val="num" w:pos="3938"/>
        </w:tabs>
        <w:ind w:left="3938" w:hanging="360"/>
      </w:pPr>
    </w:lvl>
    <w:lvl w:ilvl="4" w:tplc="04080019" w:tentative="1">
      <w:start w:val="1"/>
      <w:numFmt w:val="lowerLetter"/>
      <w:lvlText w:val="%5."/>
      <w:lvlJc w:val="left"/>
      <w:pPr>
        <w:tabs>
          <w:tab w:val="num" w:pos="4658"/>
        </w:tabs>
        <w:ind w:left="4658" w:hanging="360"/>
      </w:pPr>
    </w:lvl>
    <w:lvl w:ilvl="5" w:tplc="0408001B" w:tentative="1">
      <w:start w:val="1"/>
      <w:numFmt w:val="lowerRoman"/>
      <w:lvlText w:val="%6."/>
      <w:lvlJc w:val="right"/>
      <w:pPr>
        <w:tabs>
          <w:tab w:val="num" w:pos="5378"/>
        </w:tabs>
        <w:ind w:left="5378" w:hanging="180"/>
      </w:pPr>
    </w:lvl>
    <w:lvl w:ilvl="6" w:tplc="0408000F" w:tentative="1">
      <w:start w:val="1"/>
      <w:numFmt w:val="decimal"/>
      <w:lvlText w:val="%7."/>
      <w:lvlJc w:val="left"/>
      <w:pPr>
        <w:tabs>
          <w:tab w:val="num" w:pos="6098"/>
        </w:tabs>
        <w:ind w:left="6098" w:hanging="360"/>
      </w:pPr>
    </w:lvl>
    <w:lvl w:ilvl="7" w:tplc="04080019" w:tentative="1">
      <w:start w:val="1"/>
      <w:numFmt w:val="lowerLetter"/>
      <w:lvlText w:val="%8."/>
      <w:lvlJc w:val="left"/>
      <w:pPr>
        <w:tabs>
          <w:tab w:val="num" w:pos="6818"/>
        </w:tabs>
        <w:ind w:left="6818" w:hanging="360"/>
      </w:pPr>
    </w:lvl>
    <w:lvl w:ilvl="8" w:tplc="0408001B" w:tentative="1">
      <w:start w:val="1"/>
      <w:numFmt w:val="lowerRoman"/>
      <w:lvlText w:val="%9."/>
      <w:lvlJc w:val="right"/>
      <w:pPr>
        <w:tabs>
          <w:tab w:val="num" w:pos="7538"/>
        </w:tabs>
        <w:ind w:left="7538" w:hanging="180"/>
      </w:pPr>
    </w:lvl>
  </w:abstractNum>
  <w:abstractNum w:abstractNumId="17" w15:restartNumberingAfterBreak="0">
    <w:nsid w:val="5384233B"/>
    <w:multiLevelType w:val="hybridMultilevel"/>
    <w:tmpl w:val="88FCA838"/>
    <w:lvl w:ilvl="0" w:tplc="1570D660">
      <w:start w:val="1"/>
      <w:numFmt w:val="decimal"/>
      <w:lvlText w:val="%1."/>
      <w:lvlJc w:val="left"/>
      <w:pPr>
        <w:tabs>
          <w:tab w:val="num" w:pos="1249"/>
        </w:tabs>
        <w:ind w:left="1249" w:hanging="54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EFD632F"/>
    <w:multiLevelType w:val="multilevel"/>
    <w:tmpl w:val="0A32859A"/>
    <w:lvl w:ilvl="0">
      <w:start w:val="2"/>
      <w:numFmt w:val="decimal"/>
      <w:lvlText w:val="%1."/>
      <w:lvlJc w:val="left"/>
      <w:pPr>
        <w:tabs>
          <w:tab w:val="num" w:pos="1249"/>
        </w:tabs>
        <w:ind w:left="1249" w:hanging="540"/>
      </w:pPr>
      <w:rPr>
        <w:rFonts w:hint="default"/>
      </w:rPr>
    </w:lvl>
    <w:lvl w:ilvl="1">
      <w:start w:val="1"/>
      <w:numFmt w:val="lowerLetter"/>
      <w:lvlText w:val="%2."/>
      <w:lvlJc w:val="left"/>
      <w:pPr>
        <w:tabs>
          <w:tab w:val="num" w:pos="544"/>
        </w:tabs>
        <w:ind w:left="544" w:hanging="360"/>
      </w:pPr>
    </w:lvl>
    <w:lvl w:ilvl="2">
      <w:start w:val="1"/>
      <w:numFmt w:val="lowerRoman"/>
      <w:lvlText w:val="%3."/>
      <w:lvlJc w:val="right"/>
      <w:pPr>
        <w:tabs>
          <w:tab w:val="num" w:pos="1264"/>
        </w:tabs>
        <w:ind w:left="1264" w:hanging="180"/>
      </w:pPr>
    </w:lvl>
    <w:lvl w:ilvl="3">
      <w:start w:val="1"/>
      <w:numFmt w:val="decimal"/>
      <w:lvlText w:val="%4."/>
      <w:lvlJc w:val="left"/>
      <w:pPr>
        <w:tabs>
          <w:tab w:val="num" w:pos="1984"/>
        </w:tabs>
        <w:ind w:left="1984" w:hanging="360"/>
      </w:pPr>
    </w:lvl>
    <w:lvl w:ilvl="4">
      <w:start w:val="1"/>
      <w:numFmt w:val="lowerLetter"/>
      <w:lvlText w:val="%5."/>
      <w:lvlJc w:val="left"/>
      <w:pPr>
        <w:tabs>
          <w:tab w:val="num" w:pos="2704"/>
        </w:tabs>
        <w:ind w:left="2704" w:hanging="360"/>
      </w:pPr>
    </w:lvl>
    <w:lvl w:ilvl="5">
      <w:start w:val="1"/>
      <w:numFmt w:val="lowerRoman"/>
      <w:lvlText w:val="%6."/>
      <w:lvlJc w:val="right"/>
      <w:pPr>
        <w:tabs>
          <w:tab w:val="num" w:pos="3424"/>
        </w:tabs>
        <w:ind w:left="3424" w:hanging="180"/>
      </w:pPr>
    </w:lvl>
    <w:lvl w:ilvl="6">
      <w:start w:val="1"/>
      <w:numFmt w:val="decimal"/>
      <w:lvlText w:val="%7."/>
      <w:lvlJc w:val="left"/>
      <w:pPr>
        <w:tabs>
          <w:tab w:val="num" w:pos="4144"/>
        </w:tabs>
        <w:ind w:left="4144" w:hanging="360"/>
      </w:pPr>
    </w:lvl>
    <w:lvl w:ilvl="7">
      <w:start w:val="1"/>
      <w:numFmt w:val="lowerLetter"/>
      <w:lvlText w:val="%8."/>
      <w:lvlJc w:val="left"/>
      <w:pPr>
        <w:tabs>
          <w:tab w:val="num" w:pos="4864"/>
        </w:tabs>
        <w:ind w:left="4864" w:hanging="360"/>
      </w:pPr>
    </w:lvl>
    <w:lvl w:ilvl="8">
      <w:start w:val="1"/>
      <w:numFmt w:val="lowerRoman"/>
      <w:lvlText w:val="%9."/>
      <w:lvlJc w:val="right"/>
      <w:pPr>
        <w:tabs>
          <w:tab w:val="num" w:pos="5584"/>
        </w:tabs>
        <w:ind w:left="5584" w:hanging="180"/>
      </w:pPr>
    </w:lvl>
  </w:abstractNum>
  <w:abstractNum w:abstractNumId="19" w15:restartNumberingAfterBreak="0">
    <w:nsid w:val="676F4CD1"/>
    <w:multiLevelType w:val="hybridMultilevel"/>
    <w:tmpl w:val="562C46FE"/>
    <w:lvl w:ilvl="0" w:tplc="0408000F">
      <w:start w:val="1"/>
      <w:numFmt w:val="decimal"/>
      <w:lvlText w:val="%1."/>
      <w:lvlJc w:val="left"/>
      <w:pPr>
        <w:tabs>
          <w:tab w:val="num" w:pos="6523"/>
        </w:tabs>
        <w:ind w:left="6523" w:hanging="360"/>
      </w:pPr>
    </w:lvl>
    <w:lvl w:ilvl="1" w:tplc="04080019" w:tentative="1">
      <w:start w:val="1"/>
      <w:numFmt w:val="lowerLetter"/>
      <w:lvlText w:val="%2."/>
      <w:lvlJc w:val="left"/>
      <w:pPr>
        <w:tabs>
          <w:tab w:val="num" w:pos="7243"/>
        </w:tabs>
        <w:ind w:left="7243" w:hanging="360"/>
      </w:pPr>
    </w:lvl>
    <w:lvl w:ilvl="2" w:tplc="0408001B" w:tentative="1">
      <w:start w:val="1"/>
      <w:numFmt w:val="lowerRoman"/>
      <w:lvlText w:val="%3."/>
      <w:lvlJc w:val="right"/>
      <w:pPr>
        <w:tabs>
          <w:tab w:val="num" w:pos="7963"/>
        </w:tabs>
        <w:ind w:left="7963" w:hanging="180"/>
      </w:pPr>
    </w:lvl>
    <w:lvl w:ilvl="3" w:tplc="0408000F" w:tentative="1">
      <w:start w:val="1"/>
      <w:numFmt w:val="decimal"/>
      <w:lvlText w:val="%4."/>
      <w:lvlJc w:val="left"/>
      <w:pPr>
        <w:tabs>
          <w:tab w:val="num" w:pos="8683"/>
        </w:tabs>
        <w:ind w:left="8683" w:hanging="360"/>
      </w:pPr>
    </w:lvl>
    <w:lvl w:ilvl="4" w:tplc="04080019" w:tentative="1">
      <w:start w:val="1"/>
      <w:numFmt w:val="lowerLetter"/>
      <w:lvlText w:val="%5."/>
      <w:lvlJc w:val="left"/>
      <w:pPr>
        <w:tabs>
          <w:tab w:val="num" w:pos="9403"/>
        </w:tabs>
        <w:ind w:left="9403" w:hanging="360"/>
      </w:pPr>
    </w:lvl>
    <w:lvl w:ilvl="5" w:tplc="0408001B" w:tentative="1">
      <w:start w:val="1"/>
      <w:numFmt w:val="lowerRoman"/>
      <w:lvlText w:val="%6."/>
      <w:lvlJc w:val="right"/>
      <w:pPr>
        <w:tabs>
          <w:tab w:val="num" w:pos="10123"/>
        </w:tabs>
        <w:ind w:left="10123" w:hanging="180"/>
      </w:pPr>
    </w:lvl>
    <w:lvl w:ilvl="6" w:tplc="0408000F" w:tentative="1">
      <w:start w:val="1"/>
      <w:numFmt w:val="decimal"/>
      <w:lvlText w:val="%7."/>
      <w:lvlJc w:val="left"/>
      <w:pPr>
        <w:tabs>
          <w:tab w:val="num" w:pos="10843"/>
        </w:tabs>
        <w:ind w:left="10843" w:hanging="360"/>
      </w:pPr>
    </w:lvl>
    <w:lvl w:ilvl="7" w:tplc="04080019" w:tentative="1">
      <w:start w:val="1"/>
      <w:numFmt w:val="lowerLetter"/>
      <w:lvlText w:val="%8."/>
      <w:lvlJc w:val="left"/>
      <w:pPr>
        <w:tabs>
          <w:tab w:val="num" w:pos="11563"/>
        </w:tabs>
        <w:ind w:left="11563" w:hanging="360"/>
      </w:pPr>
    </w:lvl>
    <w:lvl w:ilvl="8" w:tplc="0408001B" w:tentative="1">
      <w:start w:val="1"/>
      <w:numFmt w:val="lowerRoman"/>
      <w:lvlText w:val="%9."/>
      <w:lvlJc w:val="right"/>
      <w:pPr>
        <w:tabs>
          <w:tab w:val="num" w:pos="12283"/>
        </w:tabs>
        <w:ind w:left="12283" w:hanging="180"/>
      </w:pPr>
    </w:lvl>
  </w:abstractNum>
  <w:abstractNum w:abstractNumId="20" w15:restartNumberingAfterBreak="0">
    <w:nsid w:val="67FC7971"/>
    <w:multiLevelType w:val="hybridMultilevel"/>
    <w:tmpl w:val="57C48ED8"/>
    <w:lvl w:ilvl="0" w:tplc="FFFFFFFF">
      <w:start w:val="1"/>
      <w:numFmt w:val="bullet"/>
      <w:lvlText w:val=""/>
      <w:lvlJc w:val="left"/>
      <w:pPr>
        <w:tabs>
          <w:tab w:val="num" w:pos="2190"/>
        </w:tabs>
        <w:ind w:left="2190" w:hanging="360"/>
      </w:pPr>
      <w:rPr>
        <w:rFonts w:ascii="Symbol" w:hAnsi="Symbol" w:hint="default"/>
      </w:rPr>
    </w:lvl>
    <w:lvl w:ilvl="1" w:tplc="FFFFFFFF" w:tentative="1">
      <w:start w:val="1"/>
      <w:numFmt w:val="bullet"/>
      <w:lvlText w:val="o"/>
      <w:lvlJc w:val="left"/>
      <w:pPr>
        <w:tabs>
          <w:tab w:val="num" w:pos="2910"/>
        </w:tabs>
        <w:ind w:left="2910" w:hanging="360"/>
      </w:pPr>
      <w:rPr>
        <w:rFonts w:ascii="Courier New" w:hAnsi="Courier New" w:cs="Courier New" w:hint="default"/>
      </w:rPr>
    </w:lvl>
    <w:lvl w:ilvl="2" w:tplc="FFFFFFFF" w:tentative="1">
      <w:start w:val="1"/>
      <w:numFmt w:val="bullet"/>
      <w:lvlText w:val=""/>
      <w:lvlJc w:val="left"/>
      <w:pPr>
        <w:tabs>
          <w:tab w:val="num" w:pos="3630"/>
        </w:tabs>
        <w:ind w:left="3630" w:hanging="360"/>
      </w:pPr>
      <w:rPr>
        <w:rFonts w:ascii="Wingdings" w:hAnsi="Wingdings" w:hint="default"/>
      </w:rPr>
    </w:lvl>
    <w:lvl w:ilvl="3" w:tplc="FFFFFFFF" w:tentative="1">
      <w:start w:val="1"/>
      <w:numFmt w:val="bullet"/>
      <w:lvlText w:val=""/>
      <w:lvlJc w:val="left"/>
      <w:pPr>
        <w:tabs>
          <w:tab w:val="num" w:pos="4350"/>
        </w:tabs>
        <w:ind w:left="4350" w:hanging="360"/>
      </w:pPr>
      <w:rPr>
        <w:rFonts w:ascii="Symbol" w:hAnsi="Symbol" w:hint="default"/>
      </w:rPr>
    </w:lvl>
    <w:lvl w:ilvl="4" w:tplc="FFFFFFFF" w:tentative="1">
      <w:start w:val="1"/>
      <w:numFmt w:val="bullet"/>
      <w:lvlText w:val="o"/>
      <w:lvlJc w:val="left"/>
      <w:pPr>
        <w:tabs>
          <w:tab w:val="num" w:pos="5070"/>
        </w:tabs>
        <w:ind w:left="5070" w:hanging="360"/>
      </w:pPr>
      <w:rPr>
        <w:rFonts w:ascii="Courier New" w:hAnsi="Courier New" w:cs="Courier New" w:hint="default"/>
      </w:rPr>
    </w:lvl>
    <w:lvl w:ilvl="5" w:tplc="FFFFFFFF" w:tentative="1">
      <w:start w:val="1"/>
      <w:numFmt w:val="bullet"/>
      <w:lvlText w:val=""/>
      <w:lvlJc w:val="left"/>
      <w:pPr>
        <w:tabs>
          <w:tab w:val="num" w:pos="5790"/>
        </w:tabs>
        <w:ind w:left="5790" w:hanging="360"/>
      </w:pPr>
      <w:rPr>
        <w:rFonts w:ascii="Wingdings" w:hAnsi="Wingdings" w:hint="default"/>
      </w:rPr>
    </w:lvl>
    <w:lvl w:ilvl="6" w:tplc="FFFFFFFF" w:tentative="1">
      <w:start w:val="1"/>
      <w:numFmt w:val="bullet"/>
      <w:lvlText w:val=""/>
      <w:lvlJc w:val="left"/>
      <w:pPr>
        <w:tabs>
          <w:tab w:val="num" w:pos="6510"/>
        </w:tabs>
        <w:ind w:left="6510" w:hanging="360"/>
      </w:pPr>
      <w:rPr>
        <w:rFonts w:ascii="Symbol" w:hAnsi="Symbol" w:hint="default"/>
      </w:rPr>
    </w:lvl>
    <w:lvl w:ilvl="7" w:tplc="FFFFFFFF" w:tentative="1">
      <w:start w:val="1"/>
      <w:numFmt w:val="bullet"/>
      <w:lvlText w:val="o"/>
      <w:lvlJc w:val="left"/>
      <w:pPr>
        <w:tabs>
          <w:tab w:val="num" w:pos="7230"/>
        </w:tabs>
        <w:ind w:left="7230" w:hanging="360"/>
      </w:pPr>
      <w:rPr>
        <w:rFonts w:ascii="Courier New" w:hAnsi="Courier New" w:cs="Courier New" w:hint="default"/>
      </w:rPr>
    </w:lvl>
    <w:lvl w:ilvl="8" w:tplc="FFFFFFFF" w:tentative="1">
      <w:start w:val="1"/>
      <w:numFmt w:val="bullet"/>
      <w:lvlText w:val=""/>
      <w:lvlJc w:val="left"/>
      <w:pPr>
        <w:tabs>
          <w:tab w:val="num" w:pos="7950"/>
        </w:tabs>
        <w:ind w:left="7950" w:hanging="360"/>
      </w:pPr>
      <w:rPr>
        <w:rFonts w:ascii="Wingdings" w:hAnsi="Wingdings" w:hint="default"/>
      </w:rPr>
    </w:lvl>
  </w:abstractNum>
  <w:abstractNum w:abstractNumId="21" w15:restartNumberingAfterBreak="0">
    <w:nsid w:val="69522F0D"/>
    <w:multiLevelType w:val="hybridMultilevel"/>
    <w:tmpl w:val="D26E81E8"/>
    <w:lvl w:ilvl="0" w:tplc="C778B9BE">
      <w:start w:val="1"/>
      <w:numFmt w:val="decimal"/>
      <w:lvlText w:val="%1."/>
      <w:lvlJc w:val="left"/>
      <w:pPr>
        <w:tabs>
          <w:tab w:val="num" w:pos="2233"/>
        </w:tabs>
        <w:ind w:left="2233" w:hanging="390"/>
      </w:pPr>
      <w:rPr>
        <w:rFonts w:hint="default"/>
      </w:rPr>
    </w:lvl>
    <w:lvl w:ilvl="1" w:tplc="04080019">
      <w:start w:val="1"/>
      <w:numFmt w:val="lowerLetter"/>
      <w:lvlText w:val="%2."/>
      <w:lvlJc w:val="left"/>
      <w:pPr>
        <w:tabs>
          <w:tab w:val="num" w:pos="2923"/>
        </w:tabs>
        <w:ind w:left="2923" w:hanging="360"/>
      </w:pPr>
    </w:lvl>
    <w:lvl w:ilvl="2" w:tplc="0408001B">
      <w:start w:val="1"/>
      <w:numFmt w:val="lowerRoman"/>
      <w:lvlText w:val="%3."/>
      <w:lvlJc w:val="right"/>
      <w:pPr>
        <w:tabs>
          <w:tab w:val="num" w:pos="3643"/>
        </w:tabs>
        <w:ind w:left="3643" w:hanging="180"/>
      </w:pPr>
    </w:lvl>
    <w:lvl w:ilvl="3" w:tplc="32BE208A">
      <w:start w:val="1"/>
      <w:numFmt w:val="decimal"/>
      <w:lvlText w:val="%4."/>
      <w:lvlJc w:val="left"/>
      <w:pPr>
        <w:tabs>
          <w:tab w:val="num" w:pos="4363"/>
        </w:tabs>
        <w:ind w:left="4363" w:hanging="360"/>
      </w:pPr>
      <w:rPr>
        <w:lang w:val="el-GR"/>
      </w:rPr>
    </w:lvl>
    <w:lvl w:ilvl="4" w:tplc="04080019">
      <w:start w:val="1"/>
      <w:numFmt w:val="lowerLetter"/>
      <w:lvlText w:val="%5."/>
      <w:lvlJc w:val="left"/>
      <w:pPr>
        <w:tabs>
          <w:tab w:val="num" w:pos="5083"/>
        </w:tabs>
        <w:ind w:left="5083" w:hanging="360"/>
      </w:pPr>
    </w:lvl>
    <w:lvl w:ilvl="5" w:tplc="0408001B">
      <w:start w:val="1"/>
      <w:numFmt w:val="lowerRoman"/>
      <w:lvlText w:val="%6."/>
      <w:lvlJc w:val="right"/>
      <w:pPr>
        <w:tabs>
          <w:tab w:val="num" w:pos="5803"/>
        </w:tabs>
        <w:ind w:left="5803" w:hanging="180"/>
      </w:pPr>
    </w:lvl>
    <w:lvl w:ilvl="6" w:tplc="0408000F">
      <w:start w:val="1"/>
      <w:numFmt w:val="decimal"/>
      <w:lvlText w:val="%7."/>
      <w:lvlJc w:val="left"/>
      <w:pPr>
        <w:tabs>
          <w:tab w:val="num" w:pos="6523"/>
        </w:tabs>
        <w:ind w:left="6523" w:hanging="360"/>
      </w:pPr>
    </w:lvl>
    <w:lvl w:ilvl="7" w:tplc="04080019">
      <w:start w:val="1"/>
      <w:numFmt w:val="lowerLetter"/>
      <w:lvlText w:val="%8."/>
      <w:lvlJc w:val="left"/>
      <w:pPr>
        <w:tabs>
          <w:tab w:val="num" w:pos="7243"/>
        </w:tabs>
        <w:ind w:left="7243" w:hanging="360"/>
      </w:pPr>
    </w:lvl>
    <w:lvl w:ilvl="8" w:tplc="0408001B">
      <w:start w:val="1"/>
      <w:numFmt w:val="lowerRoman"/>
      <w:lvlText w:val="%9."/>
      <w:lvlJc w:val="right"/>
      <w:pPr>
        <w:tabs>
          <w:tab w:val="num" w:pos="7963"/>
        </w:tabs>
        <w:ind w:left="7963" w:hanging="180"/>
      </w:pPr>
    </w:lvl>
  </w:abstractNum>
  <w:abstractNum w:abstractNumId="22" w15:restartNumberingAfterBreak="0">
    <w:nsid w:val="6C6A7047"/>
    <w:multiLevelType w:val="hybridMultilevel"/>
    <w:tmpl w:val="481AA1AA"/>
    <w:lvl w:ilvl="0" w:tplc="A86A5D84">
      <w:start w:val="1"/>
      <mc:AlternateContent>
        <mc:Choice Requires="w14">
          <w:numFmt w:val="custom" w:format="α, β, γ, ..."/>
        </mc:Choice>
        <mc:Fallback>
          <w:numFmt w:val="decimal"/>
        </mc:Fallback>
      </mc:AlternateContent>
      <w:lvlText w:val="%1."/>
      <w:lvlJc w:val="left"/>
      <w:pPr>
        <w:ind w:left="2138" w:hanging="360"/>
      </w:pPr>
      <w:rPr>
        <w:rFonts w:hint="default"/>
      </w:rPr>
    </w:lvl>
    <w:lvl w:ilvl="1" w:tplc="04080019" w:tentative="1">
      <w:start w:val="1"/>
      <w:numFmt w:val="lowerLetter"/>
      <w:lvlText w:val="%2."/>
      <w:lvlJc w:val="left"/>
      <w:pPr>
        <w:ind w:left="2858" w:hanging="360"/>
      </w:pPr>
    </w:lvl>
    <w:lvl w:ilvl="2" w:tplc="0408001B" w:tentative="1">
      <w:start w:val="1"/>
      <w:numFmt w:val="lowerRoman"/>
      <w:lvlText w:val="%3."/>
      <w:lvlJc w:val="right"/>
      <w:pPr>
        <w:ind w:left="3578" w:hanging="180"/>
      </w:pPr>
    </w:lvl>
    <w:lvl w:ilvl="3" w:tplc="0408000F" w:tentative="1">
      <w:start w:val="1"/>
      <w:numFmt w:val="decimal"/>
      <w:lvlText w:val="%4."/>
      <w:lvlJc w:val="left"/>
      <w:pPr>
        <w:ind w:left="4298" w:hanging="360"/>
      </w:pPr>
    </w:lvl>
    <w:lvl w:ilvl="4" w:tplc="04080019" w:tentative="1">
      <w:start w:val="1"/>
      <w:numFmt w:val="lowerLetter"/>
      <w:lvlText w:val="%5."/>
      <w:lvlJc w:val="left"/>
      <w:pPr>
        <w:ind w:left="5018" w:hanging="360"/>
      </w:pPr>
    </w:lvl>
    <w:lvl w:ilvl="5" w:tplc="0408001B" w:tentative="1">
      <w:start w:val="1"/>
      <w:numFmt w:val="lowerRoman"/>
      <w:lvlText w:val="%6."/>
      <w:lvlJc w:val="right"/>
      <w:pPr>
        <w:ind w:left="5738" w:hanging="180"/>
      </w:pPr>
    </w:lvl>
    <w:lvl w:ilvl="6" w:tplc="0408000F" w:tentative="1">
      <w:start w:val="1"/>
      <w:numFmt w:val="decimal"/>
      <w:lvlText w:val="%7."/>
      <w:lvlJc w:val="left"/>
      <w:pPr>
        <w:ind w:left="6458" w:hanging="360"/>
      </w:pPr>
    </w:lvl>
    <w:lvl w:ilvl="7" w:tplc="04080019" w:tentative="1">
      <w:start w:val="1"/>
      <w:numFmt w:val="lowerLetter"/>
      <w:lvlText w:val="%8."/>
      <w:lvlJc w:val="left"/>
      <w:pPr>
        <w:ind w:left="7178" w:hanging="360"/>
      </w:pPr>
    </w:lvl>
    <w:lvl w:ilvl="8" w:tplc="0408001B" w:tentative="1">
      <w:start w:val="1"/>
      <w:numFmt w:val="lowerRoman"/>
      <w:lvlText w:val="%9."/>
      <w:lvlJc w:val="right"/>
      <w:pPr>
        <w:ind w:left="7898" w:hanging="180"/>
      </w:pPr>
    </w:lvl>
  </w:abstractNum>
  <w:abstractNum w:abstractNumId="23" w15:restartNumberingAfterBreak="0">
    <w:nsid w:val="71581864"/>
    <w:multiLevelType w:val="hybridMultilevel"/>
    <w:tmpl w:val="398C06F8"/>
    <w:lvl w:ilvl="0" w:tplc="24CC1264">
      <w:start w:val="1"/>
      <w:numFmt w:val="lowerLetter"/>
      <w:lvlText w:val="%1."/>
      <w:lvlJc w:val="left"/>
      <w:pPr>
        <w:tabs>
          <w:tab w:val="num" w:pos="2973"/>
        </w:tabs>
        <w:ind w:left="2973" w:hanging="1385"/>
      </w:pPr>
      <w:rPr>
        <w:rFonts w:hint="default"/>
      </w:rPr>
    </w:lvl>
    <w:lvl w:ilvl="1" w:tplc="CD1893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73211733"/>
    <w:multiLevelType w:val="multilevel"/>
    <w:tmpl w:val="6002C114"/>
    <w:lvl w:ilvl="0">
      <w:start w:val="2"/>
      <w:numFmt w:val="decimal"/>
      <w:lvlText w:val="%1."/>
      <w:lvlJc w:val="left"/>
      <w:pPr>
        <w:tabs>
          <w:tab w:val="num" w:pos="2145"/>
        </w:tabs>
        <w:ind w:left="2145" w:hanging="540"/>
      </w:pPr>
      <w:rPr>
        <w:rFonts w:hint="default"/>
      </w:rPr>
    </w:lvl>
    <w:lvl w:ilvl="1">
      <w:start w:val="1"/>
      <w:numFmt w:val="lowerLetter"/>
      <w:lvlText w:val="%2."/>
      <w:lvlJc w:val="left"/>
      <w:pPr>
        <w:tabs>
          <w:tab w:val="num" w:pos="2685"/>
        </w:tabs>
        <w:ind w:left="2685" w:hanging="360"/>
      </w:pPr>
    </w:lvl>
    <w:lvl w:ilvl="2">
      <w:start w:val="1"/>
      <w:numFmt w:val="lowerRoman"/>
      <w:lvlText w:val="%3."/>
      <w:lvlJc w:val="right"/>
      <w:pPr>
        <w:tabs>
          <w:tab w:val="num" w:pos="3405"/>
        </w:tabs>
        <w:ind w:left="3405" w:hanging="180"/>
      </w:pPr>
    </w:lvl>
    <w:lvl w:ilvl="3">
      <w:start w:val="1"/>
      <w:numFmt w:val="decimal"/>
      <w:lvlText w:val="%4."/>
      <w:lvlJc w:val="left"/>
      <w:pPr>
        <w:tabs>
          <w:tab w:val="num" w:pos="4125"/>
        </w:tabs>
        <w:ind w:left="4125" w:hanging="360"/>
      </w:pPr>
    </w:lvl>
    <w:lvl w:ilvl="4">
      <w:start w:val="1"/>
      <w:numFmt w:val="lowerLetter"/>
      <w:lvlText w:val="%5."/>
      <w:lvlJc w:val="left"/>
      <w:pPr>
        <w:tabs>
          <w:tab w:val="num" w:pos="4845"/>
        </w:tabs>
        <w:ind w:left="4845" w:hanging="360"/>
      </w:pPr>
    </w:lvl>
    <w:lvl w:ilvl="5">
      <w:start w:val="1"/>
      <w:numFmt w:val="lowerRoman"/>
      <w:lvlText w:val="%6."/>
      <w:lvlJc w:val="right"/>
      <w:pPr>
        <w:tabs>
          <w:tab w:val="num" w:pos="5565"/>
        </w:tabs>
        <w:ind w:left="5565" w:hanging="180"/>
      </w:pPr>
    </w:lvl>
    <w:lvl w:ilvl="6">
      <w:start w:val="1"/>
      <w:numFmt w:val="decimal"/>
      <w:lvlText w:val="%7."/>
      <w:lvlJc w:val="left"/>
      <w:pPr>
        <w:tabs>
          <w:tab w:val="num" w:pos="6285"/>
        </w:tabs>
        <w:ind w:left="6285" w:hanging="360"/>
      </w:pPr>
    </w:lvl>
    <w:lvl w:ilvl="7">
      <w:start w:val="1"/>
      <w:numFmt w:val="lowerLetter"/>
      <w:lvlText w:val="%8."/>
      <w:lvlJc w:val="left"/>
      <w:pPr>
        <w:tabs>
          <w:tab w:val="num" w:pos="7005"/>
        </w:tabs>
        <w:ind w:left="7005" w:hanging="360"/>
      </w:pPr>
    </w:lvl>
    <w:lvl w:ilvl="8">
      <w:start w:val="1"/>
      <w:numFmt w:val="lowerRoman"/>
      <w:lvlText w:val="%9."/>
      <w:lvlJc w:val="right"/>
      <w:pPr>
        <w:tabs>
          <w:tab w:val="num" w:pos="7725"/>
        </w:tabs>
        <w:ind w:left="7725" w:hanging="180"/>
      </w:pPr>
    </w:lvl>
  </w:abstractNum>
  <w:abstractNum w:abstractNumId="25" w15:restartNumberingAfterBreak="0">
    <w:nsid w:val="7990626A"/>
    <w:multiLevelType w:val="multilevel"/>
    <w:tmpl w:val="E90ACC52"/>
    <w:lvl w:ilvl="0">
      <w:start w:val="1"/>
      <w:numFmt w:val="decimal"/>
      <w:lvlText w:val="%1."/>
      <w:lvlJc w:val="left"/>
      <w:pPr>
        <w:tabs>
          <w:tab w:val="num" w:pos="1778"/>
        </w:tabs>
        <w:ind w:left="1778" w:hanging="360"/>
      </w:pPr>
      <w:rPr>
        <w:rFonts w:ascii="Times New Roman" w:eastAsia="Times New Roman" w:hAnsi="Times New Roman" w:cs="Times New Roman"/>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num w:numId="1">
    <w:abstractNumId w:val="13"/>
  </w:num>
  <w:num w:numId="2">
    <w:abstractNumId w:val="11"/>
  </w:num>
  <w:num w:numId="3">
    <w:abstractNumId w:val="0"/>
  </w:num>
  <w:num w:numId="4">
    <w:abstractNumId w:val="20"/>
  </w:num>
  <w:num w:numId="5">
    <w:abstractNumId w:val="15"/>
  </w:num>
  <w:num w:numId="6">
    <w:abstractNumId w:val="16"/>
  </w:num>
  <w:num w:numId="7">
    <w:abstractNumId w:val="1"/>
  </w:num>
  <w:num w:numId="8">
    <w:abstractNumId w:val="25"/>
  </w:num>
  <w:num w:numId="9">
    <w:abstractNumId w:val="7"/>
  </w:num>
  <w:num w:numId="10">
    <w:abstractNumId w:val="24"/>
  </w:num>
  <w:num w:numId="11">
    <w:abstractNumId w:val="5"/>
  </w:num>
  <w:num w:numId="12">
    <w:abstractNumId w:val="18"/>
  </w:num>
  <w:num w:numId="13">
    <w:abstractNumId w:val="12"/>
  </w:num>
  <w:num w:numId="14">
    <w:abstractNumId w:val="14"/>
  </w:num>
  <w:num w:numId="15">
    <w:abstractNumId w:val="21"/>
  </w:num>
  <w:num w:numId="16">
    <w:abstractNumId w:val="23"/>
  </w:num>
  <w:num w:numId="17">
    <w:abstractNumId w:val="9"/>
  </w:num>
  <w:num w:numId="18">
    <w:abstractNumId w:val="2"/>
  </w:num>
  <w:num w:numId="19">
    <w:abstractNumId w:val="3"/>
  </w:num>
  <w:num w:numId="20">
    <w:abstractNumId w:val="19"/>
  </w:num>
  <w:num w:numId="21">
    <w:abstractNumId w:val="6"/>
  </w:num>
  <w:num w:numId="22">
    <w:abstractNumId w:val="8"/>
  </w:num>
  <w:num w:numId="23">
    <w:abstractNumId w:val="10"/>
  </w:num>
  <w:num w:numId="24">
    <w:abstractNumId w:val="4"/>
  </w:num>
  <w:num w:numId="25">
    <w:abstractNumId w:val="17"/>
  </w:num>
  <w:num w:numId="2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Καρμίρης Αγγελος">
    <w15:presenceInfo w15:providerId="AD" w15:userId="S-1-5-21-1830698597-4123646430-2090957884-4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20E"/>
    <w:rsid w:val="00004B1F"/>
    <w:rsid w:val="00010D2C"/>
    <w:rsid w:val="00014454"/>
    <w:rsid w:val="00017C45"/>
    <w:rsid w:val="000232B3"/>
    <w:rsid w:val="000305D7"/>
    <w:rsid w:val="00033B01"/>
    <w:rsid w:val="00034C7C"/>
    <w:rsid w:val="00036DB7"/>
    <w:rsid w:val="0004317B"/>
    <w:rsid w:val="000539C7"/>
    <w:rsid w:val="000567BB"/>
    <w:rsid w:val="00061649"/>
    <w:rsid w:val="00062495"/>
    <w:rsid w:val="000665F1"/>
    <w:rsid w:val="00074A71"/>
    <w:rsid w:val="00081415"/>
    <w:rsid w:val="0008608E"/>
    <w:rsid w:val="00094E95"/>
    <w:rsid w:val="00097E89"/>
    <w:rsid w:val="000A6DCD"/>
    <w:rsid w:val="000B14D6"/>
    <w:rsid w:val="000B4895"/>
    <w:rsid w:val="000B71DA"/>
    <w:rsid w:val="000C2AF8"/>
    <w:rsid w:val="000D042D"/>
    <w:rsid w:val="000E19CB"/>
    <w:rsid w:val="000E6654"/>
    <w:rsid w:val="000F60D4"/>
    <w:rsid w:val="000F71D0"/>
    <w:rsid w:val="0010214A"/>
    <w:rsid w:val="001032A6"/>
    <w:rsid w:val="00104414"/>
    <w:rsid w:val="00110C0A"/>
    <w:rsid w:val="001245B4"/>
    <w:rsid w:val="00132FE8"/>
    <w:rsid w:val="00141497"/>
    <w:rsid w:val="00147E51"/>
    <w:rsid w:val="00162836"/>
    <w:rsid w:val="001633E0"/>
    <w:rsid w:val="00174C27"/>
    <w:rsid w:val="0017509C"/>
    <w:rsid w:val="0018022B"/>
    <w:rsid w:val="00185958"/>
    <w:rsid w:val="00186457"/>
    <w:rsid w:val="001944EB"/>
    <w:rsid w:val="00195011"/>
    <w:rsid w:val="0019546A"/>
    <w:rsid w:val="001B3464"/>
    <w:rsid w:val="001B5671"/>
    <w:rsid w:val="001B5A70"/>
    <w:rsid w:val="001B69CD"/>
    <w:rsid w:val="001D60BA"/>
    <w:rsid w:val="001D7969"/>
    <w:rsid w:val="001E5ED6"/>
    <w:rsid w:val="001E75E4"/>
    <w:rsid w:val="001E7F94"/>
    <w:rsid w:val="001F1D25"/>
    <w:rsid w:val="00204B8C"/>
    <w:rsid w:val="00207653"/>
    <w:rsid w:val="002129AC"/>
    <w:rsid w:val="002213F1"/>
    <w:rsid w:val="002220A8"/>
    <w:rsid w:val="002270A3"/>
    <w:rsid w:val="00240444"/>
    <w:rsid w:val="00240497"/>
    <w:rsid w:val="002463A4"/>
    <w:rsid w:val="0024779B"/>
    <w:rsid w:val="00247B2C"/>
    <w:rsid w:val="00247C46"/>
    <w:rsid w:val="00256D64"/>
    <w:rsid w:val="00257067"/>
    <w:rsid w:val="002660DE"/>
    <w:rsid w:val="002678F9"/>
    <w:rsid w:val="00272374"/>
    <w:rsid w:val="002A037D"/>
    <w:rsid w:val="002A286A"/>
    <w:rsid w:val="002B02C4"/>
    <w:rsid w:val="002C1827"/>
    <w:rsid w:val="002C2C2E"/>
    <w:rsid w:val="002C3961"/>
    <w:rsid w:val="002C5BF7"/>
    <w:rsid w:val="002D3473"/>
    <w:rsid w:val="002D4B44"/>
    <w:rsid w:val="002E4E6F"/>
    <w:rsid w:val="002F38F0"/>
    <w:rsid w:val="002F3DDB"/>
    <w:rsid w:val="002F4658"/>
    <w:rsid w:val="00302991"/>
    <w:rsid w:val="0030615F"/>
    <w:rsid w:val="00310B5E"/>
    <w:rsid w:val="00312FF8"/>
    <w:rsid w:val="003168C7"/>
    <w:rsid w:val="00330AF7"/>
    <w:rsid w:val="003317DC"/>
    <w:rsid w:val="00333086"/>
    <w:rsid w:val="003423EA"/>
    <w:rsid w:val="003475C5"/>
    <w:rsid w:val="0035548B"/>
    <w:rsid w:val="00363800"/>
    <w:rsid w:val="00364314"/>
    <w:rsid w:val="0037139F"/>
    <w:rsid w:val="00382ABC"/>
    <w:rsid w:val="00383CDC"/>
    <w:rsid w:val="0038669C"/>
    <w:rsid w:val="00386BEF"/>
    <w:rsid w:val="00390D76"/>
    <w:rsid w:val="003B785C"/>
    <w:rsid w:val="003C64BD"/>
    <w:rsid w:val="003D3A54"/>
    <w:rsid w:val="003D6518"/>
    <w:rsid w:val="003E2143"/>
    <w:rsid w:val="003E4F2F"/>
    <w:rsid w:val="003E767B"/>
    <w:rsid w:val="003F0436"/>
    <w:rsid w:val="003F2526"/>
    <w:rsid w:val="003F3B33"/>
    <w:rsid w:val="003F6513"/>
    <w:rsid w:val="00402403"/>
    <w:rsid w:val="00412D2F"/>
    <w:rsid w:val="00413A64"/>
    <w:rsid w:val="004157A5"/>
    <w:rsid w:val="00425CFD"/>
    <w:rsid w:val="004267CD"/>
    <w:rsid w:val="004322D6"/>
    <w:rsid w:val="00433CD0"/>
    <w:rsid w:val="004429BF"/>
    <w:rsid w:val="0044663A"/>
    <w:rsid w:val="004611C5"/>
    <w:rsid w:val="00461BDB"/>
    <w:rsid w:val="0046326D"/>
    <w:rsid w:val="00463303"/>
    <w:rsid w:val="004637FE"/>
    <w:rsid w:val="00481423"/>
    <w:rsid w:val="0048312A"/>
    <w:rsid w:val="004847A1"/>
    <w:rsid w:val="00485206"/>
    <w:rsid w:val="00493712"/>
    <w:rsid w:val="004A271C"/>
    <w:rsid w:val="004A5BAC"/>
    <w:rsid w:val="004A7223"/>
    <w:rsid w:val="004B470A"/>
    <w:rsid w:val="004B6D16"/>
    <w:rsid w:val="004C10E7"/>
    <w:rsid w:val="004C182D"/>
    <w:rsid w:val="004C625F"/>
    <w:rsid w:val="004C7326"/>
    <w:rsid w:val="004D27DD"/>
    <w:rsid w:val="004D450C"/>
    <w:rsid w:val="004D7187"/>
    <w:rsid w:val="004E5B39"/>
    <w:rsid w:val="004F007E"/>
    <w:rsid w:val="004F2AE6"/>
    <w:rsid w:val="004F4E5F"/>
    <w:rsid w:val="004F6EE7"/>
    <w:rsid w:val="004F7C04"/>
    <w:rsid w:val="00501EFD"/>
    <w:rsid w:val="005064AC"/>
    <w:rsid w:val="005126C6"/>
    <w:rsid w:val="005224A4"/>
    <w:rsid w:val="0052731E"/>
    <w:rsid w:val="00532013"/>
    <w:rsid w:val="005403E2"/>
    <w:rsid w:val="00541E9A"/>
    <w:rsid w:val="005460F1"/>
    <w:rsid w:val="0055381D"/>
    <w:rsid w:val="005623EF"/>
    <w:rsid w:val="00562B61"/>
    <w:rsid w:val="00565131"/>
    <w:rsid w:val="00567D35"/>
    <w:rsid w:val="00574265"/>
    <w:rsid w:val="0057501F"/>
    <w:rsid w:val="00580363"/>
    <w:rsid w:val="005840BE"/>
    <w:rsid w:val="0058506A"/>
    <w:rsid w:val="00594867"/>
    <w:rsid w:val="005B0325"/>
    <w:rsid w:val="005B3269"/>
    <w:rsid w:val="005B6D88"/>
    <w:rsid w:val="005C1DA5"/>
    <w:rsid w:val="005C53DD"/>
    <w:rsid w:val="005D33D9"/>
    <w:rsid w:val="005E1C35"/>
    <w:rsid w:val="005E4607"/>
    <w:rsid w:val="005F029C"/>
    <w:rsid w:val="005F1D6E"/>
    <w:rsid w:val="005F705D"/>
    <w:rsid w:val="006009F1"/>
    <w:rsid w:val="00601C4F"/>
    <w:rsid w:val="00602F5C"/>
    <w:rsid w:val="00607C96"/>
    <w:rsid w:val="006114BD"/>
    <w:rsid w:val="006146D8"/>
    <w:rsid w:val="006213B4"/>
    <w:rsid w:val="00621684"/>
    <w:rsid w:val="00622E25"/>
    <w:rsid w:val="006352F7"/>
    <w:rsid w:val="0064237D"/>
    <w:rsid w:val="00647437"/>
    <w:rsid w:val="00651C9E"/>
    <w:rsid w:val="00654DE7"/>
    <w:rsid w:val="006600D7"/>
    <w:rsid w:val="00663042"/>
    <w:rsid w:val="006706F3"/>
    <w:rsid w:val="00672C20"/>
    <w:rsid w:val="00672DB1"/>
    <w:rsid w:val="00674C9C"/>
    <w:rsid w:val="00680DCF"/>
    <w:rsid w:val="0068268D"/>
    <w:rsid w:val="00686A0A"/>
    <w:rsid w:val="00696629"/>
    <w:rsid w:val="006B10E9"/>
    <w:rsid w:val="006B140F"/>
    <w:rsid w:val="006B4087"/>
    <w:rsid w:val="006C037C"/>
    <w:rsid w:val="006C0CD7"/>
    <w:rsid w:val="006C156A"/>
    <w:rsid w:val="006C746F"/>
    <w:rsid w:val="006D093A"/>
    <w:rsid w:val="006D7198"/>
    <w:rsid w:val="006E0071"/>
    <w:rsid w:val="006E2321"/>
    <w:rsid w:val="006E5304"/>
    <w:rsid w:val="006F1242"/>
    <w:rsid w:val="006F298F"/>
    <w:rsid w:val="00700613"/>
    <w:rsid w:val="0071125C"/>
    <w:rsid w:val="007159CB"/>
    <w:rsid w:val="0071799E"/>
    <w:rsid w:val="00732386"/>
    <w:rsid w:val="00732A8B"/>
    <w:rsid w:val="007336C5"/>
    <w:rsid w:val="007339EA"/>
    <w:rsid w:val="00743021"/>
    <w:rsid w:val="00743F04"/>
    <w:rsid w:val="00745583"/>
    <w:rsid w:val="0075138D"/>
    <w:rsid w:val="007527A2"/>
    <w:rsid w:val="007575FA"/>
    <w:rsid w:val="00762B1A"/>
    <w:rsid w:val="00766658"/>
    <w:rsid w:val="00771BCE"/>
    <w:rsid w:val="007757F3"/>
    <w:rsid w:val="00776E62"/>
    <w:rsid w:val="00780180"/>
    <w:rsid w:val="00783433"/>
    <w:rsid w:val="007A235F"/>
    <w:rsid w:val="007B4910"/>
    <w:rsid w:val="007C747E"/>
    <w:rsid w:val="007D1194"/>
    <w:rsid w:val="007F25D4"/>
    <w:rsid w:val="007F6A92"/>
    <w:rsid w:val="008003F3"/>
    <w:rsid w:val="00805731"/>
    <w:rsid w:val="00806D83"/>
    <w:rsid w:val="00812EEE"/>
    <w:rsid w:val="0082453E"/>
    <w:rsid w:val="008279E7"/>
    <w:rsid w:val="00835C08"/>
    <w:rsid w:val="00843248"/>
    <w:rsid w:val="008436D8"/>
    <w:rsid w:val="00847F3E"/>
    <w:rsid w:val="008533AD"/>
    <w:rsid w:val="00853ABB"/>
    <w:rsid w:val="00853B18"/>
    <w:rsid w:val="0086452F"/>
    <w:rsid w:val="00874D84"/>
    <w:rsid w:val="00875A82"/>
    <w:rsid w:val="00875D5C"/>
    <w:rsid w:val="008821CE"/>
    <w:rsid w:val="00886F85"/>
    <w:rsid w:val="00892B7B"/>
    <w:rsid w:val="00897A07"/>
    <w:rsid w:val="008A2390"/>
    <w:rsid w:val="008A4E60"/>
    <w:rsid w:val="008D2127"/>
    <w:rsid w:val="008E1577"/>
    <w:rsid w:val="008E26F5"/>
    <w:rsid w:val="008E2B5C"/>
    <w:rsid w:val="008E53A8"/>
    <w:rsid w:val="008E79DF"/>
    <w:rsid w:val="008F0CF2"/>
    <w:rsid w:val="008F0D90"/>
    <w:rsid w:val="008F1C8F"/>
    <w:rsid w:val="008F59E1"/>
    <w:rsid w:val="008F68BB"/>
    <w:rsid w:val="008F719F"/>
    <w:rsid w:val="008F7EF3"/>
    <w:rsid w:val="009025F7"/>
    <w:rsid w:val="00904517"/>
    <w:rsid w:val="00912302"/>
    <w:rsid w:val="00915D51"/>
    <w:rsid w:val="00920ADE"/>
    <w:rsid w:val="00930AD8"/>
    <w:rsid w:val="009345BB"/>
    <w:rsid w:val="0093588C"/>
    <w:rsid w:val="00936609"/>
    <w:rsid w:val="009402E4"/>
    <w:rsid w:val="009406B0"/>
    <w:rsid w:val="009527A0"/>
    <w:rsid w:val="009777E0"/>
    <w:rsid w:val="00992EA8"/>
    <w:rsid w:val="0099670D"/>
    <w:rsid w:val="009B1833"/>
    <w:rsid w:val="009B4265"/>
    <w:rsid w:val="009B5241"/>
    <w:rsid w:val="009C3063"/>
    <w:rsid w:val="009D52E3"/>
    <w:rsid w:val="009E1856"/>
    <w:rsid w:val="009E4E39"/>
    <w:rsid w:val="009E68FB"/>
    <w:rsid w:val="009F0435"/>
    <w:rsid w:val="009F1FA9"/>
    <w:rsid w:val="009F7F2C"/>
    <w:rsid w:val="00A00129"/>
    <w:rsid w:val="00A02DD5"/>
    <w:rsid w:val="00A0508C"/>
    <w:rsid w:val="00A146F3"/>
    <w:rsid w:val="00A22022"/>
    <w:rsid w:val="00A33EF7"/>
    <w:rsid w:val="00A43879"/>
    <w:rsid w:val="00A44717"/>
    <w:rsid w:val="00A45A01"/>
    <w:rsid w:val="00A53BF3"/>
    <w:rsid w:val="00A566B5"/>
    <w:rsid w:val="00A56B18"/>
    <w:rsid w:val="00A62777"/>
    <w:rsid w:val="00A72676"/>
    <w:rsid w:val="00A762B8"/>
    <w:rsid w:val="00A80C08"/>
    <w:rsid w:val="00A9557F"/>
    <w:rsid w:val="00AC1C55"/>
    <w:rsid w:val="00AC2ACA"/>
    <w:rsid w:val="00AC5AB3"/>
    <w:rsid w:val="00AD28CD"/>
    <w:rsid w:val="00AD677B"/>
    <w:rsid w:val="00AE146C"/>
    <w:rsid w:val="00AE177E"/>
    <w:rsid w:val="00AE2DBD"/>
    <w:rsid w:val="00AE5B1F"/>
    <w:rsid w:val="00AF033E"/>
    <w:rsid w:val="00AF04CE"/>
    <w:rsid w:val="00AF1DB0"/>
    <w:rsid w:val="00AF53B2"/>
    <w:rsid w:val="00B0203E"/>
    <w:rsid w:val="00B07502"/>
    <w:rsid w:val="00B155BE"/>
    <w:rsid w:val="00B15823"/>
    <w:rsid w:val="00B25853"/>
    <w:rsid w:val="00B41452"/>
    <w:rsid w:val="00B43E72"/>
    <w:rsid w:val="00B43FF2"/>
    <w:rsid w:val="00B55E8C"/>
    <w:rsid w:val="00B573AA"/>
    <w:rsid w:val="00B66CAD"/>
    <w:rsid w:val="00B67DED"/>
    <w:rsid w:val="00B72204"/>
    <w:rsid w:val="00B80C01"/>
    <w:rsid w:val="00B9421D"/>
    <w:rsid w:val="00B96C79"/>
    <w:rsid w:val="00B97294"/>
    <w:rsid w:val="00BA014D"/>
    <w:rsid w:val="00BB2CCE"/>
    <w:rsid w:val="00BB3B26"/>
    <w:rsid w:val="00BB43D6"/>
    <w:rsid w:val="00BB7375"/>
    <w:rsid w:val="00BC161B"/>
    <w:rsid w:val="00BC2C1A"/>
    <w:rsid w:val="00BC5BC0"/>
    <w:rsid w:val="00BD579B"/>
    <w:rsid w:val="00BD69CA"/>
    <w:rsid w:val="00BE2238"/>
    <w:rsid w:val="00BE34F8"/>
    <w:rsid w:val="00BE67C0"/>
    <w:rsid w:val="00BE7576"/>
    <w:rsid w:val="00BF2423"/>
    <w:rsid w:val="00C054E4"/>
    <w:rsid w:val="00C128CF"/>
    <w:rsid w:val="00C14BF3"/>
    <w:rsid w:val="00C17D65"/>
    <w:rsid w:val="00C31932"/>
    <w:rsid w:val="00C32FA6"/>
    <w:rsid w:val="00C42577"/>
    <w:rsid w:val="00C50C4D"/>
    <w:rsid w:val="00C62B36"/>
    <w:rsid w:val="00C67859"/>
    <w:rsid w:val="00C775DF"/>
    <w:rsid w:val="00C83569"/>
    <w:rsid w:val="00C85695"/>
    <w:rsid w:val="00C90C7F"/>
    <w:rsid w:val="00CA1F33"/>
    <w:rsid w:val="00CA2294"/>
    <w:rsid w:val="00CA361A"/>
    <w:rsid w:val="00CA5C08"/>
    <w:rsid w:val="00CC461E"/>
    <w:rsid w:val="00CC7282"/>
    <w:rsid w:val="00CD5825"/>
    <w:rsid w:val="00CE3899"/>
    <w:rsid w:val="00CF0628"/>
    <w:rsid w:val="00CF4EE1"/>
    <w:rsid w:val="00D00D4E"/>
    <w:rsid w:val="00D01889"/>
    <w:rsid w:val="00D03384"/>
    <w:rsid w:val="00D03E26"/>
    <w:rsid w:val="00D05B63"/>
    <w:rsid w:val="00D05DD3"/>
    <w:rsid w:val="00D07682"/>
    <w:rsid w:val="00D258A5"/>
    <w:rsid w:val="00D3048A"/>
    <w:rsid w:val="00D309F3"/>
    <w:rsid w:val="00D323F6"/>
    <w:rsid w:val="00D32BA2"/>
    <w:rsid w:val="00D34B75"/>
    <w:rsid w:val="00D42BD5"/>
    <w:rsid w:val="00D53D7B"/>
    <w:rsid w:val="00D57B22"/>
    <w:rsid w:val="00D61B71"/>
    <w:rsid w:val="00D63240"/>
    <w:rsid w:val="00D65038"/>
    <w:rsid w:val="00D66640"/>
    <w:rsid w:val="00D71CCF"/>
    <w:rsid w:val="00D72320"/>
    <w:rsid w:val="00D7520E"/>
    <w:rsid w:val="00D774FE"/>
    <w:rsid w:val="00D80C81"/>
    <w:rsid w:val="00D86BFE"/>
    <w:rsid w:val="00D916FF"/>
    <w:rsid w:val="00D94855"/>
    <w:rsid w:val="00DA247D"/>
    <w:rsid w:val="00DB06E3"/>
    <w:rsid w:val="00DB34EC"/>
    <w:rsid w:val="00DB4CFF"/>
    <w:rsid w:val="00DB673A"/>
    <w:rsid w:val="00DC4B0B"/>
    <w:rsid w:val="00DC64BD"/>
    <w:rsid w:val="00DC7476"/>
    <w:rsid w:val="00DD19D4"/>
    <w:rsid w:val="00DD30DA"/>
    <w:rsid w:val="00DE0936"/>
    <w:rsid w:val="00DE6703"/>
    <w:rsid w:val="00DE6B66"/>
    <w:rsid w:val="00E00F8B"/>
    <w:rsid w:val="00E01F64"/>
    <w:rsid w:val="00E03280"/>
    <w:rsid w:val="00E05204"/>
    <w:rsid w:val="00E3028A"/>
    <w:rsid w:val="00E308C5"/>
    <w:rsid w:val="00E31908"/>
    <w:rsid w:val="00E34063"/>
    <w:rsid w:val="00E434DB"/>
    <w:rsid w:val="00E43DDF"/>
    <w:rsid w:val="00E50B15"/>
    <w:rsid w:val="00E55880"/>
    <w:rsid w:val="00E67975"/>
    <w:rsid w:val="00E67A2B"/>
    <w:rsid w:val="00E72DA2"/>
    <w:rsid w:val="00E755B1"/>
    <w:rsid w:val="00E76E76"/>
    <w:rsid w:val="00E81BD0"/>
    <w:rsid w:val="00E8510F"/>
    <w:rsid w:val="00E96930"/>
    <w:rsid w:val="00EA0D30"/>
    <w:rsid w:val="00EB14CC"/>
    <w:rsid w:val="00ED016C"/>
    <w:rsid w:val="00EE028F"/>
    <w:rsid w:val="00EE095C"/>
    <w:rsid w:val="00EE2568"/>
    <w:rsid w:val="00EF669A"/>
    <w:rsid w:val="00F034AD"/>
    <w:rsid w:val="00F041C8"/>
    <w:rsid w:val="00F0628C"/>
    <w:rsid w:val="00F068A8"/>
    <w:rsid w:val="00F109FE"/>
    <w:rsid w:val="00F165F8"/>
    <w:rsid w:val="00F16F16"/>
    <w:rsid w:val="00F24FA4"/>
    <w:rsid w:val="00F277D2"/>
    <w:rsid w:val="00F36B25"/>
    <w:rsid w:val="00F40ADB"/>
    <w:rsid w:val="00F41C30"/>
    <w:rsid w:val="00F44B59"/>
    <w:rsid w:val="00F60319"/>
    <w:rsid w:val="00F64D85"/>
    <w:rsid w:val="00F722AB"/>
    <w:rsid w:val="00F72705"/>
    <w:rsid w:val="00F74F4E"/>
    <w:rsid w:val="00F76681"/>
    <w:rsid w:val="00F80101"/>
    <w:rsid w:val="00F805D7"/>
    <w:rsid w:val="00F86CE9"/>
    <w:rsid w:val="00F8704E"/>
    <w:rsid w:val="00F91FE2"/>
    <w:rsid w:val="00F9421D"/>
    <w:rsid w:val="00FA55A4"/>
    <w:rsid w:val="00FB25A7"/>
    <w:rsid w:val="00FC0DF7"/>
    <w:rsid w:val="00FC5EE9"/>
    <w:rsid w:val="00FC6CCD"/>
    <w:rsid w:val="00FC719B"/>
    <w:rsid w:val="00FC7CD7"/>
    <w:rsid w:val="00FD5D8C"/>
    <w:rsid w:val="00FE325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0F54A3"/>
  <w15:docId w15:val="{6BB590E5-3E62-4EF1-870B-07EA0D8A9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en-US"/>
    </w:rPr>
  </w:style>
  <w:style w:type="paragraph" w:styleId="Heading2">
    <w:name w:val="heading 2"/>
    <w:basedOn w:val="Normal"/>
    <w:next w:val="Normal"/>
    <w:link w:val="Heading2Char"/>
    <w:unhideWhenUsed/>
    <w:qFormat/>
    <w:rsid w:val="009E4E3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table" w:styleId="TableGrid">
    <w:name w:val="Table Grid"/>
    <w:basedOn w:val="TableNormal"/>
    <w:rsid w:val="00AC2AC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633E0"/>
    <w:rPr>
      <w:rFonts w:ascii="Tahoma" w:hAnsi="Tahoma" w:cs="Tahoma"/>
      <w:sz w:val="16"/>
      <w:szCs w:val="16"/>
    </w:rPr>
  </w:style>
  <w:style w:type="character" w:customStyle="1" w:styleId="BalloonTextChar">
    <w:name w:val="Balloon Text Char"/>
    <w:link w:val="BalloonText"/>
    <w:rsid w:val="001633E0"/>
    <w:rPr>
      <w:rFonts w:ascii="Tahoma" w:hAnsi="Tahoma" w:cs="Tahoma"/>
      <w:sz w:val="16"/>
      <w:szCs w:val="16"/>
      <w:lang w:val="en-US"/>
    </w:rPr>
  </w:style>
  <w:style w:type="paragraph" w:styleId="ListParagraph">
    <w:name w:val="List Paragraph"/>
    <w:basedOn w:val="Normal"/>
    <w:uiPriority w:val="34"/>
    <w:qFormat/>
    <w:rsid w:val="00812EEE"/>
    <w:pPr>
      <w:ind w:left="720"/>
      <w:contextualSpacing/>
    </w:pPr>
  </w:style>
  <w:style w:type="character" w:customStyle="1" w:styleId="Heading2Char">
    <w:name w:val="Heading 2 Char"/>
    <w:basedOn w:val="DefaultParagraphFont"/>
    <w:link w:val="Heading2"/>
    <w:rsid w:val="009E4E39"/>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317BE-395A-4929-B326-18505107A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6710</Words>
  <Characters>38253</Characters>
  <Application>Microsoft Office Word</Application>
  <DocSecurity>0</DocSecurity>
  <Lines>318</Lines>
  <Paragraphs>89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DEH</Company>
  <LinksUpToDate>false</LinksUpToDate>
  <CharactersWithSpaces>44874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Λεονταρίτης Κωνσταντίνος</dc:creator>
  <cp:lastModifiedBy>Καρμίρης Αγγελος</cp:lastModifiedBy>
  <cp:revision>5</cp:revision>
  <cp:lastPrinted>2018-06-26T07:24:00Z</cp:lastPrinted>
  <dcterms:created xsi:type="dcterms:W3CDTF">2019-07-01T07:23:00Z</dcterms:created>
  <dcterms:modified xsi:type="dcterms:W3CDTF">2020-01-03T08:36:00Z</dcterms:modified>
</cp:coreProperties>
</file>